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3A2D3" w14:textId="77777777" w:rsidR="00B82406" w:rsidRPr="00C51531" w:rsidRDefault="00B82406">
      <w:pPr>
        <w:rPr>
          <w:rFonts w:cs="Arial"/>
        </w:rPr>
      </w:pPr>
    </w:p>
    <w:p w14:paraId="716465AA" w14:textId="70E2E0F2" w:rsidR="000D59D0" w:rsidRDefault="000D59D0" w:rsidP="000D59D0">
      <w:pPr>
        <w:rPr>
          <w:rFonts w:cs="Arial"/>
          <w:noProof/>
          <w:spacing w:val="-2"/>
          <w:lang w:eastAsia="en-GB"/>
        </w:rPr>
      </w:pPr>
    </w:p>
    <w:p w14:paraId="4ADC8AF1" w14:textId="77777777" w:rsidR="00A33668" w:rsidRPr="000D59D0" w:rsidRDefault="00A33668" w:rsidP="000D59D0">
      <w:pPr>
        <w:rPr>
          <w:rFonts w:cs="Arial"/>
          <w:lang w:eastAsia="en-GB"/>
        </w:rPr>
      </w:pPr>
    </w:p>
    <w:p w14:paraId="30496852" w14:textId="0B33E676" w:rsidR="000D59D0" w:rsidRPr="000D59D0" w:rsidRDefault="000D59D0" w:rsidP="000D59D0">
      <w:pPr>
        <w:rPr>
          <w:rFonts w:cs="Arial"/>
          <w:lang w:eastAsia="en-GB"/>
        </w:rPr>
      </w:pPr>
    </w:p>
    <w:p w14:paraId="611CFA15" w14:textId="2FB2E0D4" w:rsidR="000D59D0" w:rsidRDefault="000D59D0" w:rsidP="000D59D0">
      <w:pPr>
        <w:rPr>
          <w:rFonts w:cs="Arial"/>
          <w:noProof/>
          <w:spacing w:val="-2"/>
          <w:lang w:eastAsia="en-GB"/>
        </w:rPr>
      </w:pPr>
    </w:p>
    <w:p w14:paraId="7C67FFC0" w14:textId="38CA1AB8" w:rsidR="000D59D0" w:rsidRPr="00A33668" w:rsidRDefault="005D5DC1" w:rsidP="000D59D0">
      <w:pPr>
        <w:spacing w:after="120"/>
        <w:jc w:val="center"/>
        <w:rPr>
          <w:rFonts w:cs="Arial"/>
          <w:b/>
          <w:bCs/>
          <w:sz w:val="24"/>
          <w:szCs w:val="24"/>
          <w:lang w:eastAsia="en-GB"/>
        </w:rPr>
      </w:pPr>
      <w:r w:rsidRPr="00BF466E">
        <w:rPr>
          <w:rFonts w:cs="Arial"/>
          <w:b/>
          <w:bCs/>
          <w:sz w:val="24"/>
          <w:szCs w:val="24"/>
          <w:lang w:eastAsia="en-GB"/>
        </w:rPr>
        <w:t>THIRD</w:t>
      </w:r>
      <w:r w:rsidRPr="00A33668">
        <w:rPr>
          <w:rFonts w:cs="Arial"/>
          <w:b/>
          <w:bCs/>
          <w:sz w:val="24"/>
          <w:szCs w:val="24"/>
          <w:lang w:eastAsia="en-GB"/>
        </w:rPr>
        <w:t xml:space="preserve"> MEETING OF SIGNATORIES TO THE MEMORANDUM OF UNDERSTANDING ON THE CONSERVATION OF MIGRATORY BIRDS OF PREY IN AFRICA AND EURASIA</w:t>
      </w:r>
      <w:r>
        <w:rPr>
          <w:rFonts w:cs="Arial"/>
          <w:b/>
          <w:bCs/>
          <w:sz w:val="24"/>
          <w:szCs w:val="24"/>
          <w:lang w:eastAsia="en-GB"/>
        </w:rPr>
        <w:t xml:space="preserve"> </w:t>
      </w:r>
    </w:p>
    <w:p w14:paraId="543FACDD" w14:textId="1F1975D2" w:rsidR="000D59D0" w:rsidRDefault="000D59D0" w:rsidP="00201B83">
      <w:pPr>
        <w:pBdr>
          <w:bottom w:val="single" w:sz="4" w:space="1" w:color="auto"/>
        </w:pBdr>
        <w:jc w:val="center"/>
        <w:rPr>
          <w:rFonts w:cs="Arial"/>
          <w:i/>
          <w:iCs/>
          <w:lang w:eastAsia="en-GB"/>
        </w:rPr>
      </w:pPr>
      <w:r w:rsidRPr="000D59D0">
        <w:rPr>
          <w:rFonts w:cs="Arial"/>
          <w:i/>
          <w:iCs/>
          <w:lang w:eastAsia="en-GB"/>
        </w:rPr>
        <w:t>(</w:t>
      </w:r>
      <w:r w:rsidR="005D5DC1">
        <w:rPr>
          <w:rFonts w:cs="Arial"/>
          <w:i/>
          <w:iCs/>
          <w:lang w:eastAsia="en-GB"/>
        </w:rPr>
        <w:t>Dubai</w:t>
      </w:r>
      <w:r w:rsidRPr="00417993">
        <w:rPr>
          <w:rFonts w:cs="Arial"/>
          <w:i/>
          <w:iCs/>
          <w:lang w:eastAsia="en-GB"/>
        </w:rPr>
        <w:t xml:space="preserve">, </w:t>
      </w:r>
      <w:r w:rsidR="00E065D1">
        <w:rPr>
          <w:rFonts w:cs="Arial"/>
          <w:i/>
          <w:iCs/>
          <w:lang w:eastAsia="en-GB"/>
        </w:rPr>
        <w:t>3</w:t>
      </w:r>
      <w:r w:rsidR="005D5DC1">
        <w:rPr>
          <w:rFonts w:cs="Arial"/>
          <w:i/>
          <w:iCs/>
          <w:lang w:eastAsia="en-GB"/>
        </w:rPr>
        <w:t>-</w:t>
      </w:r>
      <w:r w:rsidR="00E065D1">
        <w:rPr>
          <w:rFonts w:cs="Arial"/>
          <w:i/>
          <w:iCs/>
          <w:lang w:eastAsia="en-GB"/>
        </w:rPr>
        <w:t>6</w:t>
      </w:r>
      <w:r w:rsidR="00417993" w:rsidRPr="00417993">
        <w:rPr>
          <w:rFonts w:cs="Arial"/>
          <w:i/>
          <w:iCs/>
          <w:lang w:eastAsia="en-GB"/>
        </w:rPr>
        <w:t xml:space="preserve"> </w:t>
      </w:r>
      <w:r w:rsidR="005D5DC1">
        <w:rPr>
          <w:rFonts w:cs="Arial"/>
          <w:i/>
          <w:iCs/>
          <w:lang w:eastAsia="en-GB"/>
        </w:rPr>
        <w:t>Ju</w:t>
      </w:r>
      <w:r w:rsidR="00E065D1">
        <w:rPr>
          <w:rFonts w:cs="Arial"/>
          <w:i/>
          <w:iCs/>
          <w:lang w:eastAsia="en-GB"/>
        </w:rPr>
        <w:t>ly</w:t>
      </w:r>
      <w:r w:rsidRPr="00417993">
        <w:rPr>
          <w:rFonts w:cs="Arial"/>
          <w:i/>
          <w:iCs/>
          <w:lang w:eastAsia="en-GB"/>
        </w:rPr>
        <w:t xml:space="preserve"> 20</w:t>
      </w:r>
      <w:r w:rsidR="00417993" w:rsidRPr="00417993">
        <w:rPr>
          <w:rFonts w:cs="Arial"/>
          <w:i/>
          <w:iCs/>
          <w:lang w:eastAsia="en-GB"/>
        </w:rPr>
        <w:t>2</w:t>
      </w:r>
      <w:r w:rsidR="005D5DC1">
        <w:rPr>
          <w:rFonts w:cs="Arial"/>
          <w:i/>
          <w:iCs/>
          <w:lang w:eastAsia="en-GB"/>
        </w:rPr>
        <w:t>3</w:t>
      </w:r>
      <w:r w:rsidRPr="00417993">
        <w:rPr>
          <w:rFonts w:cs="Arial"/>
          <w:i/>
          <w:iCs/>
          <w:lang w:eastAsia="en-GB"/>
        </w:rPr>
        <w:t>)</w:t>
      </w:r>
    </w:p>
    <w:p w14:paraId="219EE806" w14:textId="77777777" w:rsidR="00033735" w:rsidRPr="00A33668" w:rsidRDefault="00033735" w:rsidP="00033735">
      <w:pPr>
        <w:jc w:val="right"/>
        <w:rPr>
          <w:rFonts w:cs="Arial"/>
          <w:lang w:val="fr-FR" w:eastAsia="en-GB"/>
        </w:rPr>
      </w:pPr>
      <w:bookmarkStart w:id="0" w:name="_Hlk113365717"/>
      <w:r w:rsidRPr="004F5287">
        <w:rPr>
          <w:rFonts w:cs="Arial"/>
          <w:lang w:val="fr-FR" w:eastAsia="en-GB"/>
        </w:rPr>
        <w:t>UNEP/CMS/RAPTORS/MOS3/CRP.1</w:t>
      </w:r>
    </w:p>
    <w:bookmarkEnd w:id="0"/>
    <w:p w14:paraId="1D5D38A2" w14:textId="284B10CF" w:rsidR="00201B83" w:rsidRDefault="00201B83" w:rsidP="000D59D0">
      <w:pPr>
        <w:jc w:val="center"/>
        <w:rPr>
          <w:rFonts w:cs="Arial"/>
          <w:i/>
          <w:iCs/>
          <w:lang w:val="fr-FR" w:eastAsia="en-GB"/>
        </w:rPr>
      </w:pPr>
    </w:p>
    <w:p w14:paraId="50EB99C8" w14:textId="77777777" w:rsidR="00033735" w:rsidRDefault="00033735" w:rsidP="00033735">
      <w:pPr>
        <w:jc w:val="center"/>
        <w:rPr>
          <w:rFonts w:cs="Arial"/>
          <w:b/>
          <w:bCs/>
        </w:rPr>
      </w:pPr>
      <w:r w:rsidRPr="0059494D">
        <w:rPr>
          <w:rFonts w:cs="Arial"/>
          <w:b/>
          <w:bCs/>
        </w:rPr>
        <w:t xml:space="preserve">AMENDMENTS TO </w:t>
      </w:r>
    </w:p>
    <w:p w14:paraId="79777F52" w14:textId="77777777" w:rsidR="00033735" w:rsidRPr="0059494D" w:rsidRDefault="00033735" w:rsidP="00033735">
      <w:pPr>
        <w:jc w:val="center"/>
        <w:rPr>
          <w:rFonts w:cs="Arial"/>
          <w:b/>
          <w:bCs/>
          <w:highlight w:val="green"/>
        </w:rPr>
      </w:pPr>
      <w:hyperlink r:id="rId12" w:history="1">
        <w:r w:rsidRPr="0059494D">
          <w:rPr>
            <w:rStyle w:val="Hyperlink"/>
            <w:rFonts w:cs="Arial"/>
            <w:b/>
            <w:bCs/>
            <w:color w:val="auto"/>
            <w:u w:val="none"/>
          </w:rPr>
          <w:t>PROPOSED AMENDMENTS TO THE MOU TEXT AND ANNEXES</w:t>
        </w:r>
      </w:hyperlink>
      <w:r w:rsidRPr="0059494D">
        <w:rPr>
          <w:rFonts w:cs="Arial"/>
          <w:b/>
          <w:bCs/>
        </w:rPr>
        <w:t xml:space="preserve"> CONTAINED IN UNEP/CMS/RAPTORS/MOS3/DOC.14.1</w:t>
      </w:r>
    </w:p>
    <w:p w14:paraId="2291A47E" w14:textId="01105F78" w:rsidR="00A33668" w:rsidRPr="001D4771" w:rsidRDefault="00A33668" w:rsidP="000D59D0">
      <w:pPr>
        <w:jc w:val="center"/>
        <w:rPr>
          <w:rFonts w:cs="Arial"/>
          <w:i/>
          <w:iCs/>
          <w:highlight w:val="green"/>
          <w:lang w:eastAsia="en-GB"/>
        </w:rPr>
      </w:pPr>
    </w:p>
    <w:p w14:paraId="2A85377F" w14:textId="53AED69B" w:rsidR="00CC3999" w:rsidRPr="00BB62B0" w:rsidRDefault="00CC3999" w:rsidP="00771018">
      <w:pPr>
        <w:ind w:left="360"/>
        <w:jc w:val="both"/>
        <w:rPr>
          <w:rFonts w:cs="Arial"/>
          <w:b/>
          <w:bCs/>
        </w:rPr>
      </w:pPr>
    </w:p>
    <w:p w14:paraId="2DA035BE" w14:textId="7C1C7B41" w:rsidR="00A93CBF" w:rsidRDefault="00521B74" w:rsidP="00C64927">
      <w:pPr>
        <w:jc w:val="both"/>
        <w:rPr>
          <w:rFonts w:cs="Arial"/>
          <w:b/>
          <w:bCs/>
        </w:rPr>
      </w:pPr>
      <w:r w:rsidRPr="00BB62B0">
        <w:rPr>
          <w:rFonts w:cs="Arial"/>
          <w:b/>
          <w:bCs/>
        </w:rPr>
        <w:br w:type="page"/>
      </w:r>
    </w:p>
    <w:p w14:paraId="6D4AF5F9" w14:textId="77777777" w:rsidR="007463B5" w:rsidRDefault="007463B5" w:rsidP="00C64927">
      <w:pPr>
        <w:pStyle w:val="Heading1"/>
        <w:jc w:val="center"/>
      </w:pPr>
    </w:p>
    <w:p w14:paraId="6BB159B5" w14:textId="0F6FDB35" w:rsidR="00C64927" w:rsidRDefault="00C64927" w:rsidP="00C64927">
      <w:pPr>
        <w:pStyle w:val="Heading1"/>
        <w:jc w:val="center"/>
      </w:pPr>
      <w:bookmarkStart w:id="1" w:name="_Toc130559816"/>
      <w:bookmarkStart w:id="2" w:name="_Toc131512327"/>
      <w:r w:rsidRPr="00C64927">
        <w:t xml:space="preserve">ADDENDUM 1 - Proposed </w:t>
      </w:r>
      <w:r w:rsidR="00FD6E19">
        <w:t>A</w:t>
      </w:r>
      <w:r w:rsidRPr="00C64927">
        <w:t>mendments to the MOU Text</w:t>
      </w:r>
      <w:bookmarkEnd w:id="1"/>
      <w:bookmarkEnd w:id="2"/>
    </w:p>
    <w:p w14:paraId="22CAC178" w14:textId="6E8068E4" w:rsidR="00C64927" w:rsidRDefault="00C64927" w:rsidP="00C64927">
      <w:pPr>
        <w:jc w:val="both"/>
        <w:rPr>
          <w:rFonts w:cs="Arial"/>
          <w:b/>
          <w:bCs/>
        </w:rPr>
      </w:pPr>
    </w:p>
    <w:p w14:paraId="4F44F521" w14:textId="77777777" w:rsidR="00C64927" w:rsidRPr="00C64927" w:rsidRDefault="00C64927" w:rsidP="00C64927">
      <w:pPr>
        <w:jc w:val="both"/>
        <w:rPr>
          <w:rFonts w:cs="Arial"/>
          <w:b/>
          <w:bCs/>
        </w:rPr>
      </w:pPr>
    </w:p>
    <w:p w14:paraId="763A9548" w14:textId="77777777" w:rsidR="00A93CBF" w:rsidRPr="00BB62B0" w:rsidRDefault="00A93CBF" w:rsidP="001156B6">
      <w:pPr>
        <w:jc w:val="center"/>
        <w:rPr>
          <w:rFonts w:eastAsia="Times New Roman" w:cs="Arial"/>
        </w:rPr>
      </w:pPr>
      <w:r w:rsidRPr="00BB62B0">
        <w:rPr>
          <w:rFonts w:eastAsia="Times New Roman" w:cs="Arial"/>
          <w:b/>
          <w:bCs/>
        </w:rPr>
        <w:t>MEMORANDUM OF UNDERSTANDING</w:t>
      </w:r>
    </w:p>
    <w:p w14:paraId="407DF480" w14:textId="77777777" w:rsidR="00A93CBF" w:rsidRPr="00BB62B0" w:rsidRDefault="00A93CBF" w:rsidP="001156B6">
      <w:pPr>
        <w:jc w:val="center"/>
        <w:rPr>
          <w:rFonts w:eastAsia="Times New Roman" w:cs="Arial"/>
        </w:rPr>
      </w:pPr>
      <w:r w:rsidRPr="00BB62B0">
        <w:rPr>
          <w:rFonts w:eastAsia="Times New Roman" w:cs="Arial"/>
          <w:b/>
          <w:bCs/>
        </w:rPr>
        <w:t>ON THE CONSERVATION OF MIGRATORY BIRDS OF PREY</w:t>
      </w:r>
    </w:p>
    <w:p w14:paraId="3B19AA64" w14:textId="77777777" w:rsidR="00A93CBF" w:rsidRPr="00BB62B0" w:rsidRDefault="00A93CBF" w:rsidP="001156B6">
      <w:pPr>
        <w:jc w:val="center"/>
        <w:rPr>
          <w:rFonts w:eastAsia="Times New Roman" w:cs="Arial"/>
        </w:rPr>
      </w:pPr>
      <w:r w:rsidRPr="00BB62B0">
        <w:rPr>
          <w:rFonts w:eastAsia="Times New Roman" w:cs="Arial"/>
          <w:b/>
          <w:bCs/>
        </w:rPr>
        <w:t>IN AFRICA AND EURASIA</w:t>
      </w:r>
    </w:p>
    <w:p w14:paraId="45FB5706" w14:textId="0CB9217C" w:rsidR="00A93CBF" w:rsidRPr="00BB62B0" w:rsidRDefault="00A93CBF" w:rsidP="001156B6">
      <w:pPr>
        <w:jc w:val="center"/>
        <w:rPr>
          <w:rFonts w:eastAsia="Times New Roman" w:cs="Arial"/>
          <w:u w:val="single"/>
        </w:rPr>
      </w:pPr>
      <w:r w:rsidRPr="00BB62B0">
        <w:rPr>
          <w:rFonts w:eastAsia="Times New Roman" w:cs="Arial"/>
          <w:u w:val="single"/>
        </w:rPr>
        <w:t>(</w:t>
      </w:r>
      <w:proofErr w:type="gramStart"/>
      <w:r w:rsidRPr="00BB62B0">
        <w:rPr>
          <w:rFonts w:eastAsia="Times New Roman" w:cs="Arial"/>
          <w:u w:val="single"/>
        </w:rPr>
        <w:t>as</w:t>
      </w:r>
      <w:proofErr w:type="gramEnd"/>
      <w:r w:rsidRPr="00BB62B0">
        <w:rPr>
          <w:rFonts w:eastAsia="Times New Roman" w:cs="Arial"/>
          <w:u w:val="single"/>
        </w:rPr>
        <w:t xml:space="preserve"> adopted </w:t>
      </w:r>
      <w:r w:rsidR="009D7E24">
        <w:rPr>
          <w:rFonts w:eastAsia="Times New Roman" w:cs="Arial"/>
          <w:u w:val="single"/>
        </w:rPr>
        <w:t xml:space="preserve">by </w:t>
      </w:r>
      <w:r w:rsidR="009D7E24" w:rsidRPr="00304349">
        <w:rPr>
          <w:rFonts w:cs="Arial"/>
          <w:u w:val="single"/>
        </w:rPr>
        <w:t>the Third Meeting of Signatories to the Raptors MOU, July 2023</w:t>
      </w:r>
      <w:r w:rsidRPr="00BB62B0">
        <w:rPr>
          <w:rFonts w:eastAsia="Times New Roman" w:cs="Arial"/>
          <w:u w:val="single"/>
        </w:rPr>
        <w:t>)</w:t>
      </w:r>
    </w:p>
    <w:p w14:paraId="56466C07" w14:textId="77777777" w:rsidR="00A93CBF" w:rsidRPr="00BB62B0" w:rsidRDefault="00A93CBF" w:rsidP="001156B6">
      <w:pPr>
        <w:jc w:val="center"/>
        <w:rPr>
          <w:rFonts w:eastAsia="Times New Roman" w:cs="Arial"/>
          <w:u w:val="single"/>
        </w:rPr>
      </w:pPr>
    </w:p>
    <w:p w14:paraId="66AB2321" w14:textId="77777777" w:rsidR="00A93CBF" w:rsidRPr="00BB62B0" w:rsidRDefault="00A93CBF" w:rsidP="001156B6">
      <w:pPr>
        <w:jc w:val="center"/>
        <w:rPr>
          <w:rFonts w:eastAsia="Times New Roman" w:cs="Arial"/>
          <w:i/>
          <w:u w:val="single"/>
        </w:rPr>
      </w:pPr>
      <w:r w:rsidRPr="00BB62B0">
        <w:rPr>
          <w:rFonts w:eastAsia="Times New Roman" w:cs="Arial"/>
          <w:i/>
          <w:u w:val="single"/>
        </w:rPr>
        <w:t>Effective: 07/07/2023</w:t>
      </w:r>
    </w:p>
    <w:p w14:paraId="4E6F99FB" w14:textId="77777777" w:rsidR="00A93CBF" w:rsidRPr="00BB62B0" w:rsidRDefault="00A93CBF" w:rsidP="00771018">
      <w:pPr>
        <w:jc w:val="both"/>
        <w:rPr>
          <w:rFonts w:eastAsia="Times New Roman" w:cs="Arial"/>
        </w:rPr>
      </w:pPr>
    </w:p>
    <w:p w14:paraId="2A7308BA" w14:textId="77777777" w:rsidR="00A93CBF" w:rsidRPr="00BB62B0" w:rsidRDefault="00A93CBF" w:rsidP="00771018">
      <w:pPr>
        <w:jc w:val="both"/>
        <w:rPr>
          <w:rFonts w:eastAsia="Times New Roman" w:cs="Arial"/>
        </w:rPr>
      </w:pPr>
      <w:r w:rsidRPr="00BB62B0">
        <w:rPr>
          <w:rFonts w:eastAsia="Times New Roman" w:cs="Arial"/>
        </w:rPr>
        <w:t>The Signatories</w:t>
      </w:r>
    </w:p>
    <w:p w14:paraId="1A22998B" w14:textId="77777777" w:rsidR="00A93CBF" w:rsidRPr="00BB62B0" w:rsidRDefault="00A93CBF" w:rsidP="00771018">
      <w:pPr>
        <w:jc w:val="both"/>
        <w:rPr>
          <w:rFonts w:eastAsia="Times New Roman" w:cs="Arial"/>
        </w:rPr>
      </w:pPr>
    </w:p>
    <w:p w14:paraId="3C693865" w14:textId="77777777" w:rsidR="00A93CBF" w:rsidRPr="00BB62B0" w:rsidRDefault="00A93CBF" w:rsidP="00771018">
      <w:pPr>
        <w:jc w:val="both"/>
        <w:rPr>
          <w:rFonts w:eastAsia="Times New Roman" w:cs="Arial"/>
        </w:rPr>
      </w:pPr>
      <w:r w:rsidRPr="00BB62B0">
        <w:rPr>
          <w:rFonts w:eastAsia="Times New Roman" w:cs="Arial"/>
          <w:i/>
          <w:iCs/>
        </w:rPr>
        <w:t xml:space="preserve">Recalling </w:t>
      </w:r>
      <w:r w:rsidRPr="00BB62B0">
        <w:rPr>
          <w:rFonts w:eastAsia="Times New Roman" w:cs="Arial"/>
        </w:rPr>
        <w:t xml:space="preserve">that the Convention on the Conservation of Migratory Species of Wild Animals, signed at Bonn on 23 June 1979, calls for international co-operative action to conserve migratory species and that Article IV.4 of that </w:t>
      </w:r>
      <w:r w:rsidRPr="00BB62B0">
        <w:rPr>
          <w:rFonts w:eastAsia="Times New Roman" w:cs="Arial"/>
          <w:u w:val="single"/>
        </w:rPr>
        <w:t>Convention</w:t>
      </w:r>
      <w:r w:rsidRPr="00BB62B0">
        <w:rPr>
          <w:rFonts w:eastAsia="Times New Roman" w:cs="Arial"/>
        </w:rPr>
        <w:t xml:space="preserve"> </w:t>
      </w:r>
      <w:proofErr w:type="spellStart"/>
      <w:r w:rsidRPr="00BB62B0">
        <w:rPr>
          <w:rFonts w:eastAsia="Times New Roman" w:cs="Arial"/>
          <w:strike/>
        </w:rPr>
        <w:t>convention</w:t>
      </w:r>
      <w:proofErr w:type="spellEnd"/>
      <w:r w:rsidRPr="00BB62B0">
        <w:rPr>
          <w:rFonts w:eastAsia="Times New Roman" w:cs="Arial"/>
        </w:rPr>
        <w:t xml:space="preserve"> encourages Signatories to conclude agreements - including non-legally binding administrative agreements in respect of any populations of migratory </w:t>
      </w:r>
      <w:proofErr w:type="gramStart"/>
      <w:r w:rsidRPr="00BB62B0">
        <w:rPr>
          <w:rFonts w:eastAsia="Times New Roman" w:cs="Arial"/>
        </w:rPr>
        <w:t>species;</w:t>
      </w:r>
      <w:proofErr w:type="gramEnd"/>
    </w:p>
    <w:p w14:paraId="2BA55ECC" w14:textId="77777777" w:rsidR="00A93CBF" w:rsidRPr="00BB62B0" w:rsidRDefault="00A93CBF" w:rsidP="00771018">
      <w:pPr>
        <w:jc w:val="both"/>
        <w:rPr>
          <w:rFonts w:eastAsia="Times New Roman" w:cs="Arial"/>
        </w:rPr>
      </w:pPr>
    </w:p>
    <w:p w14:paraId="0232855D" w14:textId="26A95D2D" w:rsidR="00A93CBF" w:rsidRPr="00BB62B0" w:rsidRDefault="00A93CBF" w:rsidP="00771018">
      <w:pPr>
        <w:jc w:val="both"/>
        <w:rPr>
          <w:rFonts w:eastAsia="Times New Roman" w:cs="Arial"/>
        </w:rPr>
      </w:pPr>
      <w:r w:rsidRPr="00BB62B0">
        <w:rPr>
          <w:rFonts w:eastAsia="Times New Roman" w:cs="Arial"/>
          <w:i/>
          <w:iCs/>
        </w:rPr>
        <w:t xml:space="preserve">Noting </w:t>
      </w:r>
      <w:r w:rsidRPr="00BB62B0">
        <w:rPr>
          <w:rFonts w:eastAsia="Times New Roman" w:cs="Arial"/>
        </w:rPr>
        <w:t xml:space="preserve">that several species </w:t>
      </w:r>
      <w:r w:rsidRPr="009D7A16">
        <w:rPr>
          <w:rFonts w:eastAsia="Times New Roman" w:cs="Arial"/>
        </w:rPr>
        <w:t xml:space="preserve">of </w:t>
      </w:r>
      <w:proofErr w:type="spellStart"/>
      <w:r w:rsidR="005C04FF" w:rsidRPr="00FD6E19">
        <w:rPr>
          <w:rFonts w:eastAsia="Times New Roman" w:cs="Arial"/>
          <w:u w:val="single"/>
        </w:rPr>
        <w:t>Accipitriformes</w:t>
      </w:r>
      <w:proofErr w:type="spellEnd"/>
      <w:r w:rsidR="005C04FF" w:rsidRPr="00FD6E19">
        <w:rPr>
          <w:rFonts w:eastAsia="Times New Roman" w:cs="Arial"/>
        </w:rPr>
        <w:t xml:space="preserve"> </w:t>
      </w:r>
      <w:r w:rsidR="005C04FF" w:rsidRPr="00FD6E19">
        <w:rPr>
          <w:rFonts w:eastAsia="Times New Roman" w:cs="Arial"/>
          <w:u w:val="single"/>
        </w:rPr>
        <w:t>and</w:t>
      </w:r>
      <w:r w:rsidR="005C04FF" w:rsidRPr="00FD6E19">
        <w:rPr>
          <w:rFonts w:eastAsia="Times New Roman" w:cs="Arial"/>
        </w:rPr>
        <w:t xml:space="preserve"> </w:t>
      </w:r>
      <w:r w:rsidRPr="009D7A16">
        <w:rPr>
          <w:rFonts w:eastAsia="Times New Roman" w:cs="Arial"/>
        </w:rPr>
        <w:t>Falco</w:t>
      </w:r>
      <w:r w:rsidRPr="00BB62B0">
        <w:rPr>
          <w:rFonts w:eastAsia="Times New Roman" w:cs="Arial"/>
        </w:rPr>
        <w:t>niformes</w:t>
      </w:r>
      <w:r w:rsidRPr="00BB62B0">
        <w:rPr>
          <w:rFonts w:eastAsia="Times New Roman" w:cs="Arial"/>
          <w:u w:val="single"/>
        </w:rPr>
        <w:t xml:space="preserve"> </w:t>
      </w:r>
      <w:r w:rsidRPr="00BB62B0">
        <w:rPr>
          <w:rFonts w:eastAsia="Times New Roman" w:cs="Arial"/>
        </w:rPr>
        <w:t xml:space="preserve">are listed in Appendix I and all of these species in Appendix II of that </w:t>
      </w:r>
      <w:proofErr w:type="gramStart"/>
      <w:r w:rsidRPr="00BB62B0">
        <w:rPr>
          <w:rFonts w:eastAsia="Times New Roman" w:cs="Arial"/>
        </w:rPr>
        <w:t>Convention;</w:t>
      </w:r>
      <w:proofErr w:type="gramEnd"/>
    </w:p>
    <w:p w14:paraId="6732FEAD" w14:textId="77777777" w:rsidR="00A93CBF" w:rsidRPr="00BB62B0" w:rsidRDefault="00A93CBF" w:rsidP="00771018">
      <w:pPr>
        <w:jc w:val="both"/>
        <w:rPr>
          <w:rFonts w:eastAsia="Times New Roman" w:cs="Arial"/>
        </w:rPr>
      </w:pPr>
    </w:p>
    <w:p w14:paraId="2A610E0A" w14:textId="77777777" w:rsidR="00A93CBF" w:rsidRPr="00BB62B0" w:rsidRDefault="00A93CBF" w:rsidP="00771018">
      <w:pPr>
        <w:jc w:val="both"/>
        <w:rPr>
          <w:rFonts w:eastAsia="Times New Roman" w:cs="Arial"/>
        </w:rPr>
      </w:pPr>
      <w:r w:rsidRPr="00BB62B0">
        <w:rPr>
          <w:rFonts w:eastAsia="Times New Roman" w:cs="Arial"/>
          <w:i/>
          <w:iCs/>
        </w:rPr>
        <w:t xml:space="preserve">Considering </w:t>
      </w:r>
      <w:r w:rsidRPr="00BB62B0">
        <w:rPr>
          <w:rFonts w:eastAsia="Times New Roman" w:cs="Arial"/>
        </w:rPr>
        <w:t xml:space="preserve">that migratory birds of prey serve as high-level indicators of ecosystem health and climate change across their </w:t>
      </w:r>
      <w:proofErr w:type="gramStart"/>
      <w:r w:rsidRPr="00BB62B0">
        <w:rPr>
          <w:rFonts w:eastAsia="Times New Roman" w:cs="Arial"/>
        </w:rPr>
        <w:t>range;</w:t>
      </w:r>
      <w:proofErr w:type="gramEnd"/>
    </w:p>
    <w:p w14:paraId="68646248" w14:textId="77777777" w:rsidR="00A93CBF" w:rsidRPr="00BB62B0" w:rsidRDefault="00A93CBF" w:rsidP="00771018">
      <w:pPr>
        <w:jc w:val="both"/>
        <w:rPr>
          <w:rFonts w:eastAsia="Times New Roman" w:cs="Arial"/>
        </w:rPr>
      </w:pPr>
    </w:p>
    <w:p w14:paraId="6E1B5D63" w14:textId="77777777" w:rsidR="00A93CBF" w:rsidRPr="00BB62B0" w:rsidRDefault="00A93CBF" w:rsidP="00771018">
      <w:pPr>
        <w:jc w:val="both"/>
        <w:rPr>
          <w:rFonts w:eastAsia="Times New Roman" w:cs="Arial"/>
        </w:rPr>
      </w:pPr>
      <w:r w:rsidRPr="00BB62B0">
        <w:rPr>
          <w:rFonts w:eastAsia="Times New Roman" w:cs="Arial"/>
          <w:i/>
          <w:iCs/>
        </w:rPr>
        <w:t xml:space="preserve">Recognizing </w:t>
      </w:r>
      <w:r w:rsidRPr="00BB62B0">
        <w:rPr>
          <w:rFonts w:eastAsia="Times New Roman" w:cs="Arial"/>
        </w:rPr>
        <w:t xml:space="preserve">that many populations of birds of prey migrate between and within Africa and Eurasia, crossing the territory of different </w:t>
      </w:r>
      <w:proofErr w:type="gramStart"/>
      <w:r w:rsidRPr="00BB62B0">
        <w:rPr>
          <w:rFonts w:eastAsia="Times New Roman" w:cs="Arial"/>
        </w:rPr>
        <w:t>countries;</w:t>
      </w:r>
      <w:proofErr w:type="gramEnd"/>
    </w:p>
    <w:p w14:paraId="2ADA9B1F" w14:textId="77777777" w:rsidR="00A93CBF" w:rsidRPr="00BB62B0" w:rsidRDefault="00A93CBF" w:rsidP="00771018">
      <w:pPr>
        <w:jc w:val="both"/>
        <w:rPr>
          <w:rFonts w:eastAsia="Times New Roman" w:cs="Arial"/>
        </w:rPr>
      </w:pPr>
    </w:p>
    <w:p w14:paraId="1F7DCD5B" w14:textId="77777777" w:rsidR="00A93CBF" w:rsidRPr="00BB62B0" w:rsidRDefault="00A93CBF" w:rsidP="00771018">
      <w:pPr>
        <w:jc w:val="both"/>
        <w:rPr>
          <w:rFonts w:eastAsia="Times New Roman" w:cs="Arial"/>
        </w:rPr>
      </w:pPr>
      <w:r w:rsidRPr="00BB62B0">
        <w:rPr>
          <w:rFonts w:eastAsia="Times New Roman" w:cs="Arial"/>
          <w:i/>
          <w:iCs/>
        </w:rPr>
        <w:t xml:space="preserve">Concerned </w:t>
      </w:r>
      <w:r w:rsidRPr="00BB62B0">
        <w:rPr>
          <w:rFonts w:eastAsia="Times New Roman" w:cs="Arial"/>
        </w:rPr>
        <w:t xml:space="preserve">by the considerable number of African-Eurasian migratory species of birds of prey that presently have an unfavourable conservation status at a regional and/or global level and especially by the lack of knowledge of the status and trends of migratory birds of prey in Africa and </w:t>
      </w:r>
      <w:proofErr w:type="gramStart"/>
      <w:r w:rsidRPr="00BB62B0">
        <w:rPr>
          <w:rFonts w:eastAsia="Times New Roman" w:cs="Arial"/>
        </w:rPr>
        <w:t>Asia;</w:t>
      </w:r>
      <w:proofErr w:type="gramEnd"/>
    </w:p>
    <w:p w14:paraId="383BCE69" w14:textId="77777777" w:rsidR="00A93CBF" w:rsidRPr="00BB62B0" w:rsidRDefault="00A93CBF" w:rsidP="00771018">
      <w:pPr>
        <w:jc w:val="both"/>
        <w:rPr>
          <w:rFonts w:eastAsia="Times New Roman" w:cs="Arial"/>
        </w:rPr>
      </w:pPr>
    </w:p>
    <w:p w14:paraId="696A6E61" w14:textId="77777777" w:rsidR="00A93CBF" w:rsidRPr="00BB62B0" w:rsidRDefault="00A93CBF" w:rsidP="00771018">
      <w:pPr>
        <w:jc w:val="both"/>
        <w:rPr>
          <w:rFonts w:eastAsia="Times New Roman" w:cs="Arial"/>
        </w:rPr>
      </w:pPr>
      <w:r w:rsidRPr="00BB62B0">
        <w:rPr>
          <w:rFonts w:eastAsia="Times New Roman" w:cs="Arial"/>
          <w:i/>
          <w:iCs/>
        </w:rPr>
        <w:t xml:space="preserve">Aware </w:t>
      </w:r>
      <w:r w:rsidRPr="00BB62B0">
        <w:rPr>
          <w:rFonts w:eastAsia="Times New Roman" w:cs="Arial"/>
        </w:rPr>
        <w:t xml:space="preserve">that among the factors which contribute to the unfavourable conservation status of many African-Eurasian birds of prey species are the loss, degradation and fragmentation of habitats, increased mortality and reduced breeding success as a result of unlawful killing (including especially poisoning), unsustainable taking, human economic activities (damaging biodiversity) and land-use practices and that climate change is likely to cause further adverse effects on bird of prey </w:t>
      </w:r>
      <w:proofErr w:type="gramStart"/>
      <w:r w:rsidRPr="00BB62B0">
        <w:rPr>
          <w:rFonts w:eastAsia="Times New Roman" w:cs="Arial"/>
        </w:rPr>
        <w:t>populations;</w:t>
      </w:r>
      <w:proofErr w:type="gramEnd"/>
    </w:p>
    <w:p w14:paraId="33197015" w14:textId="77777777" w:rsidR="00A93CBF" w:rsidRPr="00BB62B0" w:rsidRDefault="00A93CBF" w:rsidP="00771018">
      <w:pPr>
        <w:jc w:val="both"/>
        <w:rPr>
          <w:rFonts w:eastAsia="Times New Roman" w:cs="Arial"/>
        </w:rPr>
      </w:pPr>
    </w:p>
    <w:p w14:paraId="71ED9E3B" w14:textId="77777777" w:rsidR="00A93CBF" w:rsidRPr="00BB62B0" w:rsidRDefault="00A93CBF" w:rsidP="00771018">
      <w:pPr>
        <w:jc w:val="both"/>
        <w:rPr>
          <w:rFonts w:eastAsia="Times New Roman" w:cs="Arial"/>
        </w:rPr>
      </w:pPr>
      <w:r w:rsidRPr="00BB62B0">
        <w:rPr>
          <w:rFonts w:eastAsia="Times New Roman" w:cs="Arial"/>
          <w:i/>
          <w:iCs/>
        </w:rPr>
        <w:t xml:space="preserve">Mindful </w:t>
      </w:r>
      <w:r w:rsidRPr="00BB62B0">
        <w:rPr>
          <w:rFonts w:eastAsia="Times New Roman" w:cs="Arial"/>
        </w:rPr>
        <w:t xml:space="preserve">that a range of existing multilateral environmental instruments can or do contribute to the conservation of migratory birds of prey but lack a unifying international plan of </w:t>
      </w:r>
      <w:proofErr w:type="gramStart"/>
      <w:r w:rsidRPr="00BB62B0">
        <w:rPr>
          <w:rFonts w:eastAsia="Times New Roman" w:cs="Arial"/>
        </w:rPr>
        <w:t>action;</w:t>
      </w:r>
      <w:proofErr w:type="gramEnd"/>
    </w:p>
    <w:p w14:paraId="43DC3E03" w14:textId="77777777" w:rsidR="00A93CBF" w:rsidRPr="00BB62B0" w:rsidRDefault="00A93CBF" w:rsidP="00771018">
      <w:pPr>
        <w:jc w:val="both"/>
        <w:rPr>
          <w:rFonts w:eastAsia="Times New Roman" w:cs="Arial"/>
        </w:rPr>
      </w:pPr>
    </w:p>
    <w:p w14:paraId="7343C73D" w14:textId="77777777" w:rsidR="00A93CBF" w:rsidRPr="00BB62B0" w:rsidRDefault="00A93CBF" w:rsidP="00771018">
      <w:pPr>
        <w:jc w:val="both"/>
        <w:rPr>
          <w:rFonts w:eastAsia="Times New Roman" w:cs="Arial"/>
        </w:rPr>
      </w:pPr>
      <w:r w:rsidRPr="00BB62B0">
        <w:rPr>
          <w:rFonts w:eastAsia="Times New Roman" w:cs="Arial"/>
          <w:i/>
          <w:iCs/>
        </w:rPr>
        <w:t xml:space="preserve">Convinced </w:t>
      </w:r>
      <w:r w:rsidRPr="00BB62B0">
        <w:rPr>
          <w:rFonts w:eastAsia="Times New Roman" w:cs="Arial"/>
        </w:rPr>
        <w:t xml:space="preserve">of the need for immediate and concerted international actions to conserve African-Eurasian migratory species of birds of prey and to maintain and restore them in general to favourable conservation </w:t>
      </w:r>
      <w:proofErr w:type="gramStart"/>
      <w:r w:rsidRPr="00BB62B0">
        <w:rPr>
          <w:rFonts w:eastAsia="Times New Roman" w:cs="Arial"/>
        </w:rPr>
        <w:t>status;</w:t>
      </w:r>
      <w:proofErr w:type="gramEnd"/>
    </w:p>
    <w:p w14:paraId="0A3F5A50" w14:textId="77777777" w:rsidR="00A93CBF" w:rsidRPr="00BB62B0" w:rsidRDefault="00A93CBF" w:rsidP="00771018">
      <w:pPr>
        <w:jc w:val="both"/>
        <w:rPr>
          <w:rFonts w:eastAsia="Times New Roman" w:cs="Arial"/>
        </w:rPr>
      </w:pPr>
    </w:p>
    <w:p w14:paraId="3B7858F3" w14:textId="77777777" w:rsidR="00A93CBF" w:rsidRPr="00BB62B0" w:rsidRDefault="00A93CBF" w:rsidP="00771018">
      <w:pPr>
        <w:jc w:val="both"/>
        <w:rPr>
          <w:rFonts w:eastAsia="Times New Roman" w:cs="Arial"/>
        </w:rPr>
      </w:pPr>
      <w:r w:rsidRPr="00BB62B0">
        <w:rPr>
          <w:rFonts w:eastAsia="Times New Roman" w:cs="Arial"/>
          <w:i/>
          <w:iCs/>
        </w:rPr>
        <w:t xml:space="preserve">Underlining </w:t>
      </w:r>
      <w:r w:rsidRPr="00BB62B0">
        <w:rPr>
          <w:rFonts w:eastAsia="Times New Roman" w:cs="Arial"/>
        </w:rPr>
        <w:t xml:space="preserve">the need to increase awareness to conserve migratory birds of prey in the African-Eurasian </w:t>
      </w:r>
      <w:proofErr w:type="gramStart"/>
      <w:r w:rsidRPr="00BB62B0">
        <w:rPr>
          <w:rFonts w:eastAsia="Times New Roman" w:cs="Arial"/>
        </w:rPr>
        <w:t>region;</w:t>
      </w:r>
      <w:proofErr w:type="gramEnd"/>
    </w:p>
    <w:p w14:paraId="12F92A5D" w14:textId="77777777" w:rsidR="00A93CBF" w:rsidRPr="00BB62B0" w:rsidRDefault="00A93CBF" w:rsidP="00771018">
      <w:pPr>
        <w:jc w:val="both"/>
        <w:rPr>
          <w:rFonts w:eastAsia="Times New Roman" w:cs="Arial"/>
        </w:rPr>
      </w:pPr>
    </w:p>
    <w:p w14:paraId="7BDADB38" w14:textId="77777777" w:rsidR="00A93CBF" w:rsidRPr="00BB62B0" w:rsidRDefault="00A93CBF" w:rsidP="00771018">
      <w:pPr>
        <w:jc w:val="both"/>
        <w:rPr>
          <w:rFonts w:eastAsia="Times New Roman" w:cs="Arial"/>
        </w:rPr>
      </w:pPr>
      <w:r w:rsidRPr="00BB62B0">
        <w:rPr>
          <w:rFonts w:eastAsia="Times New Roman" w:cs="Arial"/>
          <w:i/>
          <w:iCs/>
        </w:rPr>
        <w:t xml:space="preserve">Recalling </w:t>
      </w:r>
      <w:r w:rsidRPr="00BB62B0">
        <w:rPr>
          <w:rFonts w:eastAsia="Times New Roman" w:cs="Arial"/>
        </w:rPr>
        <w:t xml:space="preserve">Resolution No. 3 adopted by the VI World Conference on Birds of Prey and Owls held in Budapest, Hungary, 18-23 May 2003, and UNEP/CMS Recommendation 8.12 on Improving the Conservation Status of Birds of Prey and Owls in Africa and </w:t>
      </w:r>
      <w:proofErr w:type="gramStart"/>
      <w:r w:rsidRPr="00BB62B0">
        <w:rPr>
          <w:rFonts w:eastAsia="Times New Roman" w:cs="Arial"/>
        </w:rPr>
        <w:t>Eurasia;</w:t>
      </w:r>
      <w:proofErr w:type="gramEnd"/>
    </w:p>
    <w:p w14:paraId="1618DE58" w14:textId="77777777" w:rsidR="00A93CBF" w:rsidRPr="00BB62B0" w:rsidRDefault="00A93CBF" w:rsidP="00771018">
      <w:pPr>
        <w:jc w:val="both"/>
        <w:rPr>
          <w:rFonts w:eastAsia="Times New Roman" w:cs="Arial"/>
        </w:rPr>
      </w:pPr>
    </w:p>
    <w:p w14:paraId="53169821" w14:textId="77777777" w:rsidR="00A93CBF" w:rsidRPr="00BB62B0" w:rsidRDefault="00A93CBF" w:rsidP="00771018">
      <w:pPr>
        <w:jc w:val="both"/>
        <w:rPr>
          <w:rFonts w:eastAsia="Times New Roman" w:cs="Arial"/>
        </w:rPr>
      </w:pPr>
      <w:r w:rsidRPr="00BB62B0">
        <w:rPr>
          <w:rFonts w:eastAsia="Times New Roman" w:cs="Arial"/>
          <w:i/>
          <w:iCs/>
        </w:rPr>
        <w:t xml:space="preserve">Realising </w:t>
      </w:r>
      <w:r w:rsidRPr="00BB62B0">
        <w:rPr>
          <w:rFonts w:eastAsia="Times New Roman" w:cs="Arial"/>
        </w:rPr>
        <w:t xml:space="preserve">the importance of involving all Range States in the region as well as relevant intergovernmental, non-governmental and private sector organisations in cooperative conservation for migratory birds of prey and their </w:t>
      </w:r>
      <w:proofErr w:type="gramStart"/>
      <w:r w:rsidRPr="00BB62B0">
        <w:rPr>
          <w:rFonts w:eastAsia="Times New Roman" w:cs="Arial"/>
        </w:rPr>
        <w:t>habitats;</w:t>
      </w:r>
      <w:proofErr w:type="gramEnd"/>
    </w:p>
    <w:p w14:paraId="24D712BD" w14:textId="77777777" w:rsidR="00A93CBF" w:rsidRPr="00BB62B0" w:rsidRDefault="00A93CBF" w:rsidP="00771018">
      <w:pPr>
        <w:jc w:val="both"/>
        <w:rPr>
          <w:rFonts w:eastAsia="Times New Roman" w:cs="Arial"/>
        </w:rPr>
      </w:pPr>
    </w:p>
    <w:p w14:paraId="69F6B3F3" w14:textId="77777777" w:rsidR="00A93CBF" w:rsidRPr="00BB62B0" w:rsidRDefault="00A93CBF" w:rsidP="00771018">
      <w:pPr>
        <w:jc w:val="both"/>
        <w:rPr>
          <w:rFonts w:eastAsia="Times New Roman" w:cs="Arial"/>
        </w:rPr>
      </w:pPr>
      <w:r w:rsidRPr="00BB62B0">
        <w:rPr>
          <w:rFonts w:eastAsia="Times New Roman" w:cs="Arial"/>
          <w:i/>
          <w:iCs/>
        </w:rPr>
        <w:t xml:space="preserve">Acknowledging </w:t>
      </w:r>
      <w:r w:rsidRPr="00BB62B0">
        <w:rPr>
          <w:rFonts w:eastAsia="Times New Roman" w:cs="Arial"/>
        </w:rPr>
        <w:t xml:space="preserve">that effective implementation and enforcement of such actions will require cooperation between Range States and international and national non-governmental organisations </w:t>
      </w:r>
      <w:proofErr w:type="gramStart"/>
      <w:r w:rsidRPr="00BB62B0">
        <w:rPr>
          <w:rFonts w:eastAsia="Times New Roman" w:cs="Arial"/>
        </w:rPr>
        <w:t>in order to</w:t>
      </w:r>
      <w:proofErr w:type="gramEnd"/>
      <w:r w:rsidRPr="00BB62B0">
        <w:rPr>
          <w:rFonts w:eastAsia="Times New Roman" w:cs="Arial"/>
        </w:rPr>
        <w:t xml:space="preserve"> encourage research, training and awareness raising to maintain, restore, manage and monitor birds of prey.</w:t>
      </w:r>
    </w:p>
    <w:p w14:paraId="316C4718" w14:textId="77777777" w:rsidR="00A93CBF" w:rsidRPr="00BB62B0" w:rsidRDefault="00A93CBF" w:rsidP="00771018">
      <w:pPr>
        <w:jc w:val="both"/>
        <w:rPr>
          <w:rFonts w:eastAsia="Times New Roman" w:cs="Arial"/>
        </w:rPr>
      </w:pPr>
    </w:p>
    <w:p w14:paraId="21F02535" w14:textId="77777777" w:rsidR="00A93CBF" w:rsidRPr="00BB62B0" w:rsidRDefault="00A93CBF" w:rsidP="00771018">
      <w:pPr>
        <w:jc w:val="both"/>
        <w:rPr>
          <w:rFonts w:eastAsia="Times New Roman" w:cs="Arial"/>
        </w:rPr>
      </w:pPr>
      <w:r w:rsidRPr="00BB62B0">
        <w:rPr>
          <w:rFonts w:eastAsia="Times New Roman" w:cs="Arial"/>
        </w:rPr>
        <w:t>HAVE DECIDED as follows:</w:t>
      </w:r>
    </w:p>
    <w:p w14:paraId="14D032A8" w14:textId="77777777" w:rsidR="00A93CBF" w:rsidRPr="00BB62B0" w:rsidRDefault="00A93CBF" w:rsidP="00771018">
      <w:pPr>
        <w:jc w:val="both"/>
        <w:rPr>
          <w:rFonts w:eastAsia="Times New Roman" w:cs="Arial"/>
        </w:rPr>
      </w:pPr>
    </w:p>
    <w:p w14:paraId="123406B0" w14:textId="77777777" w:rsidR="00A93CBF" w:rsidRPr="00BB62B0" w:rsidRDefault="00A93CBF" w:rsidP="00771018">
      <w:pPr>
        <w:jc w:val="both"/>
        <w:rPr>
          <w:rFonts w:eastAsia="Times New Roman" w:cs="Arial"/>
        </w:rPr>
      </w:pPr>
      <w:r w:rsidRPr="00BB62B0">
        <w:rPr>
          <w:rFonts w:eastAsia="Times New Roman" w:cs="Arial"/>
          <w:b/>
          <w:bCs/>
        </w:rPr>
        <w:t>Scope and Definitions</w:t>
      </w:r>
    </w:p>
    <w:p w14:paraId="70F1557E" w14:textId="77777777" w:rsidR="00A93CBF" w:rsidRPr="00BB62B0" w:rsidRDefault="00A93CBF" w:rsidP="00771018">
      <w:pPr>
        <w:jc w:val="both"/>
        <w:rPr>
          <w:rFonts w:eastAsia="Times New Roman" w:cs="Arial"/>
        </w:rPr>
      </w:pPr>
    </w:p>
    <w:p w14:paraId="7569AE84" w14:textId="77777777" w:rsidR="00A93CBF" w:rsidRPr="00BB62B0" w:rsidRDefault="00A93CBF" w:rsidP="00771018">
      <w:pPr>
        <w:jc w:val="both"/>
        <w:rPr>
          <w:rFonts w:eastAsia="Times New Roman" w:cs="Arial"/>
        </w:rPr>
      </w:pPr>
      <w:r w:rsidRPr="00BB62B0">
        <w:rPr>
          <w:rFonts w:eastAsia="Times New Roman" w:cs="Arial"/>
        </w:rPr>
        <w:t>1.</w:t>
      </w:r>
      <w:r w:rsidRPr="00BB62B0">
        <w:rPr>
          <w:rFonts w:eastAsia="Times New Roman" w:cs="Arial"/>
        </w:rPr>
        <w:tab/>
      </w:r>
      <w:proofErr w:type="gramStart"/>
      <w:r w:rsidRPr="00BB62B0">
        <w:rPr>
          <w:rFonts w:eastAsia="Times New Roman" w:cs="Arial"/>
        </w:rPr>
        <w:t>For the purpose of</w:t>
      </w:r>
      <w:proofErr w:type="gramEnd"/>
      <w:r w:rsidRPr="00BB62B0">
        <w:rPr>
          <w:rFonts w:eastAsia="Times New Roman" w:cs="Arial"/>
        </w:rPr>
        <w:t xml:space="preserve"> this Memorandum of Understanding:</w:t>
      </w:r>
    </w:p>
    <w:p w14:paraId="725905F2" w14:textId="77777777" w:rsidR="00A93CBF" w:rsidRPr="00BB62B0" w:rsidRDefault="00A93CBF" w:rsidP="00771018">
      <w:pPr>
        <w:jc w:val="both"/>
        <w:rPr>
          <w:rFonts w:eastAsia="Times New Roman" w:cs="Arial"/>
        </w:rPr>
      </w:pPr>
    </w:p>
    <w:p w14:paraId="5C4608D4" w14:textId="77777777" w:rsidR="00A93CBF" w:rsidRPr="00BB62B0" w:rsidRDefault="00A93CBF" w:rsidP="00771018">
      <w:pPr>
        <w:ind w:left="720" w:hanging="720"/>
        <w:jc w:val="both"/>
        <w:rPr>
          <w:rFonts w:eastAsia="Times New Roman" w:cs="Arial"/>
        </w:rPr>
      </w:pPr>
      <w:r w:rsidRPr="00BB62B0">
        <w:rPr>
          <w:rFonts w:eastAsia="Times New Roman" w:cs="Arial"/>
        </w:rPr>
        <w:t>a)</w:t>
      </w:r>
      <w:r w:rsidRPr="00BB62B0">
        <w:rPr>
          <w:rFonts w:eastAsia="Times New Roman" w:cs="Arial"/>
        </w:rPr>
        <w:tab/>
        <w:t xml:space="preserve">“Birds of Prey” means migratory populations of </w:t>
      </w:r>
      <w:proofErr w:type="spellStart"/>
      <w:r w:rsidRPr="00BB62B0">
        <w:rPr>
          <w:rFonts w:eastAsia="Times New Roman" w:cs="Arial"/>
          <w:u w:val="single"/>
        </w:rPr>
        <w:t>Accipitriformes</w:t>
      </w:r>
      <w:proofErr w:type="spellEnd"/>
      <w:r w:rsidRPr="00BB62B0">
        <w:rPr>
          <w:rFonts w:eastAsia="Times New Roman" w:cs="Arial"/>
          <w:u w:val="single"/>
        </w:rPr>
        <w:t xml:space="preserve">, </w:t>
      </w:r>
      <w:r w:rsidRPr="00BB62B0">
        <w:rPr>
          <w:rFonts w:eastAsia="Times New Roman" w:cs="Arial"/>
        </w:rPr>
        <w:t>Falconiformes and Strigiformes</w:t>
      </w:r>
      <w:r w:rsidRPr="00BB62B0">
        <w:rPr>
          <w:rFonts w:eastAsia="Times New Roman" w:cs="Arial"/>
          <w:u w:val="single"/>
        </w:rPr>
        <w:t xml:space="preserve"> </w:t>
      </w:r>
      <w:r w:rsidRPr="00BB62B0">
        <w:rPr>
          <w:rFonts w:eastAsia="Times New Roman" w:cs="Arial"/>
        </w:rPr>
        <w:t xml:space="preserve">species occurring in Africa and Eurasia, listed in Annex 1 of this Memorandum of </w:t>
      </w:r>
      <w:proofErr w:type="gramStart"/>
      <w:r w:rsidRPr="00BB62B0">
        <w:rPr>
          <w:rFonts w:eastAsia="Times New Roman" w:cs="Arial"/>
        </w:rPr>
        <w:t>Understanding;</w:t>
      </w:r>
      <w:proofErr w:type="gramEnd"/>
    </w:p>
    <w:p w14:paraId="05CD86DC" w14:textId="77777777" w:rsidR="00A93CBF" w:rsidRPr="00BB62B0" w:rsidRDefault="00A93CBF" w:rsidP="00771018">
      <w:pPr>
        <w:ind w:left="720" w:hanging="720"/>
        <w:jc w:val="both"/>
        <w:rPr>
          <w:rFonts w:eastAsia="Times New Roman" w:cs="Arial"/>
        </w:rPr>
      </w:pPr>
    </w:p>
    <w:p w14:paraId="38BB513B" w14:textId="77777777" w:rsidR="00A93CBF" w:rsidRPr="00BB62B0" w:rsidRDefault="00A93CBF" w:rsidP="00771018">
      <w:pPr>
        <w:ind w:left="720" w:hanging="720"/>
        <w:jc w:val="both"/>
        <w:rPr>
          <w:rFonts w:eastAsia="Times New Roman" w:cs="Arial"/>
        </w:rPr>
      </w:pPr>
      <w:r w:rsidRPr="00BB62B0">
        <w:rPr>
          <w:rFonts w:eastAsia="Times New Roman" w:cs="Arial"/>
        </w:rPr>
        <w:t>b)</w:t>
      </w:r>
      <w:r w:rsidRPr="00BB62B0">
        <w:rPr>
          <w:rFonts w:eastAsia="Times New Roman" w:cs="Arial"/>
        </w:rPr>
        <w:tab/>
        <w:t xml:space="preserve">“Africa and Eurasia” means Range States and territories listed in Annex 2 of this Memorandum of </w:t>
      </w:r>
      <w:proofErr w:type="gramStart"/>
      <w:r w:rsidRPr="00BB62B0">
        <w:rPr>
          <w:rFonts w:eastAsia="Times New Roman" w:cs="Arial"/>
        </w:rPr>
        <w:t>Understanding;</w:t>
      </w:r>
      <w:proofErr w:type="gramEnd"/>
    </w:p>
    <w:p w14:paraId="05281DD4" w14:textId="77777777" w:rsidR="00A93CBF" w:rsidRPr="00BB62B0" w:rsidRDefault="00A93CBF" w:rsidP="00771018">
      <w:pPr>
        <w:ind w:left="720" w:hanging="720"/>
        <w:jc w:val="both"/>
        <w:rPr>
          <w:rFonts w:eastAsia="Times New Roman" w:cs="Arial"/>
        </w:rPr>
      </w:pPr>
    </w:p>
    <w:p w14:paraId="6F0CF5E0" w14:textId="77777777" w:rsidR="00A93CBF" w:rsidRPr="00BB62B0" w:rsidRDefault="00A93CBF" w:rsidP="00771018">
      <w:pPr>
        <w:ind w:left="720" w:hanging="720"/>
        <w:jc w:val="both"/>
        <w:rPr>
          <w:rFonts w:eastAsia="Times New Roman" w:cs="Arial"/>
        </w:rPr>
      </w:pPr>
      <w:r w:rsidRPr="00BB62B0">
        <w:rPr>
          <w:rFonts w:eastAsia="Times New Roman" w:cs="Arial"/>
        </w:rPr>
        <w:t>c)</w:t>
      </w:r>
      <w:r w:rsidRPr="00BB62B0">
        <w:rPr>
          <w:rFonts w:eastAsia="Times New Roman" w:cs="Arial"/>
        </w:rPr>
        <w:tab/>
        <w:t xml:space="preserve">“Conservation” means the protection and management, including sustainable use of birds of prey and their habitats, in accordance with the objectives and principles of this Memorandum of </w:t>
      </w:r>
      <w:proofErr w:type="gramStart"/>
      <w:r w:rsidRPr="00BB62B0">
        <w:rPr>
          <w:rFonts w:eastAsia="Times New Roman" w:cs="Arial"/>
        </w:rPr>
        <w:t>Understanding;</w:t>
      </w:r>
      <w:proofErr w:type="gramEnd"/>
    </w:p>
    <w:p w14:paraId="5F41847D" w14:textId="77777777" w:rsidR="00A93CBF" w:rsidRPr="00BB62B0" w:rsidRDefault="00A93CBF" w:rsidP="00771018">
      <w:pPr>
        <w:ind w:left="720" w:hanging="720"/>
        <w:jc w:val="both"/>
        <w:rPr>
          <w:rFonts w:eastAsia="Times New Roman" w:cs="Arial"/>
        </w:rPr>
      </w:pPr>
    </w:p>
    <w:p w14:paraId="6F84A1D3" w14:textId="77777777" w:rsidR="00A93CBF" w:rsidRPr="00BB62B0" w:rsidRDefault="00A93CBF" w:rsidP="00771018">
      <w:pPr>
        <w:ind w:left="720" w:hanging="720"/>
        <w:jc w:val="both"/>
        <w:rPr>
          <w:rFonts w:eastAsia="Times New Roman" w:cs="Arial"/>
        </w:rPr>
      </w:pPr>
      <w:r w:rsidRPr="00BB62B0">
        <w:rPr>
          <w:rFonts w:eastAsia="Times New Roman" w:cs="Arial"/>
        </w:rPr>
        <w:t>d)</w:t>
      </w:r>
      <w:r w:rsidRPr="00BB62B0">
        <w:rPr>
          <w:rFonts w:eastAsia="Times New Roman" w:cs="Arial"/>
        </w:rPr>
        <w:tab/>
        <w:t xml:space="preserve">“Convention” means the Convention on the Conservation of Migratory Species of Wild Animals, signed at Bonn on 23 June </w:t>
      </w:r>
      <w:proofErr w:type="gramStart"/>
      <w:r w:rsidRPr="00BB62B0">
        <w:rPr>
          <w:rFonts w:eastAsia="Times New Roman" w:cs="Arial"/>
        </w:rPr>
        <w:t>1979;</w:t>
      </w:r>
      <w:proofErr w:type="gramEnd"/>
    </w:p>
    <w:p w14:paraId="4E410381" w14:textId="77777777" w:rsidR="00A93CBF" w:rsidRPr="00BB62B0" w:rsidRDefault="00A93CBF" w:rsidP="00771018">
      <w:pPr>
        <w:ind w:left="720" w:hanging="720"/>
        <w:jc w:val="both"/>
        <w:rPr>
          <w:rFonts w:eastAsia="Times New Roman" w:cs="Arial"/>
        </w:rPr>
      </w:pPr>
    </w:p>
    <w:p w14:paraId="2F303C6A" w14:textId="1DA52B14" w:rsidR="00A93CBF" w:rsidRPr="00BB62B0" w:rsidRDefault="00A93CBF" w:rsidP="00771018">
      <w:pPr>
        <w:ind w:left="720" w:hanging="720"/>
        <w:jc w:val="both"/>
        <w:rPr>
          <w:rFonts w:eastAsia="Times New Roman" w:cs="Arial"/>
        </w:rPr>
      </w:pPr>
      <w:r w:rsidRPr="00BB62B0">
        <w:rPr>
          <w:rFonts w:eastAsia="Times New Roman" w:cs="Arial"/>
        </w:rPr>
        <w:t>e)</w:t>
      </w:r>
      <w:r w:rsidRPr="00BB62B0">
        <w:rPr>
          <w:rFonts w:eastAsia="Times New Roman" w:cs="Arial"/>
        </w:rPr>
        <w:tab/>
        <w:t xml:space="preserve">“Signatory” means a Signatory to this Memorandum of Understanding in accordance with </w:t>
      </w:r>
      <w:proofErr w:type="spellStart"/>
      <w:r w:rsidRPr="00387DF5">
        <w:rPr>
          <w:rFonts w:eastAsia="Times New Roman" w:cs="Arial"/>
          <w:strike/>
        </w:rPr>
        <w:t>P</w:t>
      </w:r>
      <w:r w:rsidR="00387DF5" w:rsidRPr="00387DF5">
        <w:rPr>
          <w:rFonts w:eastAsia="Times New Roman" w:cs="Arial"/>
          <w:u w:val="single"/>
        </w:rPr>
        <w:t>p</w:t>
      </w:r>
      <w:r w:rsidRPr="00BB62B0">
        <w:rPr>
          <w:rFonts w:eastAsia="Times New Roman" w:cs="Arial"/>
        </w:rPr>
        <w:t>aragraph</w:t>
      </w:r>
      <w:proofErr w:type="spellEnd"/>
      <w:r w:rsidRPr="00BB62B0">
        <w:rPr>
          <w:rFonts w:eastAsia="Times New Roman" w:cs="Arial"/>
        </w:rPr>
        <w:t xml:space="preserve"> </w:t>
      </w:r>
      <w:r w:rsidRPr="00BB62B0">
        <w:rPr>
          <w:rFonts w:eastAsia="Times New Roman" w:cs="Arial"/>
          <w:u w:val="single"/>
        </w:rPr>
        <w:t>26</w:t>
      </w:r>
      <w:r w:rsidRPr="00BB62B0">
        <w:rPr>
          <w:rFonts w:eastAsia="Times New Roman" w:cs="Arial"/>
          <w:strike/>
        </w:rPr>
        <w:t>23</w:t>
      </w:r>
      <w:r w:rsidRPr="00BB62B0">
        <w:rPr>
          <w:rFonts w:eastAsia="Times New Roman" w:cs="Arial"/>
        </w:rPr>
        <w:t xml:space="preserve"> </w:t>
      </w:r>
      <w:proofErr w:type="gramStart"/>
      <w:r w:rsidRPr="00BB62B0">
        <w:rPr>
          <w:rFonts w:eastAsia="Times New Roman" w:cs="Arial"/>
        </w:rPr>
        <w:t>below;</w:t>
      </w:r>
      <w:proofErr w:type="gramEnd"/>
    </w:p>
    <w:p w14:paraId="688A6C19" w14:textId="77777777" w:rsidR="00A93CBF" w:rsidRPr="00BB62B0" w:rsidRDefault="00A93CBF" w:rsidP="00771018">
      <w:pPr>
        <w:jc w:val="both"/>
        <w:rPr>
          <w:rFonts w:eastAsia="Times New Roman" w:cs="Arial"/>
        </w:rPr>
      </w:pPr>
    </w:p>
    <w:p w14:paraId="2161E0C3" w14:textId="77777777" w:rsidR="00A93CBF" w:rsidRPr="00BB62B0" w:rsidRDefault="00A93CBF" w:rsidP="00771018">
      <w:pPr>
        <w:jc w:val="both"/>
        <w:rPr>
          <w:rFonts w:eastAsia="Times New Roman" w:cs="Arial"/>
        </w:rPr>
      </w:pPr>
      <w:r w:rsidRPr="00BB62B0">
        <w:rPr>
          <w:rFonts w:eastAsia="Times New Roman" w:cs="Arial"/>
        </w:rPr>
        <w:t>f)</w:t>
      </w:r>
      <w:r w:rsidRPr="00BB62B0">
        <w:rPr>
          <w:rFonts w:eastAsia="Times New Roman" w:cs="Arial"/>
        </w:rPr>
        <w:tab/>
        <w:t>“Secretariat” means the Secretariat of the Convention; and</w:t>
      </w:r>
    </w:p>
    <w:p w14:paraId="42F85EF9" w14:textId="77777777" w:rsidR="00A93CBF" w:rsidRPr="00BB62B0" w:rsidRDefault="00A93CBF" w:rsidP="00771018">
      <w:pPr>
        <w:jc w:val="both"/>
        <w:rPr>
          <w:rFonts w:eastAsia="Times New Roman" w:cs="Arial"/>
        </w:rPr>
      </w:pPr>
    </w:p>
    <w:p w14:paraId="4D6050E5" w14:textId="77777777" w:rsidR="00A93CBF" w:rsidRPr="00BB62B0" w:rsidRDefault="00A93CBF" w:rsidP="00771018">
      <w:pPr>
        <w:ind w:left="720" w:hanging="720"/>
        <w:jc w:val="both"/>
        <w:rPr>
          <w:rFonts w:eastAsia="Times New Roman" w:cs="Arial"/>
        </w:rPr>
      </w:pPr>
      <w:r w:rsidRPr="00BB62B0">
        <w:rPr>
          <w:rFonts w:eastAsia="Times New Roman" w:cs="Arial"/>
        </w:rPr>
        <w:t>g)</w:t>
      </w:r>
      <w:r w:rsidRPr="00BB62B0">
        <w:rPr>
          <w:rFonts w:eastAsia="Times New Roman" w:cs="Arial"/>
        </w:rPr>
        <w:tab/>
        <w:t>“Action Plan” means the Action Plan for the Conservation of African-Eurasian Migratory birds of prey contained in Annex 3.</w:t>
      </w:r>
    </w:p>
    <w:p w14:paraId="030C4440" w14:textId="77777777" w:rsidR="00A93CBF" w:rsidRPr="00BB62B0" w:rsidRDefault="00A93CBF" w:rsidP="00771018">
      <w:pPr>
        <w:jc w:val="both"/>
        <w:rPr>
          <w:rFonts w:eastAsia="Times New Roman" w:cs="Arial"/>
        </w:rPr>
      </w:pPr>
    </w:p>
    <w:p w14:paraId="08A303AD" w14:textId="77777777" w:rsidR="00A93CBF" w:rsidRPr="00BB62B0" w:rsidRDefault="00A93CBF" w:rsidP="00771018">
      <w:pPr>
        <w:jc w:val="both"/>
        <w:rPr>
          <w:rFonts w:eastAsia="Times New Roman" w:cs="Arial"/>
        </w:rPr>
      </w:pPr>
      <w:r w:rsidRPr="00BB62B0">
        <w:rPr>
          <w:rFonts w:eastAsia="Times New Roman" w:cs="Arial"/>
        </w:rPr>
        <w:t>In addition, the terms defined in Article I, sub-paragraphs 1 (a) to (</w:t>
      </w:r>
      <w:proofErr w:type="spellStart"/>
      <w:r w:rsidRPr="00BB62B0">
        <w:rPr>
          <w:rFonts w:eastAsia="Times New Roman" w:cs="Arial"/>
        </w:rPr>
        <w:t>i</w:t>
      </w:r>
      <w:proofErr w:type="spellEnd"/>
      <w:r w:rsidRPr="00BB62B0">
        <w:rPr>
          <w:rFonts w:eastAsia="Times New Roman" w:cs="Arial"/>
        </w:rPr>
        <w:t xml:space="preserve">), of the Convention shall have the same meaning, </w:t>
      </w:r>
      <w:r w:rsidRPr="00BB62B0">
        <w:rPr>
          <w:rFonts w:eastAsia="Times New Roman" w:cs="Arial"/>
          <w:i/>
          <w:iCs/>
        </w:rPr>
        <w:t xml:space="preserve">mutatis mutandis, </w:t>
      </w:r>
      <w:r w:rsidRPr="00BB62B0">
        <w:rPr>
          <w:rFonts w:eastAsia="Times New Roman" w:cs="Arial"/>
        </w:rPr>
        <w:t>in this Memorandum of Understanding.</w:t>
      </w:r>
    </w:p>
    <w:p w14:paraId="70D0AEB5" w14:textId="77777777" w:rsidR="00A93CBF" w:rsidRPr="00BB62B0" w:rsidRDefault="00A93CBF" w:rsidP="00771018">
      <w:pPr>
        <w:jc w:val="both"/>
        <w:rPr>
          <w:rFonts w:eastAsia="Times New Roman" w:cs="Arial"/>
        </w:rPr>
      </w:pPr>
    </w:p>
    <w:p w14:paraId="10CB42B2" w14:textId="4DE4E010" w:rsidR="00A93CBF" w:rsidRPr="00BB62B0" w:rsidRDefault="00A93CBF" w:rsidP="00771018">
      <w:pPr>
        <w:jc w:val="both"/>
        <w:rPr>
          <w:rFonts w:eastAsia="Times New Roman" w:cs="Arial"/>
        </w:rPr>
      </w:pPr>
      <w:r w:rsidRPr="00BB62B0">
        <w:rPr>
          <w:rFonts w:eastAsia="Times New Roman" w:cs="Arial"/>
        </w:rPr>
        <w:t>2.</w:t>
      </w:r>
      <w:r w:rsidRPr="00BB62B0">
        <w:rPr>
          <w:rFonts w:eastAsia="Times New Roman" w:cs="Arial"/>
        </w:rPr>
        <w:tab/>
        <w:t xml:space="preserve">This Memorandum of Understanding is a legally non-binding agreement under Article IV, paragraph 4 of the Bonn Convention, as defined by Resolution 2.6 adopted at the Second </w:t>
      </w:r>
      <w:proofErr w:type="spellStart"/>
      <w:r w:rsidR="009B376A" w:rsidRPr="007C05FA">
        <w:rPr>
          <w:rFonts w:eastAsia="Times New Roman" w:cs="Arial"/>
          <w:u w:val="single"/>
        </w:rPr>
        <w:t>M</w:t>
      </w:r>
      <w:r w:rsidRPr="007C05FA">
        <w:rPr>
          <w:rFonts w:eastAsia="Times New Roman" w:cs="Arial"/>
          <w:strike/>
        </w:rPr>
        <w:t>m</w:t>
      </w:r>
      <w:r w:rsidRPr="00BB62B0">
        <w:rPr>
          <w:rFonts w:eastAsia="Times New Roman" w:cs="Arial"/>
        </w:rPr>
        <w:t>eeting</w:t>
      </w:r>
      <w:proofErr w:type="spellEnd"/>
      <w:r w:rsidRPr="00BB62B0">
        <w:rPr>
          <w:rFonts w:eastAsia="Times New Roman" w:cs="Arial"/>
        </w:rPr>
        <w:t xml:space="preserve"> of the Conference of the Parties to the Convention</w:t>
      </w:r>
      <w:r w:rsidRPr="00BB62B0">
        <w:rPr>
          <w:rFonts w:eastAsia="Times New Roman" w:cs="Arial"/>
          <w:strike/>
        </w:rPr>
        <w:t>.</w:t>
      </w:r>
      <w:r w:rsidRPr="00BB62B0">
        <w:rPr>
          <w:rFonts w:eastAsia="Times New Roman" w:cs="Arial"/>
        </w:rPr>
        <w:t xml:space="preserve"> (Geneva, 11-14 October 1988).</w:t>
      </w:r>
    </w:p>
    <w:p w14:paraId="60CA4F0C" w14:textId="77777777" w:rsidR="00A93CBF" w:rsidRPr="00BB62B0" w:rsidRDefault="00A93CBF" w:rsidP="00771018">
      <w:pPr>
        <w:jc w:val="both"/>
        <w:rPr>
          <w:rFonts w:eastAsia="Times New Roman" w:cs="Arial"/>
        </w:rPr>
      </w:pPr>
    </w:p>
    <w:p w14:paraId="4C477BE4" w14:textId="35ECA4ED" w:rsidR="00A93CBF" w:rsidRPr="00BB62B0" w:rsidRDefault="00A93CBF" w:rsidP="00771018">
      <w:pPr>
        <w:jc w:val="both"/>
        <w:rPr>
          <w:rFonts w:eastAsia="Times New Roman" w:cs="Arial"/>
        </w:rPr>
      </w:pPr>
      <w:r w:rsidRPr="00BB62B0">
        <w:rPr>
          <w:rFonts w:eastAsia="Times New Roman" w:cs="Arial"/>
        </w:rPr>
        <w:t>3.</w:t>
      </w:r>
      <w:r w:rsidRPr="00BB62B0">
        <w:rPr>
          <w:rFonts w:eastAsia="Times New Roman" w:cs="Arial"/>
        </w:rPr>
        <w:tab/>
        <w:t xml:space="preserve">The interpretation of any term or provision of this Memorandum of Understanding will be made in accordance with the Convention and/or relevant Resolutions adopted by its </w:t>
      </w:r>
      <w:proofErr w:type="spellStart"/>
      <w:r w:rsidRPr="00BB62B0">
        <w:rPr>
          <w:rFonts w:eastAsia="Times New Roman" w:cs="Arial"/>
          <w:u w:val="single"/>
        </w:rPr>
        <w:t>Conference</w:t>
      </w:r>
      <w:r w:rsidRPr="00BB62B0">
        <w:rPr>
          <w:rFonts w:eastAsia="Times New Roman" w:cs="Arial"/>
          <w:strike/>
          <w:u w:val="single"/>
        </w:rPr>
        <w:t>Meeting</w:t>
      </w:r>
      <w:proofErr w:type="spellEnd"/>
      <w:r w:rsidRPr="00BB62B0">
        <w:rPr>
          <w:rFonts w:eastAsia="Times New Roman" w:cs="Arial"/>
        </w:rPr>
        <w:t xml:space="preserve"> of the </w:t>
      </w:r>
      <w:proofErr w:type="spellStart"/>
      <w:r w:rsidRPr="00BB62B0">
        <w:rPr>
          <w:rFonts w:eastAsia="Times New Roman" w:cs="Arial"/>
          <w:u w:val="single"/>
        </w:rPr>
        <w:t>Parties</w:t>
      </w:r>
      <w:r w:rsidRPr="00BB62B0">
        <w:rPr>
          <w:rFonts w:eastAsia="Times New Roman" w:cs="Arial"/>
          <w:strike/>
        </w:rPr>
        <w:t>Signatories</w:t>
      </w:r>
      <w:proofErr w:type="spellEnd"/>
      <w:r w:rsidRPr="00BB62B0">
        <w:rPr>
          <w:rFonts w:eastAsia="Times New Roman" w:cs="Arial"/>
        </w:rPr>
        <w:t>, unless such a term or provision is defined or interpreted differently in this Memorandum of Understanding.</w:t>
      </w:r>
    </w:p>
    <w:p w14:paraId="6D68AF52" w14:textId="77777777" w:rsidR="00A93CBF" w:rsidRPr="00BB62B0" w:rsidRDefault="00A93CBF" w:rsidP="00771018">
      <w:pPr>
        <w:jc w:val="both"/>
        <w:rPr>
          <w:rFonts w:eastAsia="Times New Roman" w:cs="Arial"/>
        </w:rPr>
      </w:pPr>
    </w:p>
    <w:p w14:paraId="641AC04B" w14:textId="77777777" w:rsidR="00A93CBF" w:rsidRPr="00BB62B0" w:rsidRDefault="00A93CBF" w:rsidP="00771018">
      <w:pPr>
        <w:jc w:val="both"/>
        <w:rPr>
          <w:rFonts w:eastAsia="Times New Roman" w:cs="Arial"/>
        </w:rPr>
      </w:pPr>
      <w:r w:rsidRPr="00BB62B0">
        <w:rPr>
          <w:rFonts w:eastAsia="Times New Roman" w:cs="Arial"/>
        </w:rPr>
        <w:t>4.</w:t>
      </w:r>
      <w:r w:rsidRPr="00BB62B0">
        <w:rPr>
          <w:rFonts w:eastAsia="Times New Roman" w:cs="Arial"/>
        </w:rPr>
        <w:tab/>
        <w:t>The three annexes form an integral part of this Memorandum of Understanding.</w:t>
      </w:r>
    </w:p>
    <w:p w14:paraId="714FDF79" w14:textId="77777777" w:rsidR="00A93CBF" w:rsidRPr="00BB62B0" w:rsidRDefault="00A93CBF" w:rsidP="00771018">
      <w:pPr>
        <w:jc w:val="both"/>
        <w:rPr>
          <w:rFonts w:eastAsia="Times New Roman" w:cs="Arial"/>
        </w:rPr>
      </w:pPr>
    </w:p>
    <w:p w14:paraId="203D2A2F" w14:textId="77777777" w:rsidR="00A93CBF" w:rsidRPr="00BB62B0" w:rsidRDefault="00A93CBF" w:rsidP="00771018">
      <w:pPr>
        <w:jc w:val="both"/>
        <w:rPr>
          <w:rFonts w:eastAsia="Times New Roman" w:cs="Arial"/>
        </w:rPr>
      </w:pPr>
      <w:r w:rsidRPr="00BB62B0">
        <w:rPr>
          <w:rFonts w:eastAsia="Times New Roman" w:cs="Arial"/>
          <w:b/>
          <w:bCs/>
        </w:rPr>
        <w:t>Fundamental Principles</w:t>
      </w:r>
    </w:p>
    <w:p w14:paraId="6587FF0D" w14:textId="77777777" w:rsidR="00A93CBF" w:rsidRPr="00BB62B0" w:rsidRDefault="00A93CBF" w:rsidP="00771018">
      <w:pPr>
        <w:jc w:val="both"/>
        <w:rPr>
          <w:rFonts w:eastAsia="Times New Roman" w:cs="Arial"/>
        </w:rPr>
      </w:pPr>
    </w:p>
    <w:p w14:paraId="2D50757C" w14:textId="365C670E" w:rsidR="00A93CBF" w:rsidRPr="00BB62B0" w:rsidRDefault="00A93CBF" w:rsidP="00771018">
      <w:pPr>
        <w:jc w:val="both"/>
        <w:rPr>
          <w:rFonts w:eastAsia="Times New Roman" w:cs="Arial"/>
        </w:rPr>
      </w:pPr>
      <w:r w:rsidRPr="00BB62B0">
        <w:rPr>
          <w:rFonts w:eastAsia="Times New Roman" w:cs="Arial"/>
        </w:rPr>
        <w:t>5.</w:t>
      </w:r>
      <w:r w:rsidRPr="00BB62B0">
        <w:rPr>
          <w:rFonts w:eastAsia="Times New Roman" w:cs="Arial"/>
        </w:rPr>
        <w:tab/>
        <w:t xml:space="preserve">The Signatories will aim to take co-ordinated measures to achieve and maintain the favourable conservation status of birds of prey throughout their range and to reverse their decline when and where appropriate. To this end, they will endeavour to take, within the limits of their jurisdiction and having regard to their international obligations, the measures specified in </w:t>
      </w:r>
      <w:proofErr w:type="spellStart"/>
      <w:r w:rsidR="00662331" w:rsidRPr="00662331">
        <w:rPr>
          <w:rFonts w:eastAsia="Times New Roman" w:cs="Arial"/>
          <w:u w:val="single"/>
        </w:rPr>
        <w:t>p</w:t>
      </w:r>
      <w:r w:rsidRPr="00662331">
        <w:rPr>
          <w:rFonts w:eastAsia="Times New Roman" w:cs="Arial"/>
          <w:strike/>
        </w:rPr>
        <w:t>P</w:t>
      </w:r>
      <w:r w:rsidRPr="00BB62B0">
        <w:rPr>
          <w:rFonts w:eastAsia="Times New Roman" w:cs="Arial"/>
        </w:rPr>
        <w:t>aragraphs</w:t>
      </w:r>
      <w:proofErr w:type="spellEnd"/>
      <w:r w:rsidRPr="00BB62B0">
        <w:rPr>
          <w:rFonts w:eastAsia="Times New Roman" w:cs="Arial"/>
        </w:rPr>
        <w:t xml:space="preserve"> 7 and 8, together with the specific actions laid down in the Action Plan.</w:t>
      </w:r>
    </w:p>
    <w:p w14:paraId="02B7CEC6" w14:textId="77777777" w:rsidR="00A93CBF" w:rsidRPr="00BB62B0" w:rsidRDefault="00A93CBF" w:rsidP="00771018">
      <w:pPr>
        <w:jc w:val="both"/>
        <w:rPr>
          <w:rFonts w:eastAsia="Times New Roman" w:cs="Arial"/>
        </w:rPr>
      </w:pPr>
    </w:p>
    <w:p w14:paraId="6084224C" w14:textId="11EA67F8" w:rsidR="00A93CBF" w:rsidRPr="00BB62B0" w:rsidRDefault="00A93CBF" w:rsidP="00771018">
      <w:pPr>
        <w:jc w:val="both"/>
        <w:rPr>
          <w:rFonts w:eastAsia="Times New Roman" w:cs="Arial"/>
        </w:rPr>
      </w:pPr>
      <w:r w:rsidRPr="00BB62B0">
        <w:rPr>
          <w:rFonts w:eastAsia="Times New Roman" w:cs="Arial"/>
        </w:rPr>
        <w:lastRenderedPageBreak/>
        <w:t>6.</w:t>
      </w:r>
      <w:r w:rsidRPr="00BB62B0">
        <w:rPr>
          <w:rFonts w:eastAsia="Times New Roman" w:cs="Arial"/>
        </w:rPr>
        <w:tab/>
        <w:t xml:space="preserve">In implementing the measures specified in </w:t>
      </w:r>
      <w:proofErr w:type="spellStart"/>
      <w:r w:rsidRPr="00662331">
        <w:rPr>
          <w:rFonts w:eastAsia="Times New Roman" w:cs="Arial"/>
          <w:strike/>
        </w:rPr>
        <w:t>P</w:t>
      </w:r>
      <w:r w:rsidR="00662331" w:rsidRPr="00662331">
        <w:rPr>
          <w:rFonts w:eastAsia="Times New Roman" w:cs="Arial"/>
          <w:u w:val="single"/>
        </w:rPr>
        <w:t>p</w:t>
      </w:r>
      <w:r w:rsidRPr="00BB62B0">
        <w:rPr>
          <w:rFonts w:eastAsia="Times New Roman" w:cs="Arial"/>
        </w:rPr>
        <w:t>aragraph</w:t>
      </w:r>
      <w:proofErr w:type="spellEnd"/>
      <w:r w:rsidRPr="00BB62B0">
        <w:rPr>
          <w:rFonts w:eastAsia="Times New Roman" w:cs="Arial"/>
        </w:rPr>
        <w:t xml:space="preserve"> 5 above, Signatories will apply the precautionary principle.</w:t>
      </w:r>
    </w:p>
    <w:p w14:paraId="4824A96F" w14:textId="77777777" w:rsidR="00A93CBF" w:rsidRPr="00BB62B0" w:rsidRDefault="00A93CBF" w:rsidP="00771018">
      <w:pPr>
        <w:jc w:val="both"/>
        <w:rPr>
          <w:rFonts w:eastAsia="Times New Roman" w:cs="Arial"/>
        </w:rPr>
      </w:pPr>
    </w:p>
    <w:p w14:paraId="4184E06A" w14:textId="77777777" w:rsidR="00A93CBF" w:rsidRPr="00BB62B0" w:rsidRDefault="00A93CBF" w:rsidP="00771018">
      <w:pPr>
        <w:jc w:val="both"/>
        <w:rPr>
          <w:rFonts w:eastAsia="Times New Roman" w:cs="Arial"/>
        </w:rPr>
      </w:pPr>
      <w:r w:rsidRPr="00BB62B0">
        <w:rPr>
          <w:rFonts w:eastAsia="Times New Roman" w:cs="Arial"/>
          <w:b/>
          <w:bCs/>
        </w:rPr>
        <w:t>General Conservation Measures</w:t>
      </w:r>
    </w:p>
    <w:p w14:paraId="21A21B3A" w14:textId="77777777" w:rsidR="00A93CBF" w:rsidRPr="00BB62B0" w:rsidRDefault="00A93CBF" w:rsidP="00771018">
      <w:pPr>
        <w:jc w:val="both"/>
        <w:rPr>
          <w:rFonts w:eastAsia="Times New Roman" w:cs="Arial"/>
        </w:rPr>
      </w:pPr>
    </w:p>
    <w:p w14:paraId="62FB35F1" w14:textId="77777777" w:rsidR="00A93CBF" w:rsidRPr="00BB62B0" w:rsidRDefault="00A93CBF" w:rsidP="00771018">
      <w:pPr>
        <w:jc w:val="both"/>
        <w:rPr>
          <w:rFonts w:eastAsia="Times New Roman" w:cs="Arial"/>
        </w:rPr>
      </w:pPr>
      <w:r w:rsidRPr="00BB62B0">
        <w:rPr>
          <w:rFonts w:eastAsia="Times New Roman" w:cs="Arial"/>
        </w:rPr>
        <w:t>7.</w:t>
      </w:r>
      <w:r w:rsidRPr="00BB62B0">
        <w:rPr>
          <w:rFonts w:eastAsia="Times New Roman" w:cs="Arial"/>
        </w:rPr>
        <w:tab/>
        <w:t xml:space="preserve">The Signatories will strive to adopt, </w:t>
      </w:r>
      <w:proofErr w:type="gramStart"/>
      <w:r w:rsidRPr="00BB62B0">
        <w:rPr>
          <w:rFonts w:eastAsia="Times New Roman" w:cs="Arial"/>
        </w:rPr>
        <w:t>implement</w:t>
      </w:r>
      <w:proofErr w:type="gramEnd"/>
      <w:r w:rsidRPr="00BB62B0">
        <w:rPr>
          <w:rFonts w:eastAsia="Times New Roman" w:cs="Arial"/>
        </w:rPr>
        <w:t xml:space="preserve"> and enforce such legal, regulatory and administrative measures as may be appropriate to conserve birds of prey and their habitat</w:t>
      </w:r>
      <w:r w:rsidRPr="00BB62B0">
        <w:rPr>
          <w:rFonts w:eastAsia="Times New Roman" w:cs="Arial"/>
          <w:u w:val="single"/>
        </w:rPr>
        <w:t>s</w:t>
      </w:r>
      <w:r w:rsidRPr="00BB62B0">
        <w:rPr>
          <w:rFonts w:eastAsia="Times New Roman" w:cs="Arial"/>
        </w:rPr>
        <w:t>.</w:t>
      </w:r>
    </w:p>
    <w:p w14:paraId="5A514F64" w14:textId="77777777" w:rsidR="00A93CBF" w:rsidRPr="00BB62B0" w:rsidRDefault="00A93CBF" w:rsidP="00771018">
      <w:pPr>
        <w:jc w:val="both"/>
        <w:rPr>
          <w:rFonts w:eastAsia="Times New Roman" w:cs="Arial"/>
        </w:rPr>
      </w:pPr>
    </w:p>
    <w:p w14:paraId="7C5F9E4B" w14:textId="77777777" w:rsidR="00A93CBF" w:rsidRPr="00BB62B0" w:rsidRDefault="00A93CBF" w:rsidP="00771018">
      <w:pPr>
        <w:jc w:val="both"/>
        <w:rPr>
          <w:rFonts w:eastAsia="Times New Roman" w:cs="Arial"/>
        </w:rPr>
      </w:pPr>
      <w:r w:rsidRPr="00BB62B0">
        <w:rPr>
          <w:rFonts w:eastAsia="Times New Roman" w:cs="Arial"/>
        </w:rPr>
        <w:t>8.</w:t>
      </w:r>
      <w:r w:rsidRPr="00BB62B0">
        <w:rPr>
          <w:rFonts w:eastAsia="Times New Roman" w:cs="Arial"/>
        </w:rPr>
        <w:tab/>
        <w:t>To this end, the Signatories will endeavour to:</w:t>
      </w:r>
    </w:p>
    <w:p w14:paraId="7B48A3D2" w14:textId="77777777" w:rsidR="00A93CBF" w:rsidRPr="00BB62B0" w:rsidRDefault="00A93CBF" w:rsidP="00771018">
      <w:pPr>
        <w:jc w:val="both"/>
        <w:rPr>
          <w:rFonts w:eastAsia="Times New Roman" w:cs="Arial"/>
        </w:rPr>
      </w:pPr>
    </w:p>
    <w:p w14:paraId="2CC1A3CE" w14:textId="2F4C3143" w:rsidR="00A93CBF" w:rsidRPr="00BB62B0" w:rsidRDefault="00A93CBF" w:rsidP="00771018">
      <w:pPr>
        <w:ind w:left="720" w:hanging="720"/>
        <w:jc w:val="both"/>
        <w:rPr>
          <w:rFonts w:eastAsia="Times New Roman" w:cs="Arial"/>
          <w:u w:val="single"/>
        </w:rPr>
      </w:pPr>
      <w:r w:rsidRPr="00BB62B0">
        <w:rPr>
          <w:rFonts w:eastAsia="Times New Roman" w:cs="Arial"/>
          <w:u w:val="single"/>
        </w:rPr>
        <w:t>a)</w:t>
      </w:r>
      <w:r w:rsidRPr="00BB62B0">
        <w:rPr>
          <w:rFonts w:eastAsia="Times New Roman" w:cs="Arial"/>
          <w:u w:val="single"/>
        </w:rPr>
        <w:tab/>
        <w:t xml:space="preserve">develop and implement effective strategies and action plans for the conservation of birds of prey and their habitats, including primarily the strategies and plans specified in </w:t>
      </w:r>
      <w:proofErr w:type="spellStart"/>
      <w:r w:rsidR="005E17A8" w:rsidRPr="005E17A8">
        <w:rPr>
          <w:rFonts w:eastAsia="Times New Roman" w:cs="Arial"/>
          <w:u w:val="single"/>
        </w:rPr>
        <w:t>p</w:t>
      </w:r>
      <w:r w:rsidRPr="005E17A8">
        <w:rPr>
          <w:rFonts w:eastAsia="Times New Roman" w:cs="Arial"/>
          <w:strike/>
          <w:u w:val="single"/>
        </w:rPr>
        <w:t>P</w:t>
      </w:r>
      <w:r w:rsidRPr="00BB62B0">
        <w:rPr>
          <w:rFonts w:eastAsia="Times New Roman" w:cs="Arial"/>
          <w:u w:val="single"/>
        </w:rPr>
        <w:t>aragraph</w:t>
      </w:r>
      <w:proofErr w:type="spellEnd"/>
      <w:r w:rsidRPr="00BB62B0">
        <w:rPr>
          <w:rFonts w:eastAsia="Times New Roman" w:cs="Arial"/>
          <w:u w:val="single"/>
        </w:rPr>
        <w:t xml:space="preserve"> 12 </w:t>
      </w:r>
      <w:proofErr w:type="gramStart"/>
      <w:r w:rsidRPr="00BB62B0">
        <w:rPr>
          <w:rFonts w:eastAsia="Times New Roman" w:cs="Arial"/>
          <w:u w:val="single"/>
        </w:rPr>
        <w:t>below;</w:t>
      </w:r>
      <w:proofErr w:type="gramEnd"/>
    </w:p>
    <w:p w14:paraId="1BB5DAB3" w14:textId="77777777" w:rsidR="00A93CBF" w:rsidRPr="00BB62B0" w:rsidRDefault="00A93CBF" w:rsidP="00771018">
      <w:pPr>
        <w:pStyle w:val="Default"/>
        <w:jc w:val="both"/>
        <w:rPr>
          <w:rFonts w:ascii="Arial" w:hAnsi="Arial" w:cs="Arial"/>
          <w:color w:val="auto"/>
          <w:sz w:val="22"/>
          <w:szCs w:val="22"/>
          <w:u w:val="single"/>
        </w:rPr>
      </w:pPr>
    </w:p>
    <w:p w14:paraId="2A93B5BB" w14:textId="77777777" w:rsidR="00A93CBF" w:rsidRPr="00BB62B0" w:rsidRDefault="00A93CBF" w:rsidP="00771018">
      <w:pPr>
        <w:ind w:left="720" w:hanging="720"/>
        <w:jc w:val="both"/>
        <w:rPr>
          <w:rFonts w:eastAsia="Times New Roman" w:cs="Arial"/>
          <w:u w:val="single"/>
        </w:rPr>
      </w:pPr>
      <w:r w:rsidRPr="00BB62B0">
        <w:rPr>
          <w:rFonts w:eastAsia="Times New Roman" w:cs="Arial"/>
          <w:u w:val="single"/>
        </w:rPr>
        <w:t>b)</w:t>
      </w:r>
      <w:r w:rsidRPr="00BB62B0">
        <w:rPr>
          <w:rFonts w:eastAsia="Times New Roman" w:cs="Arial"/>
          <w:u w:val="single"/>
        </w:rPr>
        <w:tab/>
        <w:t xml:space="preserve">provide for and enforce adequate legal protection for birds of prey against unsustainable killing, taking, trade or other forms of exploitation that may impact negatively on the conservation status of the species, or where such impact is </w:t>
      </w:r>
      <w:proofErr w:type="gramStart"/>
      <w:r w:rsidRPr="00BB62B0">
        <w:rPr>
          <w:rFonts w:eastAsia="Times New Roman" w:cs="Arial"/>
          <w:u w:val="single"/>
        </w:rPr>
        <w:t>uncertain;</w:t>
      </w:r>
      <w:proofErr w:type="gramEnd"/>
    </w:p>
    <w:p w14:paraId="7FAFA351" w14:textId="77777777" w:rsidR="00A93CBF" w:rsidRPr="00BB62B0" w:rsidRDefault="00A93CBF" w:rsidP="00771018">
      <w:pPr>
        <w:pStyle w:val="Default"/>
        <w:jc w:val="both"/>
        <w:rPr>
          <w:rFonts w:ascii="Arial" w:hAnsi="Arial" w:cs="Arial"/>
          <w:color w:val="auto"/>
          <w:sz w:val="22"/>
          <w:szCs w:val="22"/>
          <w:u w:val="single"/>
        </w:rPr>
      </w:pPr>
    </w:p>
    <w:p w14:paraId="10195935" w14:textId="77777777" w:rsidR="00A93CBF" w:rsidRPr="00BB62B0" w:rsidRDefault="00A93CBF" w:rsidP="00771018">
      <w:pPr>
        <w:ind w:left="720" w:hanging="720"/>
        <w:jc w:val="both"/>
        <w:rPr>
          <w:rFonts w:eastAsia="Times New Roman" w:cs="Arial"/>
          <w:u w:val="single"/>
        </w:rPr>
      </w:pPr>
      <w:r w:rsidRPr="00BB62B0">
        <w:rPr>
          <w:rFonts w:eastAsia="Times New Roman" w:cs="Arial"/>
          <w:u w:val="single"/>
        </w:rPr>
        <w:t>c)</w:t>
      </w:r>
      <w:r w:rsidRPr="00BB62B0">
        <w:rPr>
          <w:rFonts w:eastAsia="Times New Roman" w:cs="Arial"/>
          <w:u w:val="single"/>
        </w:rPr>
        <w:tab/>
        <w:t xml:space="preserve">take appropriate population conservation and recovery measures to maintain birds of prey at a favourable conservation status or to restore them to such </w:t>
      </w:r>
      <w:proofErr w:type="gramStart"/>
      <w:r w:rsidRPr="00BB62B0">
        <w:rPr>
          <w:rFonts w:eastAsia="Times New Roman" w:cs="Arial"/>
          <w:u w:val="single"/>
        </w:rPr>
        <w:t>status;</w:t>
      </w:r>
      <w:proofErr w:type="gramEnd"/>
    </w:p>
    <w:p w14:paraId="3780069E" w14:textId="77777777" w:rsidR="00A93CBF" w:rsidRPr="00BB62B0" w:rsidRDefault="00A93CBF" w:rsidP="00771018">
      <w:pPr>
        <w:pStyle w:val="Default"/>
        <w:jc w:val="both"/>
        <w:rPr>
          <w:rFonts w:ascii="Arial" w:hAnsi="Arial" w:cs="Arial"/>
          <w:color w:val="auto"/>
          <w:sz w:val="22"/>
          <w:szCs w:val="22"/>
          <w:highlight w:val="yellow"/>
          <w:u w:val="single"/>
        </w:rPr>
      </w:pPr>
    </w:p>
    <w:p w14:paraId="458AB65D" w14:textId="77777777" w:rsidR="00A93CBF" w:rsidRPr="00BB62B0" w:rsidRDefault="00A93CBF" w:rsidP="00771018">
      <w:pPr>
        <w:ind w:left="720" w:hanging="720"/>
        <w:jc w:val="both"/>
        <w:rPr>
          <w:rFonts w:eastAsia="Times New Roman" w:cs="Arial"/>
          <w:u w:val="single"/>
        </w:rPr>
      </w:pPr>
      <w:r w:rsidRPr="00BB62B0">
        <w:rPr>
          <w:rFonts w:eastAsia="Times New Roman" w:cs="Arial"/>
          <w:u w:val="single"/>
        </w:rPr>
        <w:t>d)</w:t>
      </w:r>
      <w:r w:rsidRPr="00BB62B0">
        <w:rPr>
          <w:rFonts w:eastAsia="Times New Roman" w:cs="Arial"/>
          <w:u w:val="single"/>
        </w:rPr>
        <w:tab/>
        <w:t xml:space="preserve">identify important areas, significant routes, breeding and </w:t>
      </w:r>
      <w:proofErr w:type="spellStart"/>
      <w:r w:rsidRPr="00BB62B0">
        <w:rPr>
          <w:rFonts w:eastAsia="Times New Roman" w:cs="Arial"/>
          <w:u w:val="single"/>
        </w:rPr>
        <w:t>congregatory</w:t>
      </w:r>
      <w:proofErr w:type="spellEnd"/>
      <w:r w:rsidRPr="00BB62B0">
        <w:rPr>
          <w:rFonts w:eastAsia="Times New Roman" w:cs="Arial"/>
          <w:u w:val="single"/>
        </w:rPr>
        <w:t xml:space="preserve"> sites for birds of prey and promote their protection and/or appropriate management, rehabilitation and/or </w:t>
      </w:r>
      <w:proofErr w:type="gramStart"/>
      <w:r w:rsidRPr="00BB62B0">
        <w:rPr>
          <w:rFonts w:eastAsia="Times New Roman" w:cs="Arial"/>
          <w:u w:val="single"/>
        </w:rPr>
        <w:t>restoration;</w:t>
      </w:r>
      <w:proofErr w:type="gramEnd"/>
    </w:p>
    <w:p w14:paraId="7582D4E4" w14:textId="77777777" w:rsidR="00A93CBF" w:rsidRPr="00BB62B0" w:rsidRDefault="00A93CBF" w:rsidP="00771018">
      <w:pPr>
        <w:pStyle w:val="Default"/>
        <w:jc w:val="both"/>
        <w:rPr>
          <w:rFonts w:ascii="Arial" w:hAnsi="Arial" w:cs="Arial"/>
          <w:color w:val="auto"/>
          <w:sz w:val="22"/>
          <w:szCs w:val="22"/>
          <w:highlight w:val="yellow"/>
          <w:u w:val="single"/>
        </w:rPr>
      </w:pPr>
    </w:p>
    <w:p w14:paraId="372E1721" w14:textId="77777777" w:rsidR="00A93CBF" w:rsidRPr="00BB62B0" w:rsidRDefault="00A93CBF" w:rsidP="00771018">
      <w:pPr>
        <w:ind w:left="720" w:hanging="720"/>
        <w:jc w:val="both"/>
        <w:rPr>
          <w:rFonts w:eastAsia="Times New Roman" w:cs="Arial"/>
          <w:u w:val="single"/>
        </w:rPr>
      </w:pPr>
      <w:r w:rsidRPr="00BB62B0">
        <w:rPr>
          <w:rFonts w:eastAsia="Times New Roman" w:cs="Arial"/>
          <w:u w:val="single"/>
        </w:rPr>
        <w:t>e)</w:t>
      </w:r>
      <w:r w:rsidRPr="00BB62B0">
        <w:rPr>
          <w:rFonts w:eastAsia="Times New Roman" w:cs="Arial"/>
          <w:u w:val="single"/>
        </w:rPr>
        <w:tab/>
        <w:t xml:space="preserve">assess problems that are posed or are likely to be posed for birds of prey or their habitats by human activities or from other causes and endeavour to implement preventative or remedial </w:t>
      </w:r>
      <w:proofErr w:type="gramStart"/>
      <w:r w:rsidRPr="00BB62B0">
        <w:rPr>
          <w:rFonts w:eastAsia="Times New Roman" w:cs="Arial"/>
          <w:u w:val="single"/>
        </w:rPr>
        <w:t>measures;</w:t>
      </w:r>
      <w:proofErr w:type="gramEnd"/>
    </w:p>
    <w:p w14:paraId="7E3A20D4" w14:textId="77777777" w:rsidR="00A93CBF" w:rsidRPr="00BB62B0" w:rsidRDefault="00A93CBF" w:rsidP="00771018">
      <w:pPr>
        <w:pStyle w:val="Default"/>
        <w:jc w:val="both"/>
        <w:rPr>
          <w:rFonts w:ascii="Arial" w:hAnsi="Arial" w:cs="Arial"/>
          <w:color w:val="auto"/>
          <w:sz w:val="22"/>
          <w:szCs w:val="22"/>
          <w:highlight w:val="yellow"/>
          <w:u w:val="single"/>
        </w:rPr>
      </w:pPr>
    </w:p>
    <w:p w14:paraId="170A6F09" w14:textId="77777777" w:rsidR="00A93CBF" w:rsidRPr="00BB62B0" w:rsidRDefault="00A93CBF" w:rsidP="00771018">
      <w:pPr>
        <w:ind w:left="720" w:hanging="720"/>
        <w:jc w:val="both"/>
        <w:rPr>
          <w:rFonts w:eastAsia="Times New Roman" w:cs="Arial"/>
          <w:u w:val="single"/>
        </w:rPr>
      </w:pPr>
      <w:r w:rsidRPr="00BB62B0">
        <w:rPr>
          <w:rFonts w:eastAsia="Times New Roman" w:cs="Arial"/>
          <w:u w:val="single"/>
        </w:rPr>
        <w:t>f)</w:t>
      </w:r>
      <w:r w:rsidRPr="00BB62B0">
        <w:rPr>
          <w:rFonts w:eastAsia="Times New Roman" w:cs="Arial"/>
          <w:u w:val="single"/>
        </w:rPr>
        <w:tab/>
        <w:t xml:space="preserve">take into account and integrate where possible the needs of birds of prey conservation in sectors and related policies including agriculture, forestry, energy, transport, waste, tourism and </w:t>
      </w:r>
      <w:proofErr w:type="gramStart"/>
      <w:r w:rsidRPr="00BB62B0">
        <w:rPr>
          <w:rFonts w:eastAsia="Times New Roman" w:cs="Arial"/>
          <w:u w:val="single"/>
        </w:rPr>
        <w:t>others;</w:t>
      </w:r>
      <w:proofErr w:type="gramEnd"/>
    </w:p>
    <w:p w14:paraId="0652763A" w14:textId="77777777" w:rsidR="00A93CBF" w:rsidRPr="00BB62B0" w:rsidRDefault="00A93CBF" w:rsidP="00771018">
      <w:pPr>
        <w:pStyle w:val="Default"/>
        <w:jc w:val="both"/>
        <w:rPr>
          <w:rFonts w:ascii="Arial" w:hAnsi="Arial" w:cs="Arial"/>
          <w:color w:val="auto"/>
          <w:sz w:val="22"/>
          <w:szCs w:val="22"/>
          <w:highlight w:val="yellow"/>
          <w:u w:val="single"/>
        </w:rPr>
      </w:pPr>
    </w:p>
    <w:p w14:paraId="248E4D43" w14:textId="77777777" w:rsidR="00A93CBF" w:rsidRPr="00BB62B0" w:rsidRDefault="00A93CBF" w:rsidP="00771018">
      <w:pPr>
        <w:ind w:left="720" w:hanging="720"/>
        <w:jc w:val="both"/>
        <w:rPr>
          <w:rFonts w:eastAsia="Times New Roman" w:cs="Arial"/>
          <w:u w:val="single"/>
        </w:rPr>
      </w:pPr>
      <w:r w:rsidRPr="00BB62B0">
        <w:rPr>
          <w:rFonts w:eastAsia="Times New Roman" w:cs="Arial"/>
          <w:u w:val="single"/>
        </w:rPr>
        <w:t>g)</w:t>
      </w:r>
      <w:r w:rsidRPr="00BB62B0">
        <w:rPr>
          <w:rFonts w:eastAsia="Times New Roman" w:cs="Arial"/>
          <w:u w:val="single"/>
        </w:rPr>
        <w:tab/>
        <w:t xml:space="preserve">promote and support research, assessment, monitoring and knowledge exchange concerning the biology, ecology and conservation of birds of </w:t>
      </w:r>
      <w:proofErr w:type="gramStart"/>
      <w:r w:rsidRPr="00BB62B0">
        <w:rPr>
          <w:rFonts w:eastAsia="Times New Roman" w:cs="Arial"/>
          <w:u w:val="single"/>
        </w:rPr>
        <w:t>prey;</w:t>
      </w:r>
      <w:proofErr w:type="gramEnd"/>
    </w:p>
    <w:p w14:paraId="0236D40B" w14:textId="77777777" w:rsidR="00A93CBF" w:rsidRPr="00BB62B0" w:rsidRDefault="00A93CBF" w:rsidP="00771018">
      <w:pPr>
        <w:pStyle w:val="Default"/>
        <w:jc w:val="both"/>
        <w:rPr>
          <w:rFonts w:ascii="Arial" w:hAnsi="Arial" w:cs="Arial"/>
          <w:color w:val="auto"/>
          <w:sz w:val="22"/>
          <w:szCs w:val="22"/>
          <w:highlight w:val="yellow"/>
          <w:u w:val="single"/>
        </w:rPr>
      </w:pPr>
    </w:p>
    <w:p w14:paraId="0C714F2A" w14:textId="77777777" w:rsidR="00A93CBF" w:rsidRPr="00BB62B0" w:rsidRDefault="00A93CBF" w:rsidP="00771018">
      <w:pPr>
        <w:ind w:left="720" w:hanging="720"/>
        <w:jc w:val="both"/>
        <w:rPr>
          <w:rFonts w:eastAsia="Times New Roman" w:cs="Arial"/>
          <w:u w:val="single"/>
        </w:rPr>
      </w:pPr>
      <w:r w:rsidRPr="00BB62B0">
        <w:rPr>
          <w:rFonts w:eastAsia="Times New Roman" w:cs="Arial"/>
          <w:u w:val="single"/>
        </w:rPr>
        <w:t>h)</w:t>
      </w:r>
      <w:r w:rsidRPr="00BB62B0">
        <w:rPr>
          <w:rFonts w:eastAsia="Times New Roman" w:cs="Arial"/>
          <w:u w:val="single"/>
        </w:rPr>
        <w:tab/>
        <w:t xml:space="preserve">develop and maintain programmes to raise awareness and understanding of conservation issues relating to birds of prey as well as of the objectives and provisions of this Memorandum of </w:t>
      </w:r>
      <w:proofErr w:type="gramStart"/>
      <w:r w:rsidRPr="00BB62B0">
        <w:rPr>
          <w:rFonts w:eastAsia="Times New Roman" w:cs="Arial"/>
          <w:u w:val="single"/>
        </w:rPr>
        <w:t>Understanding;</w:t>
      </w:r>
      <w:proofErr w:type="gramEnd"/>
    </w:p>
    <w:p w14:paraId="71F6B554" w14:textId="77777777" w:rsidR="00A93CBF" w:rsidRPr="00BB62B0" w:rsidRDefault="00A93CBF" w:rsidP="00771018">
      <w:pPr>
        <w:pStyle w:val="Default"/>
        <w:jc w:val="both"/>
        <w:rPr>
          <w:rFonts w:ascii="Arial" w:hAnsi="Arial" w:cs="Arial"/>
          <w:color w:val="auto"/>
          <w:sz w:val="22"/>
          <w:szCs w:val="22"/>
          <w:highlight w:val="yellow"/>
          <w:u w:val="single"/>
        </w:rPr>
      </w:pPr>
    </w:p>
    <w:p w14:paraId="20975BC2" w14:textId="77777777" w:rsidR="00A93CBF" w:rsidRPr="00BB62B0" w:rsidRDefault="00A93CBF" w:rsidP="00771018">
      <w:pPr>
        <w:ind w:left="720" w:hanging="720"/>
        <w:jc w:val="both"/>
        <w:rPr>
          <w:rFonts w:eastAsia="Times New Roman" w:cs="Arial"/>
          <w:u w:val="single"/>
        </w:rPr>
      </w:pPr>
      <w:proofErr w:type="spellStart"/>
      <w:r w:rsidRPr="00BB62B0">
        <w:rPr>
          <w:rFonts w:eastAsia="Times New Roman" w:cs="Arial"/>
          <w:u w:val="single"/>
        </w:rPr>
        <w:t>i</w:t>
      </w:r>
      <w:proofErr w:type="spellEnd"/>
      <w:r w:rsidRPr="00BB62B0">
        <w:rPr>
          <w:rFonts w:eastAsia="Times New Roman" w:cs="Arial"/>
          <w:u w:val="single"/>
        </w:rPr>
        <w:t>)</w:t>
      </w:r>
      <w:r w:rsidRPr="00BB62B0">
        <w:rPr>
          <w:rFonts w:eastAsia="Times New Roman" w:cs="Arial"/>
          <w:u w:val="single"/>
        </w:rPr>
        <w:tab/>
        <w:t>strengthen capacity in relevant institutions and local communities, including by training, for actions in support of the conservation of birds of prey and their habitats; and</w:t>
      </w:r>
    </w:p>
    <w:p w14:paraId="69A7DC98" w14:textId="77777777" w:rsidR="00A93CBF" w:rsidRPr="00BB62B0" w:rsidRDefault="00A93CBF" w:rsidP="00771018">
      <w:pPr>
        <w:pStyle w:val="Default"/>
        <w:jc w:val="both"/>
        <w:rPr>
          <w:rFonts w:ascii="Arial" w:hAnsi="Arial" w:cs="Arial"/>
          <w:color w:val="auto"/>
          <w:sz w:val="22"/>
          <w:szCs w:val="22"/>
          <w:highlight w:val="yellow"/>
          <w:u w:val="single"/>
        </w:rPr>
      </w:pPr>
    </w:p>
    <w:p w14:paraId="67C6991E" w14:textId="77777777" w:rsidR="00A93CBF" w:rsidRPr="00BB62B0" w:rsidRDefault="00A93CBF" w:rsidP="00771018">
      <w:pPr>
        <w:ind w:left="720" w:hanging="720"/>
        <w:jc w:val="both"/>
        <w:rPr>
          <w:rFonts w:eastAsia="Times New Roman" w:cs="Arial"/>
        </w:rPr>
      </w:pPr>
      <w:r w:rsidRPr="00BB62B0">
        <w:rPr>
          <w:rFonts w:eastAsia="Times New Roman" w:cs="Arial"/>
          <w:u w:val="single"/>
        </w:rPr>
        <w:t>j)</w:t>
      </w:r>
      <w:r w:rsidRPr="00BB62B0">
        <w:rPr>
          <w:rFonts w:eastAsia="Times New Roman" w:cs="Arial"/>
          <w:u w:val="single"/>
        </w:rPr>
        <w:tab/>
        <w:t>cooperate with a view to assisting each other to implement this Memorandum of Understanding in respect of research, monitoring, conservation of transboundary and international site networks, emergency situations that require concerted international responses, and other appropriate actions.</w:t>
      </w:r>
    </w:p>
    <w:p w14:paraId="48ED154D" w14:textId="77777777" w:rsidR="00A93CBF" w:rsidRPr="00BB62B0" w:rsidRDefault="00A93CBF" w:rsidP="00771018">
      <w:pPr>
        <w:ind w:left="720" w:hanging="720"/>
        <w:jc w:val="both"/>
        <w:rPr>
          <w:rFonts w:eastAsia="Times New Roman" w:cs="Arial"/>
          <w:strike/>
        </w:rPr>
      </w:pPr>
      <w:r w:rsidRPr="00BB62B0">
        <w:rPr>
          <w:rFonts w:eastAsia="Times New Roman" w:cs="Arial"/>
          <w:strike/>
        </w:rPr>
        <w:t>a)</w:t>
      </w:r>
      <w:r w:rsidRPr="00BB62B0">
        <w:rPr>
          <w:rFonts w:eastAsia="Times New Roman" w:cs="Arial"/>
          <w:strike/>
        </w:rPr>
        <w:tab/>
        <w:t xml:space="preserve">identify important habitats, significant routes and </w:t>
      </w:r>
      <w:proofErr w:type="spellStart"/>
      <w:r w:rsidRPr="00BB62B0">
        <w:rPr>
          <w:rFonts w:eastAsia="Times New Roman" w:cs="Arial"/>
          <w:strike/>
        </w:rPr>
        <w:t>congregatory</w:t>
      </w:r>
      <w:proofErr w:type="spellEnd"/>
      <w:r w:rsidRPr="00BB62B0">
        <w:rPr>
          <w:rFonts w:eastAsia="Times New Roman" w:cs="Arial"/>
          <w:strike/>
        </w:rPr>
        <w:t xml:space="preserve"> sites for birds of prey occurring within their territory and encourage their protection, and/or appropriate management, assessment, rehabilitation and/or </w:t>
      </w:r>
      <w:proofErr w:type="gramStart"/>
      <w:r w:rsidRPr="00BB62B0">
        <w:rPr>
          <w:rFonts w:eastAsia="Times New Roman" w:cs="Arial"/>
          <w:strike/>
        </w:rPr>
        <w:t>restoration;</w:t>
      </w:r>
      <w:proofErr w:type="gramEnd"/>
    </w:p>
    <w:p w14:paraId="4A56F90C" w14:textId="77777777" w:rsidR="00A93CBF" w:rsidRPr="00BB62B0" w:rsidRDefault="00A93CBF" w:rsidP="00771018">
      <w:pPr>
        <w:ind w:left="720" w:hanging="720"/>
        <w:jc w:val="both"/>
        <w:rPr>
          <w:rFonts w:eastAsia="Times New Roman" w:cs="Arial"/>
          <w:strike/>
        </w:rPr>
      </w:pPr>
    </w:p>
    <w:p w14:paraId="059D258B" w14:textId="77777777" w:rsidR="00A93CBF" w:rsidRPr="00BB62B0" w:rsidRDefault="00A93CBF" w:rsidP="00771018">
      <w:pPr>
        <w:ind w:left="720" w:hanging="720"/>
        <w:jc w:val="both"/>
        <w:rPr>
          <w:rFonts w:eastAsia="Times New Roman" w:cs="Arial"/>
          <w:strike/>
        </w:rPr>
      </w:pPr>
      <w:r w:rsidRPr="00BB62B0">
        <w:rPr>
          <w:rFonts w:eastAsia="Times New Roman" w:cs="Arial"/>
          <w:strike/>
        </w:rPr>
        <w:t>b)</w:t>
      </w:r>
      <w:r w:rsidRPr="00BB62B0">
        <w:rPr>
          <w:rFonts w:eastAsia="Times New Roman" w:cs="Arial"/>
          <w:strike/>
        </w:rPr>
        <w:tab/>
        <w:t xml:space="preserve">coordinate their efforts to ensure that a network of suitable habitats is maintained or, where appropriate, established </w:t>
      </w:r>
      <w:r w:rsidRPr="00BB62B0">
        <w:rPr>
          <w:rFonts w:eastAsia="Times New Roman" w:cs="Arial"/>
          <w:i/>
          <w:iCs/>
          <w:strike/>
        </w:rPr>
        <w:t xml:space="preserve">inter alia </w:t>
      </w:r>
      <w:r w:rsidRPr="00BB62B0">
        <w:rPr>
          <w:rFonts w:eastAsia="Times New Roman" w:cs="Arial"/>
          <w:strike/>
        </w:rPr>
        <w:t xml:space="preserve">where such habitats extend over the territory of more than one </w:t>
      </w:r>
      <w:proofErr w:type="gramStart"/>
      <w:r w:rsidRPr="00BB62B0">
        <w:rPr>
          <w:rFonts w:eastAsia="Times New Roman" w:cs="Arial"/>
          <w:strike/>
        </w:rPr>
        <w:t>Signatory;</w:t>
      </w:r>
      <w:proofErr w:type="gramEnd"/>
    </w:p>
    <w:p w14:paraId="78B5F359" w14:textId="77777777" w:rsidR="00A93CBF" w:rsidRPr="00BB62B0" w:rsidRDefault="00A93CBF" w:rsidP="00771018">
      <w:pPr>
        <w:ind w:left="720" w:hanging="720"/>
        <w:jc w:val="both"/>
        <w:rPr>
          <w:rFonts w:eastAsia="Times New Roman" w:cs="Arial"/>
          <w:strike/>
        </w:rPr>
      </w:pPr>
    </w:p>
    <w:p w14:paraId="7745A3D3" w14:textId="77777777" w:rsidR="00A93CBF" w:rsidRPr="00BB62B0" w:rsidRDefault="00A93CBF" w:rsidP="00771018">
      <w:pPr>
        <w:ind w:left="720" w:hanging="720"/>
        <w:jc w:val="both"/>
        <w:rPr>
          <w:rFonts w:eastAsia="Times New Roman" w:cs="Arial"/>
          <w:strike/>
        </w:rPr>
      </w:pPr>
      <w:r w:rsidRPr="00BB62B0">
        <w:rPr>
          <w:rFonts w:eastAsia="Times New Roman" w:cs="Arial"/>
          <w:strike/>
        </w:rPr>
        <w:t>c)</w:t>
      </w:r>
      <w:r w:rsidRPr="00BB62B0">
        <w:rPr>
          <w:rFonts w:eastAsia="Times New Roman" w:cs="Arial"/>
          <w:strike/>
        </w:rPr>
        <w:tab/>
        <w:t xml:space="preserve">investigate problems that are posed or are likely to be posed by human activities or from other causes and will endeavour to implement remedial and preventative </w:t>
      </w:r>
      <w:r w:rsidRPr="00BB62B0">
        <w:rPr>
          <w:rFonts w:eastAsia="Times New Roman" w:cs="Arial"/>
          <w:strike/>
        </w:rPr>
        <w:lastRenderedPageBreak/>
        <w:t xml:space="preserve">measures, including </w:t>
      </w:r>
      <w:r w:rsidRPr="00BB62B0">
        <w:rPr>
          <w:rFonts w:eastAsia="Times New Roman" w:cs="Arial"/>
          <w:i/>
          <w:iCs/>
          <w:strike/>
        </w:rPr>
        <w:t xml:space="preserve">inter alia </w:t>
      </w:r>
      <w:r w:rsidRPr="00BB62B0">
        <w:rPr>
          <w:rFonts w:eastAsia="Times New Roman" w:cs="Arial"/>
          <w:strike/>
        </w:rPr>
        <w:t xml:space="preserve">habitat rehabilitation and habitat restoration, and compensatory measures for loss of </w:t>
      </w:r>
      <w:proofErr w:type="gramStart"/>
      <w:r w:rsidRPr="00BB62B0">
        <w:rPr>
          <w:rFonts w:eastAsia="Times New Roman" w:cs="Arial"/>
          <w:strike/>
        </w:rPr>
        <w:t>habitat;</w:t>
      </w:r>
      <w:proofErr w:type="gramEnd"/>
    </w:p>
    <w:p w14:paraId="45AAD7A7" w14:textId="77777777" w:rsidR="00A93CBF" w:rsidRPr="00BB62B0" w:rsidRDefault="00A93CBF" w:rsidP="00771018">
      <w:pPr>
        <w:ind w:left="720" w:hanging="720"/>
        <w:jc w:val="both"/>
        <w:rPr>
          <w:rFonts w:eastAsia="Times New Roman" w:cs="Arial"/>
          <w:strike/>
        </w:rPr>
      </w:pPr>
    </w:p>
    <w:p w14:paraId="46200134" w14:textId="77777777" w:rsidR="00A93CBF" w:rsidRPr="00BB62B0" w:rsidRDefault="00A93CBF" w:rsidP="00771018">
      <w:pPr>
        <w:ind w:left="720" w:hanging="720"/>
        <w:jc w:val="both"/>
        <w:rPr>
          <w:rFonts w:eastAsia="Times New Roman" w:cs="Arial"/>
          <w:strike/>
        </w:rPr>
      </w:pPr>
      <w:r w:rsidRPr="00BB62B0">
        <w:rPr>
          <w:rFonts w:eastAsia="Times New Roman" w:cs="Arial"/>
          <w:strike/>
        </w:rPr>
        <w:t>d)</w:t>
      </w:r>
      <w:r w:rsidRPr="00BB62B0">
        <w:rPr>
          <w:rFonts w:eastAsia="Times New Roman" w:cs="Arial"/>
          <w:strike/>
        </w:rPr>
        <w:tab/>
        <w:t xml:space="preserve">cooperate in emergency situations requiring concerted international action, in developing appropriate emergency procedures to improve the conservation of bird of prey populations and in preparing guidelines to assist individual Signatories in addressing such </w:t>
      </w:r>
      <w:proofErr w:type="gramStart"/>
      <w:r w:rsidRPr="00BB62B0">
        <w:rPr>
          <w:rFonts w:eastAsia="Times New Roman" w:cs="Arial"/>
          <w:strike/>
        </w:rPr>
        <w:t>situations;</w:t>
      </w:r>
      <w:proofErr w:type="gramEnd"/>
    </w:p>
    <w:p w14:paraId="54DAF212" w14:textId="77777777" w:rsidR="00A93CBF" w:rsidRPr="00BB62B0" w:rsidRDefault="00A93CBF" w:rsidP="00771018">
      <w:pPr>
        <w:ind w:left="720" w:hanging="720"/>
        <w:jc w:val="both"/>
        <w:rPr>
          <w:rFonts w:eastAsia="Times New Roman" w:cs="Arial"/>
          <w:strike/>
        </w:rPr>
      </w:pPr>
    </w:p>
    <w:p w14:paraId="6E856FA2" w14:textId="77777777" w:rsidR="00A93CBF" w:rsidRPr="00BB62B0" w:rsidRDefault="00A93CBF" w:rsidP="00771018">
      <w:pPr>
        <w:ind w:left="720" w:hanging="720"/>
        <w:jc w:val="both"/>
        <w:rPr>
          <w:rFonts w:eastAsia="Times New Roman" w:cs="Arial"/>
          <w:strike/>
        </w:rPr>
      </w:pPr>
      <w:r w:rsidRPr="00BB62B0">
        <w:rPr>
          <w:rFonts w:eastAsia="Times New Roman" w:cs="Arial"/>
          <w:strike/>
        </w:rPr>
        <w:t>e)</w:t>
      </w:r>
      <w:r w:rsidRPr="00BB62B0">
        <w:rPr>
          <w:rFonts w:eastAsia="Times New Roman" w:cs="Arial"/>
          <w:strike/>
        </w:rPr>
        <w:tab/>
        <w:t xml:space="preserve">ensure that any utilisation of birds of prey is based on an assessment using the best available knowledge of their ecology and is sustainable for the species as well as for the ecological systems that support </w:t>
      </w:r>
      <w:proofErr w:type="gramStart"/>
      <w:r w:rsidRPr="00BB62B0">
        <w:rPr>
          <w:rFonts w:eastAsia="Times New Roman" w:cs="Arial"/>
          <w:strike/>
        </w:rPr>
        <w:t>them;</w:t>
      </w:r>
      <w:proofErr w:type="gramEnd"/>
    </w:p>
    <w:p w14:paraId="1018848D" w14:textId="77777777" w:rsidR="00A93CBF" w:rsidRPr="00BB62B0" w:rsidRDefault="00A93CBF" w:rsidP="00771018">
      <w:pPr>
        <w:ind w:left="720" w:hanging="720"/>
        <w:jc w:val="both"/>
        <w:rPr>
          <w:rFonts w:eastAsia="Times New Roman" w:cs="Arial"/>
          <w:strike/>
        </w:rPr>
      </w:pPr>
    </w:p>
    <w:p w14:paraId="17A1E1E1" w14:textId="77777777" w:rsidR="00A93CBF" w:rsidRPr="00BB62B0" w:rsidRDefault="00A93CBF" w:rsidP="00771018">
      <w:pPr>
        <w:ind w:left="720" w:hanging="720"/>
        <w:jc w:val="both"/>
        <w:rPr>
          <w:rFonts w:eastAsia="Times New Roman" w:cs="Arial"/>
          <w:strike/>
        </w:rPr>
      </w:pPr>
      <w:r w:rsidRPr="00BB62B0">
        <w:rPr>
          <w:rFonts w:eastAsia="Times New Roman" w:cs="Arial"/>
          <w:strike/>
        </w:rPr>
        <w:t>f)</w:t>
      </w:r>
      <w:r w:rsidRPr="00BB62B0">
        <w:rPr>
          <w:rFonts w:eastAsia="Times New Roman" w:cs="Arial"/>
          <w:strike/>
        </w:rPr>
        <w:tab/>
        <w:t xml:space="preserve">take appropriate measures for the recovery of bird populations and re-introduction of birds of prey native to their territory provided that such actions will contribute to their </w:t>
      </w:r>
      <w:proofErr w:type="gramStart"/>
      <w:r w:rsidRPr="00BB62B0">
        <w:rPr>
          <w:rFonts w:eastAsia="Times New Roman" w:cs="Arial"/>
          <w:strike/>
        </w:rPr>
        <w:t>conservation;</w:t>
      </w:r>
      <w:proofErr w:type="gramEnd"/>
    </w:p>
    <w:p w14:paraId="3863213F" w14:textId="77777777" w:rsidR="00A93CBF" w:rsidRPr="00BB62B0" w:rsidRDefault="00A93CBF" w:rsidP="00771018">
      <w:pPr>
        <w:ind w:left="720" w:hanging="720"/>
        <w:jc w:val="both"/>
        <w:rPr>
          <w:rFonts w:eastAsia="Times New Roman" w:cs="Arial"/>
          <w:strike/>
        </w:rPr>
      </w:pPr>
    </w:p>
    <w:p w14:paraId="4DFF43AE" w14:textId="77777777" w:rsidR="00A93CBF" w:rsidRPr="00BB62B0" w:rsidRDefault="00A93CBF" w:rsidP="00771018">
      <w:pPr>
        <w:ind w:left="720" w:hanging="720"/>
        <w:jc w:val="both"/>
        <w:rPr>
          <w:rFonts w:eastAsia="Times New Roman" w:cs="Arial"/>
          <w:strike/>
        </w:rPr>
      </w:pPr>
      <w:r w:rsidRPr="00BB62B0">
        <w:rPr>
          <w:rFonts w:eastAsia="Times New Roman" w:cs="Arial"/>
          <w:strike/>
        </w:rPr>
        <w:t>g)</w:t>
      </w:r>
      <w:r w:rsidRPr="00BB62B0">
        <w:rPr>
          <w:rFonts w:eastAsia="Times New Roman" w:cs="Arial"/>
          <w:strike/>
        </w:rPr>
        <w:tab/>
        <w:t xml:space="preserve">take appropriate measures to prevent the introduction into their territory of non-native birds of prey, including hybrids where this would have an adverse effect on the conservation of native </w:t>
      </w:r>
      <w:proofErr w:type="gramStart"/>
      <w:r w:rsidRPr="00BB62B0">
        <w:rPr>
          <w:rFonts w:eastAsia="Times New Roman" w:cs="Arial"/>
          <w:strike/>
        </w:rPr>
        <w:t>biodiversity;</w:t>
      </w:r>
      <w:proofErr w:type="gramEnd"/>
    </w:p>
    <w:p w14:paraId="54D4433A" w14:textId="77777777" w:rsidR="00A93CBF" w:rsidRPr="00BB62B0" w:rsidRDefault="00A93CBF" w:rsidP="00771018">
      <w:pPr>
        <w:ind w:left="720" w:hanging="720"/>
        <w:jc w:val="both"/>
        <w:rPr>
          <w:rFonts w:eastAsia="Times New Roman" w:cs="Arial"/>
          <w:strike/>
        </w:rPr>
      </w:pPr>
    </w:p>
    <w:p w14:paraId="6E23D9D1" w14:textId="77777777" w:rsidR="00A93CBF" w:rsidRPr="00BB62B0" w:rsidRDefault="00A93CBF" w:rsidP="00771018">
      <w:pPr>
        <w:ind w:left="720" w:hanging="720"/>
        <w:jc w:val="both"/>
        <w:rPr>
          <w:rFonts w:eastAsia="Times New Roman" w:cs="Arial"/>
          <w:strike/>
        </w:rPr>
      </w:pPr>
      <w:r w:rsidRPr="00BB62B0">
        <w:rPr>
          <w:rFonts w:eastAsia="Times New Roman" w:cs="Arial"/>
          <w:strike/>
        </w:rPr>
        <w:t>h)</w:t>
      </w:r>
      <w:r w:rsidRPr="00BB62B0">
        <w:rPr>
          <w:rFonts w:eastAsia="Times New Roman" w:cs="Arial"/>
          <w:strike/>
        </w:rPr>
        <w:tab/>
        <w:t xml:space="preserve">encourage research into the biology and ecology of birds of prey, including the harmonization of research and monitoring methods and, where appropriate, the establishment of joint or cooperative research and monitoring </w:t>
      </w:r>
      <w:proofErr w:type="gramStart"/>
      <w:r w:rsidRPr="00BB62B0">
        <w:rPr>
          <w:rFonts w:eastAsia="Times New Roman" w:cs="Arial"/>
          <w:strike/>
        </w:rPr>
        <w:t>programmes;</w:t>
      </w:r>
      <w:proofErr w:type="gramEnd"/>
    </w:p>
    <w:p w14:paraId="70680748" w14:textId="77777777" w:rsidR="00A93CBF" w:rsidRPr="00BB62B0" w:rsidRDefault="00A93CBF" w:rsidP="00771018">
      <w:pPr>
        <w:ind w:left="720" w:hanging="720"/>
        <w:jc w:val="both"/>
        <w:rPr>
          <w:rFonts w:eastAsia="Times New Roman" w:cs="Arial"/>
          <w:strike/>
        </w:rPr>
      </w:pPr>
    </w:p>
    <w:p w14:paraId="61EC45C6" w14:textId="77777777" w:rsidR="00A93CBF" w:rsidRPr="00BB62B0" w:rsidRDefault="00A93CBF" w:rsidP="00771018">
      <w:pPr>
        <w:ind w:left="720" w:hanging="720"/>
        <w:jc w:val="both"/>
        <w:rPr>
          <w:rFonts w:eastAsia="Times New Roman" w:cs="Arial"/>
          <w:strike/>
        </w:rPr>
      </w:pPr>
      <w:proofErr w:type="spellStart"/>
      <w:r w:rsidRPr="00BB62B0">
        <w:rPr>
          <w:rFonts w:eastAsia="Times New Roman" w:cs="Arial"/>
          <w:strike/>
        </w:rPr>
        <w:t>i</w:t>
      </w:r>
      <w:proofErr w:type="spellEnd"/>
      <w:r w:rsidRPr="00BB62B0">
        <w:rPr>
          <w:rFonts w:eastAsia="Times New Roman" w:cs="Arial"/>
          <w:strike/>
        </w:rPr>
        <w:t>)</w:t>
      </w:r>
      <w:r w:rsidRPr="00BB62B0">
        <w:rPr>
          <w:rFonts w:eastAsia="Times New Roman" w:cs="Arial"/>
          <w:strike/>
        </w:rPr>
        <w:tab/>
        <w:t xml:space="preserve">assess training requirements to implement conservation actions and, in cooperation with others where possible, develop appropriate priority training </w:t>
      </w:r>
      <w:proofErr w:type="gramStart"/>
      <w:r w:rsidRPr="00BB62B0">
        <w:rPr>
          <w:rFonts w:eastAsia="Times New Roman" w:cs="Arial"/>
          <w:strike/>
        </w:rPr>
        <w:t>programmes;</w:t>
      </w:r>
      <w:proofErr w:type="gramEnd"/>
    </w:p>
    <w:p w14:paraId="403D9712" w14:textId="77777777" w:rsidR="00A93CBF" w:rsidRPr="00BB62B0" w:rsidRDefault="00A93CBF" w:rsidP="00771018">
      <w:pPr>
        <w:ind w:left="720" w:hanging="720"/>
        <w:jc w:val="both"/>
        <w:rPr>
          <w:rFonts w:eastAsia="Times New Roman" w:cs="Arial"/>
          <w:strike/>
        </w:rPr>
      </w:pPr>
    </w:p>
    <w:p w14:paraId="15D954B9" w14:textId="77777777" w:rsidR="00A93CBF" w:rsidRPr="00BB62B0" w:rsidRDefault="00A93CBF" w:rsidP="00771018">
      <w:pPr>
        <w:ind w:left="720" w:hanging="720"/>
        <w:jc w:val="both"/>
        <w:rPr>
          <w:rFonts w:eastAsia="Times New Roman" w:cs="Arial"/>
          <w:strike/>
        </w:rPr>
      </w:pPr>
      <w:r w:rsidRPr="00BB62B0">
        <w:rPr>
          <w:rFonts w:eastAsia="Times New Roman" w:cs="Arial"/>
          <w:strike/>
        </w:rPr>
        <w:t>j)</w:t>
      </w:r>
      <w:r w:rsidRPr="00BB62B0">
        <w:rPr>
          <w:rFonts w:eastAsia="Times New Roman" w:cs="Arial"/>
          <w:strike/>
        </w:rPr>
        <w:tab/>
        <w:t xml:space="preserve">develop and maintain programmes to raise awareness and understanding of conservation issues relating to birds of prey and their habitat as well as of the objectives and provisions of this Memorandum of </w:t>
      </w:r>
      <w:proofErr w:type="gramStart"/>
      <w:r w:rsidRPr="00BB62B0">
        <w:rPr>
          <w:rFonts w:eastAsia="Times New Roman" w:cs="Arial"/>
          <w:strike/>
        </w:rPr>
        <w:t>Understanding;</w:t>
      </w:r>
      <w:proofErr w:type="gramEnd"/>
    </w:p>
    <w:p w14:paraId="4D94061D" w14:textId="77777777" w:rsidR="00A93CBF" w:rsidRPr="00BB62B0" w:rsidRDefault="00A93CBF" w:rsidP="00771018">
      <w:pPr>
        <w:ind w:left="720" w:hanging="720"/>
        <w:jc w:val="both"/>
        <w:rPr>
          <w:rFonts w:eastAsia="Times New Roman" w:cs="Arial"/>
          <w:strike/>
        </w:rPr>
      </w:pPr>
    </w:p>
    <w:p w14:paraId="42BB5642" w14:textId="77777777" w:rsidR="00A93CBF" w:rsidRPr="00BB62B0" w:rsidRDefault="00A93CBF" w:rsidP="00771018">
      <w:pPr>
        <w:ind w:left="720" w:hanging="720"/>
        <w:jc w:val="both"/>
        <w:rPr>
          <w:rFonts w:eastAsia="Times New Roman" w:cs="Arial"/>
          <w:strike/>
        </w:rPr>
      </w:pPr>
      <w:r w:rsidRPr="00BB62B0">
        <w:rPr>
          <w:rFonts w:eastAsia="Times New Roman" w:cs="Arial"/>
          <w:strike/>
        </w:rPr>
        <w:t>k)</w:t>
      </w:r>
      <w:r w:rsidRPr="00BB62B0">
        <w:rPr>
          <w:rFonts w:eastAsia="Times New Roman" w:cs="Arial"/>
          <w:strike/>
        </w:rPr>
        <w:tab/>
        <w:t xml:space="preserve">exchange information and the results from research, monitoring, </w:t>
      </w:r>
      <w:proofErr w:type="gramStart"/>
      <w:r w:rsidRPr="00BB62B0">
        <w:rPr>
          <w:rFonts w:eastAsia="Times New Roman" w:cs="Arial"/>
          <w:strike/>
        </w:rPr>
        <w:t>conservation</w:t>
      </w:r>
      <w:proofErr w:type="gramEnd"/>
      <w:r w:rsidRPr="00BB62B0">
        <w:rPr>
          <w:rFonts w:eastAsia="Times New Roman" w:cs="Arial"/>
          <w:strike/>
        </w:rPr>
        <w:t xml:space="preserve"> and education programmes; and</w:t>
      </w:r>
    </w:p>
    <w:p w14:paraId="27E90602" w14:textId="77777777" w:rsidR="00A93CBF" w:rsidRPr="00BB62B0" w:rsidRDefault="00A93CBF" w:rsidP="00771018">
      <w:pPr>
        <w:ind w:left="720" w:hanging="720"/>
        <w:jc w:val="both"/>
        <w:rPr>
          <w:rFonts w:eastAsia="Times New Roman" w:cs="Arial"/>
          <w:strike/>
        </w:rPr>
      </w:pPr>
    </w:p>
    <w:p w14:paraId="31984103" w14:textId="77777777" w:rsidR="00A93CBF" w:rsidRPr="00BB62B0" w:rsidRDefault="00A93CBF" w:rsidP="00771018">
      <w:pPr>
        <w:ind w:left="720" w:hanging="720"/>
        <w:jc w:val="both"/>
        <w:rPr>
          <w:rFonts w:eastAsia="Times New Roman" w:cs="Arial"/>
          <w:strike/>
        </w:rPr>
      </w:pPr>
      <w:r w:rsidRPr="00BB62B0">
        <w:rPr>
          <w:rFonts w:eastAsia="Times New Roman" w:cs="Arial"/>
          <w:strike/>
        </w:rPr>
        <w:t>l)</w:t>
      </w:r>
      <w:r w:rsidRPr="00BB62B0">
        <w:rPr>
          <w:rFonts w:eastAsia="Times New Roman" w:cs="Arial"/>
          <w:strike/>
        </w:rPr>
        <w:tab/>
        <w:t>cooperate with a view to assisting each other to implement this Memorandum of Understanding, particularly in the areas of research and monitoring.</w:t>
      </w:r>
    </w:p>
    <w:p w14:paraId="3902D21A" w14:textId="77777777" w:rsidR="00A93CBF" w:rsidRPr="00BB62B0" w:rsidRDefault="00A93CBF" w:rsidP="00771018">
      <w:pPr>
        <w:jc w:val="both"/>
        <w:rPr>
          <w:rFonts w:eastAsia="Times New Roman" w:cs="Arial"/>
        </w:rPr>
      </w:pPr>
    </w:p>
    <w:p w14:paraId="3C430A42" w14:textId="77777777" w:rsidR="00A93CBF" w:rsidRPr="00BB62B0" w:rsidRDefault="00A93CBF" w:rsidP="00771018">
      <w:pPr>
        <w:jc w:val="both"/>
        <w:rPr>
          <w:rFonts w:eastAsia="Times New Roman" w:cs="Arial"/>
        </w:rPr>
      </w:pPr>
      <w:r w:rsidRPr="00BB62B0">
        <w:rPr>
          <w:rFonts w:eastAsia="Times New Roman" w:cs="Arial"/>
        </w:rPr>
        <w:t>9.</w:t>
      </w:r>
      <w:r w:rsidRPr="00BB62B0">
        <w:rPr>
          <w:rFonts w:eastAsia="Times New Roman" w:cs="Arial"/>
        </w:rPr>
        <w:tab/>
        <w:t>With a view to promoting the conservation status of birds of prey, Signatories may encourage other Range States to sign this Memorandum of Understanding.</w:t>
      </w:r>
    </w:p>
    <w:p w14:paraId="72ED6582" w14:textId="77777777" w:rsidR="00A93CBF" w:rsidRPr="00BB62B0" w:rsidRDefault="00A93CBF" w:rsidP="00771018">
      <w:pPr>
        <w:jc w:val="both"/>
        <w:rPr>
          <w:rFonts w:eastAsia="Times New Roman" w:cs="Arial"/>
        </w:rPr>
      </w:pPr>
    </w:p>
    <w:p w14:paraId="185C1CC6" w14:textId="77777777" w:rsidR="00A93CBF" w:rsidRPr="00BB62B0" w:rsidRDefault="00A93CBF" w:rsidP="00771018">
      <w:pPr>
        <w:jc w:val="both"/>
        <w:rPr>
          <w:rFonts w:eastAsia="Times New Roman" w:cs="Arial"/>
        </w:rPr>
      </w:pPr>
      <w:r w:rsidRPr="00BB62B0">
        <w:rPr>
          <w:rFonts w:eastAsia="Times New Roman" w:cs="Arial"/>
          <w:b/>
          <w:bCs/>
        </w:rPr>
        <w:t>Implementation and Reporting</w:t>
      </w:r>
    </w:p>
    <w:p w14:paraId="20C884D0" w14:textId="77777777" w:rsidR="00A93CBF" w:rsidRPr="00BB62B0" w:rsidRDefault="00A93CBF" w:rsidP="00771018">
      <w:pPr>
        <w:jc w:val="both"/>
        <w:rPr>
          <w:rFonts w:eastAsia="Times New Roman" w:cs="Arial"/>
        </w:rPr>
      </w:pPr>
    </w:p>
    <w:p w14:paraId="479BF1D5" w14:textId="77777777" w:rsidR="00A93CBF" w:rsidRPr="00BB62B0" w:rsidRDefault="00A93CBF" w:rsidP="00771018">
      <w:pPr>
        <w:jc w:val="both"/>
        <w:rPr>
          <w:rFonts w:eastAsia="Times New Roman" w:cs="Arial"/>
        </w:rPr>
      </w:pPr>
      <w:r w:rsidRPr="00BB62B0">
        <w:rPr>
          <w:rFonts w:eastAsia="Times New Roman" w:cs="Arial"/>
        </w:rPr>
        <w:t>10.</w:t>
      </w:r>
      <w:r w:rsidRPr="00BB62B0">
        <w:rPr>
          <w:rFonts w:eastAsia="Times New Roman" w:cs="Arial"/>
        </w:rPr>
        <w:tab/>
        <w:t xml:space="preserve">Each Signatory will designate a contact point for all matters relating to the implementation of this Memorandum of Understanding; and communicate the name and address of that contact point to the Coordinating </w:t>
      </w:r>
      <w:proofErr w:type="spellStart"/>
      <w:r w:rsidRPr="007C05FA">
        <w:rPr>
          <w:rFonts w:eastAsia="Times New Roman" w:cs="Arial"/>
          <w:u w:val="single"/>
        </w:rPr>
        <w:t>Unit</w:t>
      </w:r>
      <w:r w:rsidRPr="00BB62B0">
        <w:rPr>
          <w:rFonts w:eastAsia="Times New Roman" w:cs="Arial"/>
          <w:strike/>
        </w:rPr>
        <w:t>unit</w:t>
      </w:r>
      <w:proofErr w:type="spellEnd"/>
      <w:r w:rsidRPr="00BB62B0">
        <w:rPr>
          <w:rFonts w:eastAsia="Times New Roman" w:cs="Arial"/>
        </w:rPr>
        <w:t xml:space="preserve"> once established. Before the establishment of the Coordinating Unit such duties will be undertaken by an Interim Coordinating Unit designated by the Secretariat.</w:t>
      </w:r>
    </w:p>
    <w:p w14:paraId="44996327" w14:textId="77777777" w:rsidR="00A93CBF" w:rsidRPr="00BB62B0" w:rsidRDefault="00A93CBF" w:rsidP="00771018">
      <w:pPr>
        <w:jc w:val="both"/>
        <w:rPr>
          <w:rFonts w:eastAsia="Times New Roman" w:cs="Arial"/>
        </w:rPr>
      </w:pPr>
    </w:p>
    <w:p w14:paraId="4B7DA2CA" w14:textId="77777777" w:rsidR="00A93CBF" w:rsidRPr="00BB62B0" w:rsidRDefault="00A93CBF" w:rsidP="00771018">
      <w:pPr>
        <w:jc w:val="both"/>
        <w:rPr>
          <w:rFonts w:eastAsia="Times New Roman" w:cs="Arial"/>
        </w:rPr>
      </w:pPr>
      <w:r w:rsidRPr="00BB62B0">
        <w:rPr>
          <w:rFonts w:eastAsia="Times New Roman" w:cs="Arial"/>
        </w:rPr>
        <w:t>11.</w:t>
      </w:r>
      <w:r w:rsidRPr="00BB62B0">
        <w:rPr>
          <w:rFonts w:eastAsia="Times New Roman" w:cs="Arial"/>
        </w:rPr>
        <w:tab/>
        <w:t xml:space="preserve">An Interim Coordinating Unit will be established, in collaboration with the authorities of the Environment Agency – Abu Dhabi, immediately after the conclusion of this Memorandum of Understanding. The Interim Coordinating Unit will operate until the establishment of a permanent Coordinating Unit under paragraph </w:t>
      </w:r>
      <w:proofErr w:type="gramStart"/>
      <w:r w:rsidRPr="00BB62B0">
        <w:rPr>
          <w:rFonts w:eastAsia="Times New Roman" w:cs="Arial"/>
        </w:rPr>
        <w:t>16, and</w:t>
      </w:r>
      <w:proofErr w:type="gramEnd"/>
      <w:r w:rsidRPr="00BB62B0">
        <w:rPr>
          <w:rFonts w:eastAsia="Times New Roman" w:cs="Arial"/>
        </w:rPr>
        <w:t xml:space="preserve"> carry out similar functions.</w:t>
      </w:r>
    </w:p>
    <w:p w14:paraId="2DDAEE22" w14:textId="77777777" w:rsidR="00A93CBF" w:rsidRPr="00BB62B0" w:rsidRDefault="00A93CBF" w:rsidP="00771018">
      <w:pPr>
        <w:jc w:val="both"/>
        <w:rPr>
          <w:rFonts w:eastAsia="Times New Roman" w:cs="Arial"/>
        </w:rPr>
      </w:pPr>
    </w:p>
    <w:p w14:paraId="42EE6485" w14:textId="77777777" w:rsidR="00A93CBF" w:rsidRPr="00BB62B0" w:rsidRDefault="00A93CBF" w:rsidP="00771018">
      <w:pPr>
        <w:jc w:val="both"/>
        <w:rPr>
          <w:rFonts w:eastAsia="Times New Roman" w:cs="Arial"/>
        </w:rPr>
      </w:pPr>
      <w:r w:rsidRPr="00BB62B0">
        <w:rPr>
          <w:rFonts w:eastAsia="Times New Roman" w:cs="Arial"/>
        </w:rPr>
        <w:t>12.</w:t>
      </w:r>
      <w:r w:rsidRPr="00BB62B0">
        <w:rPr>
          <w:rFonts w:eastAsia="Times New Roman" w:cs="Arial"/>
        </w:rPr>
        <w:tab/>
        <w:t>Within two years of this Memorandum of Understanding becoming effective, Signatories will aim to prepare and submit to the Interim Coordinating Unit where appropriate a national or regional (</w:t>
      </w:r>
      <w:proofErr w:type="gramStart"/>
      <w:r w:rsidRPr="00BB62B0">
        <w:rPr>
          <w:rFonts w:eastAsia="Times New Roman" w:cs="Arial"/>
        </w:rPr>
        <w:t>e.g.</w:t>
      </w:r>
      <w:proofErr w:type="gramEnd"/>
      <w:r w:rsidRPr="00BB62B0">
        <w:rPr>
          <w:rFonts w:eastAsia="Times New Roman" w:cs="Arial"/>
        </w:rPr>
        <w:t xml:space="preserve"> EU) strategy or equivalent documents (e.g. Single Species Action Plans) for category 1 and, where appropriate, category 2 species in Table 1 in the Action Plan.</w:t>
      </w:r>
    </w:p>
    <w:p w14:paraId="4E9317CF" w14:textId="77777777" w:rsidR="00A93CBF" w:rsidRPr="00BB62B0" w:rsidRDefault="00A93CBF" w:rsidP="00771018">
      <w:pPr>
        <w:jc w:val="both"/>
        <w:rPr>
          <w:rFonts w:eastAsia="Times New Roman" w:cs="Arial"/>
        </w:rPr>
      </w:pPr>
    </w:p>
    <w:p w14:paraId="7C0543B3" w14:textId="77777777" w:rsidR="00A93CBF" w:rsidRPr="00D558A2" w:rsidRDefault="00A93CBF" w:rsidP="00771018">
      <w:pPr>
        <w:jc w:val="both"/>
        <w:rPr>
          <w:rFonts w:eastAsia="Times New Roman" w:cs="Arial"/>
        </w:rPr>
      </w:pPr>
      <w:r w:rsidRPr="00BB62B0">
        <w:rPr>
          <w:rFonts w:eastAsia="Times New Roman" w:cs="Arial"/>
        </w:rPr>
        <w:t>13.</w:t>
      </w:r>
      <w:r w:rsidRPr="00BB62B0">
        <w:rPr>
          <w:rFonts w:eastAsia="Times New Roman" w:cs="Arial"/>
        </w:rPr>
        <w:tab/>
        <w:t>Th</w:t>
      </w:r>
      <w:r w:rsidRPr="00D558A2">
        <w:rPr>
          <w:rFonts w:eastAsia="Times New Roman" w:cs="Arial"/>
        </w:rPr>
        <w:t xml:space="preserve">e Meeting of </w:t>
      </w:r>
      <w:r w:rsidRPr="0040075A">
        <w:rPr>
          <w:rFonts w:eastAsia="Times New Roman" w:cs="Arial"/>
          <w:strike/>
        </w:rPr>
        <w:t>the</w:t>
      </w:r>
      <w:r w:rsidRPr="0040075A">
        <w:rPr>
          <w:rFonts w:eastAsia="Times New Roman" w:cs="Arial"/>
        </w:rPr>
        <w:t xml:space="preserve"> </w:t>
      </w:r>
      <w:r w:rsidRPr="00D558A2">
        <w:rPr>
          <w:rFonts w:eastAsia="Times New Roman" w:cs="Arial"/>
        </w:rPr>
        <w:t xml:space="preserve">Signatories will be the decision-making body of this Memorandum of Understanding. The Meeting will elect a </w:t>
      </w:r>
      <w:proofErr w:type="gramStart"/>
      <w:r w:rsidRPr="00D558A2">
        <w:rPr>
          <w:rFonts w:eastAsia="Times New Roman" w:cs="Arial"/>
        </w:rPr>
        <w:t>Chair</w:t>
      </w:r>
      <w:r w:rsidRPr="00D558A2">
        <w:rPr>
          <w:rFonts w:eastAsia="Times New Roman" w:cs="Arial"/>
          <w:strike/>
        </w:rPr>
        <w:t>man</w:t>
      </w:r>
      <w:proofErr w:type="gramEnd"/>
      <w:r w:rsidRPr="00D558A2">
        <w:rPr>
          <w:rFonts w:eastAsia="Times New Roman" w:cs="Arial"/>
        </w:rPr>
        <w:t xml:space="preserve"> and </w:t>
      </w:r>
      <w:r w:rsidRPr="00D558A2">
        <w:rPr>
          <w:rFonts w:eastAsia="Times New Roman" w:cs="Arial"/>
          <w:u w:val="single"/>
        </w:rPr>
        <w:t xml:space="preserve">will </w:t>
      </w:r>
      <w:r w:rsidRPr="00D558A2">
        <w:rPr>
          <w:rFonts w:eastAsia="Times New Roman" w:cs="Arial"/>
        </w:rPr>
        <w:t>consider for adoption the rules of procedure recommended by the Secretariat</w:t>
      </w:r>
      <w:r w:rsidRPr="00D558A2">
        <w:rPr>
          <w:rFonts w:eastAsia="Times New Roman" w:cs="Arial"/>
          <w:u w:val="single"/>
        </w:rPr>
        <w:t xml:space="preserve"> at the first session of the Meeting, and by the Coordinating Unit at any subsequent session if a revision is required</w:t>
      </w:r>
      <w:r w:rsidRPr="00D558A2">
        <w:rPr>
          <w:rFonts w:eastAsia="Times New Roman" w:cs="Arial"/>
        </w:rPr>
        <w:t xml:space="preserve">. Meetings will be arranged wherever possible to coincide with other appropriate gatherings where the relevant representatives would be present. Any agency or body technically qualified in such matters may be represented at sessions of the Meeting of </w:t>
      </w:r>
      <w:r w:rsidRPr="0040075A">
        <w:rPr>
          <w:rFonts w:eastAsia="Times New Roman" w:cs="Arial"/>
          <w:strike/>
        </w:rPr>
        <w:t>the</w:t>
      </w:r>
      <w:r w:rsidRPr="00D558A2">
        <w:rPr>
          <w:rFonts w:eastAsia="Times New Roman" w:cs="Arial"/>
        </w:rPr>
        <w:t xml:space="preserve"> Signatories by observers, unless at least one third of the Signatories present object. Participation will be subject to the rules of procedure adopted by</w:t>
      </w:r>
      <w:r w:rsidRPr="00D558A2">
        <w:rPr>
          <w:rFonts w:eastAsia="Times New Roman" w:cs="Arial"/>
          <w:u w:val="single"/>
        </w:rPr>
        <w:t xml:space="preserve"> </w:t>
      </w:r>
      <w:r w:rsidRPr="00D558A2">
        <w:rPr>
          <w:rFonts w:eastAsia="Times New Roman" w:cs="Arial"/>
        </w:rPr>
        <w:t>the Meeting.</w:t>
      </w:r>
    </w:p>
    <w:p w14:paraId="7103329E" w14:textId="77777777" w:rsidR="00A93CBF" w:rsidRPr="00D558A2" w:rsidRDefault="00A93CBF" w:rsidP="00771018">
      <w:pPr>
        <w:jc w:val="both"/>
        <w:rPr>
          <w:rFonts w:eastAsia="Times New Roman" w:cs="Arial"/>
        </w:rPr>
      </w:pPr>
    </w:p>
    <w:p w14:paraId="22B9DCB3" w14:textId="77777777" w:rsidR="00A93CBF" w:rsidRPr="00BB62B0" w:rsidRDefault="00A93CBF" w:rsidP="00771018">
      <w:pPr>
        <w:jc w:val="both"/>
        <w:rPr>
          <w:rFonts w:eastAsia="Times New Roman" w:cs="Arial"/>
        </w:rPr>
      </w:pPr>
      <w:r w:rsidRPr="00D558A2">
        <w:rPr>
          <w:rFonts w:eastAsia="Times New Roman" w:cs="Arial"/>
        </w:rPr>
        <w:t>14.</w:t>
      </w:r>
      <w:r w:rsidRPr="00D558A2">
        <w:rPr>
          <w:rFonts w:eastAsia="Times New Roman" w:cs="Arial"/>
        </w:rPr>
        <w:tab/>
        <w:t xml:space="preserve">The first session of the Meeting of </w:t>
      </w:r>
      <w:r w:rsidRPr="0040075A">
        <w:rPr>
          <w:rFonts w:eastAsia="Times New Roman" w:cs="Arial"/>
          <w:strike/>
        </w:rPr>
        <w:t>the</w:t>
      </w:r>
      <w:r w:rsidRPr="00D558A2">
        <w:rPr>
          <w:rFonts w:eastAsia="Times New Roman" w:cs="Arial"/>
        </w:rPr>
        <w:t xml:space="preserve"> Signatories will be convened as soon as possible after at least three quarters of those that are Signator</w:t>
      </w:r>
      <w:r w:rsidRPr="00BB62B0">
        <w:rPr>
          <w:rFonts w:eastAsia="Times New Roman" w:cs="Arial"/>
        </w:rPr>
        <w:t>ies at the time this Memorandum of Understanding becomes effective have submitted their strategies or equivalent measures or, funds permitting, three years after the Memorandum of Understanding has become effective.</w:t>
      </w:r>
    </w:p>
    <w:p w14:paraId="4F5477E6" w14:textId="77777777" w:rsidR="00A93CBF" w:rsidRPr="00BB62B0" w:rsidRDefault="00A93CBF" w:rsidP="00771018">
      <w:pPr>
        <w:jc w:val="both"/>
        <w:rPr>
          <w:rFonts w:eastAsia="Times New Roman" w:cs="Arial"/>
        </w:rPr>
      </w:pPr>
    </w:p>
    <w:p w14:paraId="76888738" w14:textId="63DD1855" w:rsidR="00A93CBF" w:rsidRPr="00BB62B0" w:rsidRDefault="00A93CBF" w:rsidP="00D558A2">
      <w:pPr>
        <w:jc w:val="both"/>
        <w:rPr>
          <w:rFonts w:eastAsia="Times New Roman" w:cs="Arial"/>
        </w:rPr>
      </w:pPr>
      <w:r w:rsidRPr="00BB62B0">
        <w:rPr>
          <w:rFonts w:eastAsia="Times New Roman" w:cs="Arial"/>
        </w:rPr>
        <w:t>15.</w:t>
      </w:r>
      <w:r w:rsidRPr="00BB62B0">
        <w:rPr>
          <w:rFonts w:eastAsia="Times New Roman" w:cs="Arial"/>
        </w:rPr>
        <w:tab/>
        <w:t xml:space="preserve">At the first session, the Interim Coordinating Unit will present an overview report compiled </w:t>
      </w:r>
      <w:proofErr w:type="gramStart"/>
      <w:r w:rsidRPr="00BB62B0">
        <w:rPr>
          <w:rFonts w:eastAsia="Times New Roman" w:cs="Arial"/>
        </w:rPr>
        <w:t>on the basis of</w:t>
      </w:r>
      <w:proofErr w:type="gramEnd"/>
      <w:r w:rsidRPr="00BB62B0">
        <w:rPr>
          <w:rFonts w:eastAsia="Times New Roman" w:cs="Arial"/>
        </w:rPr>
        <w:t xml:space="preserve"> all information at its disposal pertaining to birds of prey. The first session will also adopt a format for and schedule of regular progress reports on implementing the strategies or equivalent measures. At its first s</w:t>
      </w:r>
      <w:r w:rsidRPr="00D558A2">
        <w:rPr>
          <w:rFonts w:eastAsia="Times New Roman" w:cs="Arial"/>
        </w:rPr>
        <w:t xml:space="preserve">ession the </w:t>
      </w:r>
      <w:proofErr w:type="spellStart"/>
      <w:r w:rsidR="005C04FF" w:rsidRPr="0062647A">
        <w:rPr>
          <w:rFonts w:eastAsia="Times New Roman" w:cs="Arial"/>
          <w:u w:val="single"/>
        </w:rPr>
        <w:t>M</w:t>
      </w:r>
      <w:r w:rsidRPr="0062647A">
        <w:rPr>
          <w:rFonts w:eastAsia="Times New Roman" w:cs="Arial"/>
          <w:strike/>
        </w:rPr>
        <w:t>m</w:t>
      </w:r>
      <w:r w:rsidRPr="00D558A2">
        <w:rPr>
          <w:rFonts w:eastAsia="Times New Roman" w:cs="Arial"/>
        </w:rPr>
        <w:t>eeting</w:t>
      </w:r>
      <w:proofErr w:type="spellEnd"/>
      <w:r w:rsidR="005C04FF" w:rsidRPr="00D558A2">
        <w:rPr>
          <w:rFonts w:eastAsia="Times New Roman" w:cs="Arial"/>
        </w:rPr>
        <w:t xml:space="preserve"> </w:t>
      </w:r>
      <w:r w:rsidRPr="00D558A2">
        <w:rPr>
          <w:rFonts w:eastAsia="Times New Roman" w:cs="Arial"/>
        </w:rPr>
        <w:t>will adopt a procedure for amending the Annexes to the Memorandum of Understanding and it will</w:t>
      </w:r>
      <w:r w:rsidRPr="00BB62B0">
        <w:rPr>
          <w:rFonts w:eastAsia="Times New Roman" w:cs="Arial"/>
        </w:rPr>
        <w:t xml:space="preserve"> also make such arrangements as may be necessary for convening subsequent sessions of the Meeting of Signatories.</w:t>
      </w:r>
    </w:p>
    <w:p w14:paraId="6EB87949" w14:textId="77777777" w:rsidR="00A93CBF" w:rsidRPr="00BB62B0" w:rsidRDefault="00A93CBF" w:rsidP="00771018">
      <w:pPr>
        <w:jc w:val="both"/>
        <w:rPr>
          <w:rFonts w:eastAsia="Times New Roman" w:cs="Arial"/>
        </w:rPr>
      </w:pPr>
    </w:p>
    <w:p w14:paraId="3611CECB" w14:textId="77777777" w:rsidR="00A93CBF" w:rsidRPr="00BB62B0" w:rsidRDefault="00A93CBF" w:rsidP="00771018">
      <w:pPr>
        <w:jc w:val="both"/>
        <w:rPr>
          <w:rFonts w:eastAsia="Times New Roman" w:cs="Arial"/>
        </w:rPr>
      </w:pPr>
      <w:r w:rsidRPr="00BB62B0">
        <w:rPr>
          <w:rFonts w:eastAsia="Times New Roman" w:cs="Arial"/>
        </w:rPr>
        <w:t>16.</w:t>
      </w:r>
      <w:r w:rsidRPr="00BB62B0">
        <w:rPr>
          <w:rFonts w:eastAsia="Times New Roman" w:cs="Arial"/>
        </w:rPr>
        <w:tab/>
        <w:t xml:space="preserve">At its first session, the Meeting of </w:t>
      </w:r>
      <w:r w:rsidRPr="00D42C48">
        <w:rPr>
          <w:rFonts w:eastAsia="Times New Roman" w:cs="Arial"/>
          <w:strike/>
        </w:rPr>
        <w:t>the</w:t>
      </w:r>
      <w:r w:rsidRPr="0062647A">
        <w:rPr>
          <w:rFonts w:eastAsia="Times New Roman" w:cs="Arial"/>
        </w:rPr>
        <w:t xml:space="preserve"> </w:t>
      </w:r>
      <w:r w:rsidRPr="00BB62B0">
        <w:rPr>
          <w:rFonts w:eastAsia="Times New Roman" w:cs="Arial"/>
        </w:rPr>
        <w:t xml:space="preserve">Signatories in collaboration with the Secretariat will establish a Coordinating Unit which will assist communication, encourage </w:t>
      </w:r>
      <w:proofErr w:type="gramStart"/>
      <w:r w:rsidRPr="00BB62B0">
        <w:rPr>
          <w:rFonts w:eastAsia="Times New Roman" w:cs="Arial"/>
        </w:rPr>
        <w:t>reporting</w:t>
      </w:r>
      <w:proofErr w:type="gramEnd"/>
      <w:r w:rsidRPr="00BB62B0">
        <w:rPr>
          <w:rFonts w:eastAsia="Times New Roman" w:cs="Arial"/>
        </w:rPr>
        <w:t xml:space="preserve"> and facilitate activities between and among Signatories, other interested States and organisations. The Coordinating Unit will make available to </w:t>
      </w:r>
      <w:proofErr w:type="gramStart"/>
      <w:r w:rsidRPr="00BB62B0">
        <w:rPr>
          <w:rFonts w:eastAsia="Times New Roman" w:cs="Arial"/>
        </w:rPr>
        <w:t>all of</w:t>
      </w:r>
      <w:proofErr w:type="gramEnd"/>
      <w:r w:rsidRPr="00BB62B0">
        <w:rPr>
          <w:rFonts w:eastAsia="Times New Roman" w:cs="Arial"/>
        </w:rPr>
        <w:t xml:space="preserve"> the Signatories all of the strategies and equivalent documents it receives, prepare an overview of progress in implementation of the Action Plan six months before the second and subsequent sessions of</w:t>
      </w:r>
      <w:r w:rsidRPr="00BB62B0">
        <w:rPr>
          <w:rFonts w:eastAsia="Times New Roman" w:cs="Arial"/>
          <w:u w:val="single"/>
        </w:rPr>
        <w:t xml:space="preserve"> the Meeting of</w:t>
      </w:r>
      <w:r w:rsidRPr="00BB62B0">
        <w:rPr>
          <w:rFonts w:eastAsia="Times New Roman" w:cs="Arial"/>
        </w:rPr>
        <w:t xml:space="preserve"> Signatories, and perform such other functions as may be assigned by the Meeting of Signatories. The Coordinating Unit will be based in the office of an appropriate national, regional, or international organisation as agreed by consensus of the Signatories at the first session</w:t>
      </w:r>
      <w:r w:rsidRPr="00BB62B0">
        <w:rPr>
          <w:rFonts w:eastAsia="Times New Roman" w:cs="Arial"/>
          <w:u w:val="single"/>
        </w:rPr>
        <w:t xml:space="preserve"> of their Meeting</w:t>
      </w:r>
      <w:r w:rsidRPr="00BB62B0">
        <w:rPr>
          <w:rFonts w:eastAsia="Times New Roman" w:cs="Arial"/>
        </w:rPr>
        <w:t>, after consideration of all offers received.</w:t>
      </w:r>
    </w:p>
    <w:p w14:paraId="64372387" w14:textId="77777777" w:rsidR="00A93CBF" w:rsidRPr="00BB62B0" w:rsidRDefault="00A93CBF" w:rsidP="00771018">
      <w:pPr>
        <w:jc w:val="both"/>
        <w:rPr>
          <w:rFonts w:eastAsia="Times New Roman" w:cs="Arial"/>
        </w:rPr>
      </w:pPr>
    </w:p>
    <w:p w14:paraId="325ACD75" w14:textId="77777777" w:rsidR="00A93CBF" w:rsidRPr="00BB62B0" w:rsidRDefault="00A93CBF" w:rsidP="00771018">
      <w:pPr>
        <w:jc w:val="both"/>
        <w:rPr>
          <w:rFonts w:eastAsia="Times New Roman" w:cs="Arial"/>
        </w:rPr>
      </w:pPr>
      <w:r w:rsidRPr="00BB62B0">
        <w:rPr>
          <w:rFonts w:eastAsia="Times New Roman" w:cs="Arial"/>
        </w:rPr>
        <w:t>17.</w:t>
      </w:r>
      <w:r w:rsidRPr="00BB62B0">
        <w:rPr>
          <w:rFonts w:eastAsia="Times New Roman" w:cs="Arial"/>
        </w:rPr>
        <w:tab/>
        <w:t>The Coordinating Unit will compile the national and international progress reports and make them available to all Signatories and Range States. In respect of the compilation of the first national and international progress report</w:t>
      </w:r>
      <w:r w:rsidRPr="00BB62B0">
        <w:rPr>
          <w:rFonts w:eastAsia="Times New Roman" w:cs="Arial"/>
          <w:u w:val="single"/>
        </w:rPr>
        <w:t>s</w:t>
      </w:r>
      <w:r w:rsidRPr="00BB62B0">
        <w:rPr>
          <w:rFonts w:eastAsia="Times New Roman" w:cs="Arial"/>
        </w:rPr>
        <w:t>, this function will be undertaken by the Interim Coordinating Unit.</w:t>
      </w:r>
    </w:p>
    <w:p w14:paraId="6088CC0E" w14:textId="77777777" w:rsidR="00A93CBF" w:rsidRPr="00BB62B0" w:rsidRDefault="00A93CBF" w:rsidP="00771018">
      <w:pPr>
        <w:jc w:val="both"/>
        <w:rPr>
          <w:rFonts w:eastAsia="Times New Roman" w:cs="Arial"/>
        </w:rPr>
      </w:pPr>
    </w:p>
    <w:p w14:paraId="7B092B05" w14:textId="77777777" w:rsidR="00A93CBF" w:rsidRPr="00BB62B0" w:rsidRDefault="00A93CBF" w:rsidP="00771018">
      <w:pPr>
        <w:jc w:val="both"/>
        <w:rPr>
          <w:rFonts w:eastAsia="Times New Roman" w:cs="Arial"/>
        </w:rPr>
      </w:pPr>
      <w:r w:rsidRPr="00BB62B0">
        <w:rPr>
          <w:rFonts w:eastAsia="Times New Roman" w:cs="Arial"/>
        </w:rPr>
        <w:t>18.</w:t>
      </w:r>
      <w:r w:rsidRPr="00BB62B0">
        <w:rPr>
          <w:rFonts w:eastAsia="Times New Roman" w:cs="Arial"/>
        </w:rPr>
        <w:tab/>
        <w:t>Signatories that are also Parties to the Convention will in their national report</w:t>
      </w:r>
      <w:r w:rsidRPr="00BB62B0">
        <w:rPr>
          <w:rFonts w:eastAsia="Times New Roman" w:cs="Arial"/>
          <w:u w:val="single"/>
        </w:rPr>
        <w:t>s</w:t>
      </w:r>
      <w:r w:rsidRPr="00BB62B0">
        <w:rPr>
          <w:rFonts w:eastAsia="Times New Roman" w:cs="Arial"/>
        </w:rPr>
        <w:t xml:space="preserve"> to the Conference of the Parties to the Convention make specific reference to activities undertaken in relation to this Memorandum of Understanding.</w:t>
      </w:r>
    </w:p>
    <w:p w14:paraId="29C45B46" w14:textId="77777777" w:rsidR="00A93CBF" w:rsidRPr="00BB62B0" w:rsidRDefault="00A93CBF" w:rsidP="00771018">
      <w:pPr>
        <w:jc w:val="both"/>
        <w:rPr>
          <w:rFonts w:eastAsia="Times New Roman" w:cs="Arial"/>
        </w:rPr>
      </w:pPr>
    </w:p>
    <w:p w14:paraId="6CEE5B07" w14:textId="77777777" w:rsidR="00A93CBF" w:rsidRPr="00BB62B0" w:rsidRDefault="00A93CBF" w:rsidP="00771018">
      <w:pPr>
        <w:jc w:val="both"/>
        <w:rPr>
          <w:rFonts w:eastAsia="Times New Roman" w:cs="Arial"/>
        </w:rPr>
      </w:pPr>
      <w:r w:rsidRPr="00BB62B0">
        <w:rPr>
          <w:rFonts w:eastAsia="Times New Roman" w:cs="Arial"/>
        </w:rPr>
        <w:t>19.</w:t>
      </w:r>
      <w:r w:rsidRPr="00BB62B0">
        <w:rPr>
          <w:rFonts w:eastAsia="Times New Roman" w:cs="Arial"/>
        </w:rPr>
        <w:tab/>
        <w:t xml:space="preserve">The Signatories will endeavour to exchange without undue delay the scientific, technical, </w:t>
      </w:r>
      <w:proofErr w:type="gramStart"/>
      <w:r w:rsidRPr="00BB62B0">
        <w:rPr>
          <w:rFonts w:eastAsia="Times New Roman" w:cs="Arial"/>
        </w:rPr>
        <w:t>legal</w:t>
      </w:r>
      <w:proofErr w:type="gramEnd"/>
      <w:r w:rsidRPr="00BB62B0">
        <w:rPr>
          <w:rFonts w:eastAsia="Times New Roman" w:cs="Arial"/>
        </w:rPr>
        <w:t xml:space="preserve"> and other information needed to co-ordinate conservation measures and cooperate with other Range States, appropriate international organisations, national non</w:t>
      </w:r>
      <w:r w:rsidRPr="00BB62B0">
        <w:rPr>
          <w:rFonts w:eastAsia="Times New Roman" w:cs="Arial"/>
          <w:u w:val="single"/>
        </w:rPr>
        <w:t>-</w:t>
      </w:r>
      <w:r w:rsidRPr="00BB62B0">
        <w:rPr>
          <w:rFonts w:eastAsia="Times New Roman" w:cs="Arial"/>
        </w:rPr>
        <w:t>governmental organisations and scientists with a view to developing co-operative research and facilitating the implementation of this Memorandum of Understanding.</w:t>
      </w:r>
    </w:p>
    <w:p w14:paraId="0F270A24" w14:textId="77777777" w:rsidR="00A93CBF" w:rsidRPr="00BB62B0" w:rsidRDefault="00A93CBF" w:rsidP="00771018">
      <w:pPr>
        <w:jc w:val="both"/>
        <w:rPr>
          <w:rFonts w:eastAsia="Times New Roman" w:cs="Arial"/>
        </w:rPr>
      </w:pPr>
    </w:p>
    <w:p w14:paraId="67BCBE73" w14:textId="77777777" w:rsidR="00A93CBF" w:rsidRPr="00BB62B0" w:rsidRDefault="00A93CBF" w:rsidP="00771018">
      <w:pPr>
        <w:jc w:val="both"/>
        <w:rPr>
          <w:rFonts w:eastAsia="Times New Roman" w:cs="Arial"/>
        </w:rPr>
      </w:pPr>
      <w:r w:rsidRPr="00BB62B0">
        <w:rPr>
          <w:rFonts w:eastAsia="Times New Roman" w:cs="Arial"/>
        </w:rPr>
        <w:t>20.</w:t>
      </w:r>
      <w:r w:rsidRPr="00BB62B0">
        <w:rPr>
          <w:rFonts w:eastAsia="Times New Roman" w:cs="Arial"/>
        </w:rPr>
        <w:tab/>
        <w:t xml:space="preserve">The Signatories will endeavour to finance from national and other sources the implementation in their territory of the measures necessary for the conservation of birds of prey. In addition, they will endeavour to assist each other in the implementation and financing of key points of the Action </w:t>
      </w:r>
      <w:proofErr w:type="gramStart"/>
      <w:r w:rsidRPr="00BB62B0">
        <w:rPr>
          <w:rFonts w:eastAsia="Times New Roman" w:cs="Arial"/>
        </w:rPr>
        <w:t>Plan, and</w:t>
      </w:r>
      <w:proofErr w:type="gramEnd"/>
      <w:r w:rsidRPr="00BB62B0">
        <w:rPr>
          <w:rFonts w:eastAsia="Times New Roman" w:cs="Arial"/>
        </w:rPr>
        <w:t xml:space="preserve"> seek assistance from other sources for the financing and implementation of their strategies or equivalent measures.</w:t>
      </w:r>
    </w:p>
    <w:p w14:paraId="4EE32488" w14:textId="77777777" w:rsidR="00A93CBF" w:rsidRPr="00BB62B0" w:rsidRDefault="00A93CBF" w:rsidP="00771018">
      <w:pPr>
        <w:jc w:val="both"/>
        <w:rPr>
          <w:rFonts w:eastAsia="Times New Roman" w:cs="Arial"/>
        </w:rPr>
      </w:pPr>
    </w:p>
    <w:p w14:paraId="7AFD5EAD" w14:textId="77777777" w:rsidR="00A93CBF" w:rsidRPr="00BB62B0" w:rsidRDefault="00A93CBF" w:rsidP="00771018">
      <w:pPr>
        <w:jc w:val="both"/>
        <w:rPr>
          <w:rFonts w:eastAsia="Times New Roman" w:cs="Arial"/>
        </w:rPr>
      </w:pPr>
      <w:r w:rsidRPr="00BB62B0">
        <w:rPr>
          <w:rFonts w:eastAsia="Times New Roman" w:cs="Arial"/>
          <w:b/>
          <w:bCs/>
        </w:rPr>
        <w:t>Final Provisions</w:t>
      </w:r>
    </w:p>
    <w:p w14:paraId="65261AEA" w14:textId="77777777" w:rsidR="00A93CBF" w:rsidRPr="00BB62B0" w:rsidRDefault="00A93CBF" w:rsidP="00771018">
      <w:pPr>
        <w:jc w:val="both"/>
        <w:rPr>
          <w:rFonts w:eastAsia="Times New Roman" w:cs="Arial"/>
        </w:rPr>
      </w:pPr>
    </w:p>
    <w:p w14:paraId="01E37DD2" w14:textId="77777777" w:rsidR="00A93CBF" w:rsidRPr="00BB62B0" w:rsidRDefault="00A93CBF" w:rsidP="00771018">
      <w:pPr>
        <w:jc w:val="both"/>
        <w:rPr>
          <w:rFonts w:eastAsia="Times New Roman" w:cs="Arial"/>
        </w:rPr>
      </w:pPr>
      <w:r w:rsidRPr="00BB62B0">
        <w:rPr>
          <w:rFonts w:eastAsia="Times New Roman" w:cs="Arial"/>
        </w:rPr>
        <w:t>21.</w:t>
      </w:r>
      <w:r w:rsidRPr="00BB62B0">
        <w:rPr>
          <w:rFonts w:eastAsia="Times New Roman" w:cs="Arial"/>
        </w:rPr>
        <w:tab/>
        <w:t>This Memorandum of Understanding is concluded for an indefinite period.</w:t>
      </w:r>
    </w:p>
    <w:p w14:paraId="0F5E899B" w14:textId="77777777" w:rsidR="00A93CBF" w:rsidRPr="00BB62B0" w:rsidRDefault="00A93CBF" w:rsidP="00771018">
      <w:pPr>
        <w:jc w:val="both"/>
        <w:rPr>
          <w:rFonts w:eastAsia="Times New Roman" w:cs="Arial"/>
        </w:rPr>
      </w:pPr>
    </w:p>
    <w:p w14:paraId="38D1A826" w14:textId="77777777" w:rsidR="00A93CBF" w:rsidRPr="00BB62B0" w:rsidRDefault="00A93CBF" w:rsidP="00771018">
      <w:pPr>
        <w:jc w:val="both"/>
        <w:rPr>
          <w:rFonts w:eastAsia="Times New Roman" w:cs="Arial"/>
        </w:rPr>
      </w:pPr>
      <w:r w:rsidRPr="00BB62B0">
        <w:rPr>
          <w:rFonts w:eastAsia="Times New Roman" w:cs="Arial"/>
        </w:rPr>
        <w:t>22.</w:t>
      </w:r>
      <w:r w:rsidRPr="00BB62B0">
        <w:rPr>
          <w:rFonts w:eastAsia="Times New Roman" w:cs="Arial"/>
        </w:rPr>
        <w:tab/>
        <w:t xml:space="preserve">This Memorandum of Understanding may be amended at any Meeting of </w:t>
      </w:r>
      <w:r w:rsidRPr="0040075A">
        <w:rPr>
          <w:rFonts w:eastAsia="Times New Roman" w:cs="Arial"/>
          <w:strike/>
        </w:rPr>
        <w:t>the</w:t>
      </w:r>
      <w:r w:rsidRPr="00BB62B0">
        <w:rPr>
          <w:rFonts w:eastAsia="Times New Roman" w:cs="Arial"/>
        </w:rPr>
        <w:t xml:space="preserve"> Signatories. Any amendment adopted will become effective on the date of its adoption by the Meeting by consensus. The Secretariat will communicate the text of any amendment so adopted to all Signatories and to all other Range States.</w:t>
      </w:r>
    </w:p>
    <w:p w14:paraId="5E2C840F" w14:textId="77777777" w:rsidR="00A93CBF" w:rsidRPr="00BB62B0" w:rsidRDefault="00A93CBF" w:rsidP="00771018">
      <w:pPr>
        <w:jc w:val="both"/>
        <w:rPr>
          <w:rFonts w:eastAsia="Times New Roman" w:cs="Arial"/>
        </w:rPr>
      </w:pPr>
    </w:p>
    <w:p w14:paraId="6CD30D83" w14:textId="77777777" w:rsidR="00A93CBF" w:rsidRPr="00BB62B0" w:rsidRDefault="00A93CBF" w:rsidP="00771018">
      <w:pPr>
        <w:jc w:val="both"/>
        <w:rPr>
          <w:rFonts w:eastAsia="Times New Roman" w:cs="Arial"/>
        </w:rPr>
      </w:pPr>
      <w:r w:rsidRPr="00BB62B0">
        <w:rPr>
          <w:rFonts w:eastAsia="Times New Roman" w:cs="Arial"/>
        </w:rPr>
        <w:t>23.</w:t>
      </w:r>
      <w:r w:rsidRPr="00BB62B0">
        <w:rPr>
          <w:rFonts w:eastAsia="Times New Roman" w:cs="Arial"/>
        </w:rPr>
        <w:tab/>
        <w:t xml:space="preserve">Nothing in this Memorandum of Understanding will prevent any of the Signatories adopting stricter measures for the conservation of birds of prey </w:t>
      </w:r>
      <w:proofErr w:type="spellStart"/>
      <w:r w:rsidRPr="00BB62B0">
        <w:rPr>
          <w:rFonts w:eastAsia="Times New Roman" w:cs="Arial"/>
          <w:u w:val="single"/>
        </w:rPr>
        <w:t>in</w:t>
      </w:r>
      <w:r w:rsidRPr="00BB62B0">
        <w:rPr>
          <w:rFonts w:eastAsia="Times New Roman" w:cs="Arial"/>
          <w:strike/>
        </w:rPr>
        <w:t>on</w:t>
      </w:r>
      <w:proofErr w:type="spellEnd"/>
      <w:r w:rsidRPr="00BB62B0">
        <w:rPr>
          <w:rFonts w:eastAsia="Times New Roman" w:cs="Arial"/>
        </w:rPr>
        <w:t xml:space="preserve"> its territory.</w:t>
      </w:r>
    </w:p>
    <w:p w14:paraId="77BA412A" w14:textId="77777777" w:rsidR="00A93CBF" w:rsidRPr="00BB62B0" w:rsidRDefault="00A93CBF" w:rsidP="00771018">
      <w:pPr>
        <w:jc w:val="both"/>
        <w:rPr>
          <w:rFonts w:eastAsia="Times New Roman" w:cs="Arial"/>
        </w:rPr>
      </w:pPr>
    </w:p>
    <w:p w14:paraId="3F62DBB9" w14:textId="77777777" w:rsidR="00A93CBF" w:rsidRPr="00BB62B0" w:rsidRDefault="00A93CBF" w:rsidP="00771018">
      <w:pPr>
        <w:jc w:val="both"/>
        <w:rPr>
          <w:rFonts w:eastAsia="Times New Roman" w:cs="Arial"/>
        </w:rPr>
      </w:pPr>
      <w:r w:rsidRPr="00BB62B0">
        <w:rPr>
          <w:rFonts w:eastAsia="Times New Roman" w:cs="Arial"/>
        </w:rPr>
        <w:t>24.</w:t>
      </w:r>
      <w:r w:rsidRPr="00BB62B0">
        <w:rPr>
          <w:rFonts w:eastAsia="Times New Roman" w:cs="Arial"/>
        </w:rPr>
        <w:tab/>
        <w:t xml:space="preserve">The Signatories will review at each session of the Meeting of Signatories this Memorandum of Understanding, including the operational, </w:t>
      </w:r>
      <w:proofErr w:type="gramStart"/>
      <w:r w:rsidRPr="00BB62B0">
        <w:rPr>
          <w:rFonts w:eastAsia="Times New Roman" w:cs="Arial"/>
        </w:rPr>
        <w:t>administrative</w:t>
      </w:r>
      <w:proofErr w:type="gramEnd"/>
      <w:r w:rsidRPr="00BB62B0">
        <w:rPr>
          <w:rFonts w:eastAsia="Times New Roman" w:cs="Arial"/>
        </w:rPr>
        <w:t xml:space="preserve"> and institutional arrangements for implementation.</w:t>
      </w:r>
    </w:p>
    <w:p w14:paraId="4E941E99" w14:textId="77777777" w:rsidR="00A93CBF" w:rsidRPr="00BB62B0" w:rsidRDefault="00A93CBF" w:rsidP="00771018">
      <w:pPr>
        <w:jc w:val="both"/>
        <w:rPr>
          <w:rFonts w:eastAsia="Times New Roman" w:cs="Arial"/>
        </w:rPr>
      </w:pPr>
    </w:p>
    <w:p w14:paraId="2366BDFB" w14:textId="77777777" w:rsidR="00A93CBF" w:rsidRPr="00BB62B0" w:rsidRDefault="00A93CBF" w:rsidP="00771018">
      <w:pPr>
        <w:jc w:val="both"/>
        <w:rPr>
          <w:rFonts w:eastAsia="Times New Roman" w:cs="Arial"/>
        </w:rPr>
      </w:pPr>
      <w:r w:rsidRPr="00BB62B0">
        <w:rPr>
          <w:rFonts w:eastAsia="Times New Roman" w:cs="Arial"/>
        </w:rPr>
        <w:t>25.</w:t>
      </w:r>
      <w:r w:rsidRPr="00BB62B0">
        <w:rPr>
          <w:rFonts w:eastAsia="Times New Roman" w:cs="Arial"/>
        </w:rPr>
        <w:tab/>
        <w:t>Nothing in this Memorandum of Understanding will bind any of the Signatories either jointly or severally.</w:t>
      </w:r>
    </w:p>
    <w:p w14:paraId="37931D53" w14:textId="77777777" w:rsidR="00A93CBF" w:rsidRPr="00BB62B0" w:rsidRDefault="00A93CBF" w:rsidP="00771018">
      <w:pPr>
        <w:jc w:val="both"/>
        <w:rPr>
          <w:rFonts w:eastAsia="Times New Roman" w:cs="Arial"/>
        </w:rPr>
      </w:pPr>
    </w:p>
    <w:p w14:paraId="21D8DC82" w14:textId="77777777" w:rsidR="00A93CBF" w:rsidRPr="00BB62B0" w:rsidRDefault="00A93CBF" w:rsidP="00771018">
      <w:pPr>
        <w:jc w:val="both"/>
        <w:rPr>
          <w:rFonts w:eastAsia="Times New Roman" w:cs="Arial"/>
        </w:rPr>
      </w:pPr>
      <w:r w:rsidRPr="00BB62B0">
        <w:rPr>
          <w:rFonts w:eastAsia="Times New Roman" w:cs="Arial"/>
        </w:rPr>
        <w:t>26.</w:t>
      </w:r>
      <w:r w:rsidRPr="00BB62B0">
        <w:rPr>
          <w:rFonts w:eastAsia="Times New Roman" w:cs="Arial"/>
        </w:rPr>
        <w:tab/>
        <w:t>This Memorandum of Understanding will be open for signature indefinitely at the seat of the CMS Secretariat to all Range States of Africa</w:t>
      </w:r>
      <w:r w:rsidRPr="00BB62B0">
        <w:rPr>
          <w:rFonts w:eastAsia="Times New Roman" w:cs="Arial"/>
          <w:u w:val="single"/>
        </w:rPr>
        <w:t>n</w:t>
      </w:r>
      <w:r w:rsidRPr="00BB62B0">
        <w:rPr>
          <w:rFonts w:eastAsia="Times New Roman" w:cs="Arial"/>
        </w:rPr>
        <w:t>-Eurasian birds of prey and to any regional economic integration organisation.</w:t>
      </w:r>
    </w:p>
    <w:p w14:paraId="17903B86" w14:textId="77777777" w:rsidR="00A93CBF" w:rsidRPr="00BB62B0" w:rsidRDefault="00A93CBF" w:rsidP="00771018">
      <w:pPr>
        <w:jc w:val="both"/>
        <w:rPr>
          <w:rFonts w:eastAsia="Times New Roman" w:cs="Arial"/>
        </w:rPr>
      </w:pPr>
    </w:p>
    <w:p w14:paraId="1348446C" w14:textId="77777777" w:rsidR="00A93CBF" w:rsidRPr="00BB62B0" w:rsidRDefault="00A93CBF" w:rsidP="00771018">
      <w:pPr>
        <w:jc w:val="both"/>
        <w:rPr>
          <w:rFonts w:eastAsia="Times New Roman" w:cs="Arial"/>
        </w:rPr>
      </w:pPr>
      <w:r w:rsidRPr="00BB62B0">
        <w:rPr>
          <w:rFonts w:eastAsia="Times New Roman" w:cs="Arial"/>
        </w:rPr>
        <w:t>27.</w:t>
      </w:r>
      <w:r w:rsidRPr="00BB62B0">
        <w:rPr>
          <w:rFonts w:eastAsia="Times New Roman" w:cs="Arial"/>
        </w:rPr>
        <w:tab/>
        <w:t xml:space="preserve">Inter-Governmental and international and national non-governmental organisations may associate themselves with this Memorandum of Understanding through their signature as co-operating partners, </w:t>
      </w:r>
      <w:proofErr w:type="gramStart"/>
      <w:r w:rsidRPr="00BB62B0">
        <w:rPr>
          <w:rFonts w:eastAsia="Times New Roman" w:cs="Arial"/>
        </w:rPr>
        <w:t>in particular with</w:t>
      </w:r>
      <w:proofErr w:type="gramEnd"/>
      <w:r w:rsidRPr="00BB62B0">
        <w:rPr>
          <w:rFonts w:eastAsia="Times New Roman" w:cs="Arial"/>
        </w:rPr>
        <w:t xml:space="preserve"> the implementation of the Action Plan in accordance with Article VII, paragraph 9 of the Convention on the Conservation of Migratory Species.</w:t>
      </w:r>
    </w:p>
    <w:p w14:paraId="56759450" w14:textId="77777777" w:rsidR="00A93CBF" w:rsidRPr="00BB62B0" w:rsidRDefault="00A93CBF" w:rsidP="00771018">
      <w:pPr>
        <w:jc w:val="both"/>
        <w:rPr>
          <w:rFonts w:eastAsia="Times New Roman" w:cs="Arial"/>
        </w:rPr>
      </w:pPr>
    </w:p>
    <w:p w14:paraId="77C799ED" w14:textId="77777777" w:rsidR="00A93CBF" w:rsidRPr="00BB62B0" w:rsidRDefault="00A93CBF" w:rsidP="00771018">
      <w:pPr>
        <w:jc w:val="both"/>
        <w:rPr>
          <w:rFonts w:eastAsia="Times New Roman" w:cs="Arial"/>
        </w:rPr>
      </w:pPr>
      <w:r w:rsidRPr="00BB62B0">
        <w:rPr>
          <w:rFonts w:eastAsia="Times New Roman" w:cs="Arial"/>
        </w:rPr>
        <w:t>28.</w:t>
      </w:r>
      <w:r w:rsidRPr="00BB62B0">
        <w:rPr>
          <w:rFonts w:eastAsia="Times New Roman" w:cs="Arial"/>
        </w:rPr>
        <w:tab/>
        <w:t xml:space="preserve">This Memorandum of Understanding will become effective on the first day of the month following the date on which there are at least eight Range State Signatories including at least two each from Europe, </w:t>
      </w:r>
      <w:proofErr w:type="gramStart"/>
      <w:r w:rsidRPr="00BB62B0">
        <w:rPr>
          <w:rFonts w:eastAsia="Times New Roman" w:cs="Arial"/>
        </w:rPr>
        <w:t>Asia</w:t>
      </w:r>
      <w:proofErr w:type="gramEnd"/>
      <w:r w:rsidRPr="00BB62B0">
        <w:rPr>
          <w:rFonts w:eastAsia="Times New Roman" w:cs="Arial"/>
        </w:rPr>
        <w:t xml:space="preserve"> and Africa. Thereafter, it will become effective for any other Signatory on the first day of the month following the date of signature by that Signatory.</w:t>
      </w:r>
    </w:p>
    <w:p w14:paraId="3F690345" w14:textId="77777777" w:rsidR="00A93CBF" w:rsidRPr="00BB62B0" w:rsidRDefault="00A93CBF" w:rsidP="00771018">
      <w:pPr>
        <w:jc w:val="both"/>
        <w:rPr>
          <w:rFonts w:eastAsia="Times New Roman" w:cs="Arial"/>
        </w:rPr>
      </w:pPr>
    </w:p>
    <w:p w14:paraId="3AAF56BE" w14:textId="77777777" w:rsidR="00A93CBF" w:rsidRPr="00BB62B0" w:rsidRDefault="00A93CBF" w:rsidP="00771018">
      <w:pPr>
        <w:jc w:val="both"/>
        <w:rPr>
          <w:rFonts w:eastAsia="Times New Roman" w:cs="Arial"/>
        </w:rPr>
      </w:pPr>
      <w:r w:rsidRPr="00BB62B0">
        <w:rPr>
          <w:rFonts w:eastAsia="Times New Roman" w:cs="Arial"/>
        </w:rPr>
        <w:t>29.</w:t>
      </w:r>
      <w:r w:rsidRPr="00BB62B0">
        <w:rPr>
          <w:rFonts w:eastAsia="Times New Roman" w:cs="Arial"/>
        </w:rPr>
        <w:tab/>
        <w:t>Any Signatory may withdraw from this Memorandum of Understanding by written notification to the Secretariat. The withdrawal will take effect for that Signatory six months after the date on which the Secretariat has received the notification.</w:t>
      </w:r>
    </w:p>
    <w:p w14:paraId="739F8758" w14:textId="77777777" w:rsidR="00A93CBF" w:rsidRPr="00BB62B0" w:rsidRDefault="00A93CBF" w:rsidP="00771018">
      <w:pPr>
        <w:jc w:val="both"/>
        <w:rPr>
          <w:rFonts w:eastAsia="Times New Roman" w:cs="Arial"/>
        </w:rPr>
      </w:pPr>
    </w:p>
    <w:p w14:paraId="4A183062" w14:textId="77777777" w:rsidR="00A93CBF" w:rsidRPr="00BB62B0" w:rsidRDefault="00A93CBF" w:rsidP="00771018">
      <w:pPr>
        <w:jc w:val="both"/>
        <w:rPr>
          <w:rFonts w:eastAsia="Times New Roman" w:cs="Arial"/>
        </w:rPr>
      </w:pPr>
      <w:r w:rsidRPr="00BB62B0">
        <w:rPr>
          <w:rFonts w:eastAsia="Times New Roman" w:cs="Arial"/>
        </w:rPr>
        <w:t>30.</w:t>
      </w:r>
      <w:r w:rsidRPr="00BB62B0">
        <w:rPr>
          <w:rFonts w:eastAsia="Times New Roman" w:cs="Arial"/>
        </w:rPr>
        <w:tab/>
        <w:t>The Secretariat will be the Depositary of this Memorandum of Understanding.</w:t>
      </w:r>
    </w:p>
    <w:p w14:paraId="1D04EB5B" w14:textId="77777777" w:rsidR="00A93CBF" w:rsidRPr="00BB62B0" w:rsidRDefault="00A93CBF" w:rsidP="00771018">
      <w:pPr>
        <w:jc w:val="both"/>
        <w:rPr>
          <w:rFonts w:eastAsia="Times New Roman" w:cs="Arial"/>
        </w:rPr>
      </w:pPr>
    </w:p>
    <w:p w14:paraId="60C5CE09" w14:textId="77777777" w:rsidR="00A93CBF" w:rsidRPr="00BB62B0" w:rsidRDefault="00A93CBF" w:rsidP="00771018">
      <w:pPr>
        <w:jc w:val="both"/>
        <w:rPr>
          <w:rFonts w:eastAsia="Times New Roman" w:cs="Arial"/>
        </w:rPr>
      </w:pPr>
      <w:r w:rsidRPr="00BB62B0">
        <w:rPr>
          <w:rFonts w:eastAsia="Times New Roman" w:cs="Arial"/>
        </w:rPr>
        <w:t>31.</w:t>
      </w:r>
      <w:r w:rsidRPr="00BB62B0">
        <w:rPr>
          <w:rFonts w:eastAsia="Times New Roman" w:cs="Arial"/>
        </w:rPr>
        <w:tab/>
        <w:t>The working language</w:t>
      </w:r>
      <w:r w:rsidRPr="00BB62B0">
        <w:rPr>
          <w:rFonts w:eastAsia="Times New Roman" w:cs="Arial"/>
          <w:u w:val="single"/>
        </w:rPr>
        <w:t>s</w:t>
      </w:r>
      <w:r w:rsidRPr="00BB62B0">
        <w:rPr>
          <w:rFonts w:eastAsia="Times New Roman" w:cs="Arial"/>
        </w:rPr>
        <w:t xml:space="preserve"> for all matters relating to this Memorandum of Understanding, including meetings, </w:t>
      </w:r>
      <w:proofErr w:type="gramStart"/>
      <w:r w:rsidRPr="00BB62B0">
        <w:rPr>
          <w:rFonts w:eastAsia="Times New Roman" w:cs="Arial"/>
        </w:rPr>
        <w:t>documents</w:t>
      </w:r>
      <w:proofErr w:type="gramEnd"/>
      <w:r w:rsidRPr="00BB62B0">
        <w:rPr>
          <w:rFonts w:eastAsia="Times New Roman" w:cs="Arial"/>
        </w:rPr>
        <w:t xml:space="preserve"> and correspondence, will be English and French.</w:t>
      </w:r>
    </w:p>
    <w:p w14:paraId="1F7E1027" w14:textId="77777777" w:rsidR="00A93CBF" w:rsidRPr="00BB62B0" w:rsidRDefault="00A93CBF" w:rsidP="00771018">
      <w:pPr>
        <w:jc w:val="both"/>
        <w:rPr>
          <w:rFonts w:cs="Arial"/>
        </w:rPr>
      </w:pPr>
    </w:p>
    <w:p w14:paraId="75108C26" w14:textId="58C03CBE" w:rsidR="00C62DDE" w:rsidRPr="00BB62B0" w:rsidRDefault="00C62DDE" w:rsidP="00771018">
      <w:pPr>
        <w:jc w:val="both"/>
        <w:rPr>
          <w:rFonts w:cs="Arial"/>
          <w:b/>
          <w:bCs/>
        </w:rPr>
      </w:pPr>
      <w:r w:rsidRPr="00BB62B0">
        <w:rPr>
          <w:rFonts w:cs="Arial"/>
          <w:b/>
          <w:bCs/>
        </w:rPr>
        <w:br w:type="page"/>
      </w:r>
    </w:p>
    <w:p w14:paraId="5FBCDA67" w14:textId="77777777" w:rsidR="007463B5" w:rsidRDefault="007463B5" w:rsidP="001D5CB4">
      <w:pPr>
        <w:pStyle w:val="Heading1"/>
        <w:jc w:val="center"/>
      </w:pPr>
    </w:p>
    <w:p w14:paraId="23140AB1" w14:textId="35464CA4" w:rsidR="00C62DDE" w:rsidRDefault="00C64927" w:rsidP="001D5CB4">
      <w:pPr>
        <w:pStyle w:val="Heading1"/>
        <w:jc w:val="center"/>
      </w:pPr>
      <w:bookmarkStart w:id="3" w:name="_Toc130559817"/>
      <w:bookmarkStart w:id="4" w:name="_Toc131512328"/>
      <w:r w:rsidRPr="00C64927">
        <w:t xml:space="preserve">ADDENDUM 2 - Proposed </w:t>
      </w:r>
      <w:r w:rsidR="0062647A">
        <w:t>A</w:t>
      </w:r>
      <w:r w:rsidRPr="00C64927">
        <w:t>mendments to the MOU’s Annex 1 (Species List)</w:t>
      </w:r>
      <w:bookmarkEnd w:id="3"/>
      <w:bookmarkEnd w:id="4"/>
    </w:p>
    <w:p w14:paraId="39349A4C" w14:textId="77777777" w:rsidR="00C64927" w:rsidRDefault="00C64927" w:rsidP="00C64927">
      <w:pPr>
        <w:jc w:val="center"/>
        <w:rPr>
          <w:rFonts w:cs="Arial"/>
          <w:b/>
          <w:bCs/>
          <w:highlight w:val="green"/>
          <w:u w:val="single"/>
        </w:rPr>
      </w:pPr>
    </w:p>
    <w:p w14:paraId="30B6A47F" w14:textId="77777777" w:rsidR="00C64927" w:rsidRDefault="00C64927" w:rsidP="00C64927">
      <w:pPr>
        <w:jc w:val="center"/>
        <w:rPr>
          <w:rFonts w:cs="Arial"/>
          <w:b/>
          <w:bCs/>
          <w:highlight w:val="green"/>
          <w:u w:val="single"/>
        </w:rPr>
      </w:pPr>
    </w:p>
    <w:p w14:paraId="1CE5CB1F" w14:textId="1BCDAA69" w:rsidR="00E12E9F" w:rsidRDefault="006B6DBA" w:rsidP="006B6DBA">
      <w:pPr>
        <w:jc w:val="right"/>
        <w:rPr>
          <w:rFonts w:cs="Arial"/>
          <w:b/>
          <w:bCs/>
        </w:rPr>
      </w:pPr>
      <w:r w:rsidRPr="00D558A2">
        <w:rPr>
          <w:rFonts w:cs="Arial"/>
          <w:b/>
          <w:bCs/>
        </w:rPr>
        <w:t>A</w:t>
      </w:r>
      <w:r>
        <w:rPr>
          <w:rFonts w:cs="Arial"/>
          <w:b/>
          <w:bCs/>
        </w:rPr>
        <w:t>nnex</w:t>
      </w:r>
      <w:r w:rsidRPr="00D558A2">
        <w:rPr>
          <w:rFonts w:cs="Arial"/>
          <w:b/>
          <w:bCs/>
        </w:rPr>
        <w:t xml:space="preserve"> </w:t>
      </w:r>
      <w:r w:rsidR="003B4CBC" w:rsidRPr="00D558A2">
        <w:rPr>
          <w:rFonts w:cs="Arial"/>
          <w:b/>
          <w:bCs/>
        </w:rPr>
        <w:t>1</w:t>
      </w:r>
    </w:p>
    <w:p w14:paraId="3C0F4733" w14:textId="77777777" w:rsidR="006B6DBA" w:rsidRPr="00D558A2" w:rsidRDefault="006B6DBA" w:rsidP="006B6DBA">
      <w:pPr>
        <w:jc w:val="right"/>
        <w:rPr>
          <w:rFonts w:cs="Arial"/>
          <w:b/>
          <w:bCs/>
        </w:rPr>
      </w:pPr>
    </w:p>
    <w:p w14:paraId="1896609A" w14:textId="5FCFB4DF" w:rsidR="00C62DDE" w:rsidRDefault="007A79CD" w:rsidP="00771018">
      <w:pPr>
        <w:autoSpaceDE w:val="0"/>
        <w:autoSpaceDN w:val="0"/>
        <w:adjustRightInd w:val="0"/>
        <w:jc w:val="center"/>
        <w:rPr>
          <w:rFonts w:cs="Arial"/>
          <w:b/>
          <w:bCs/>
          <w:color w:val="000000"/>
          <w:u w:val="single"/>
        </w:rPr>
      </w:pPr>
      <w:r w:rsidRPr="006B6DBA">
        <w:rPr>
          <w:rFonts w:cs="Arial"/>
          <w:b/>
          <w:bCs/>
        </w:rPr>
        <w:t>LIST OF AFRICAN-EURASIAN MIGRATORY BIRDS OF PREY</w:t>
      </w:r>
      <w:r w:rsidR="0013061D">
        <w:rPr>
          <w:rFonts w:cs="Arial"/>
          <w:b/>
          <w:bCs/>
          <w:color w:val="000000"/>
          <w:u w:val="single"/>
        </w:rPr>
        <w:t xml:space="preserve"> </w:t>
      </w:r>
      <w:r w:rsidR="0013061D" w:rsidRPr="00D558A2">
        <w:rPr>
          <w:rFonts w:cs="Arial"/>
          <w:b/>
          <w:bCs/>
          <w:color w:val="000000"/>
          <w:u w:val="single"/>
        </w:rPr>
        <w:t>(“Species List”)</w:t>
      </w:r>
    </w:p>
    <w:p w14:paraId="3E5AA8A0" w14:textId="77777777" w:rsidR="006B6DBA" w:rsidRPr="0018540E" w:rsidRDefault="006B6DBA" w:rsidP="00771018">
      <w:pPr>
        <w:autoSpaceDE w:val="0"/>
        <w:autoSpaceDN w:val="0"/>
        <w:adjustRightInd w:val="0"/>
        <w:jc w:val="center"/>
        <w:rPr>
          <w:rFonts w:cs="Arial"/>
          <w:color w:val="000000"/>
          <w:u w:val="single"/>
        </w:rPr>
      </w:pPr>
    </w:p>
    <w:p w14:paraId="3DD07B48" w14:textId="511E5F91" w:rsidR="00C62DDE" w:rsidRPr="00304349" w:rsidRDefault="00C62DDE" w:rsidP="00771018">
      <w:pPr>
        <w:autoSpaceDE w:val="0"/>
        <w:autoSpaceDN w:val="0"/>
        <w:adjustRightInd w:val="0"/>
        <w:jc w:val="center"/>
        <w:rPr>
          <w:rFonts w:cs="Arial"/>
          <w:color w:val="000000"/>
          <w:u w:val="single"/>
        </w:rPr>
      </w:pPr>
      <w:r w:rsidRPr="00304349">
        <w:rPr>
          <w:rFonts w:cs="Arial"/>
          <w:color w:val="000000"/>
          <w:u w:val="single"/>
        </w:rPr>
        <w:t>(</w:t>
      </w:r>
      <w:proofErr w:type="gramStart"/>
      <w:r w:rsidRPr="00304349">
        <w:rPr>
          <w:rFonts w:cs="Arial"/>
          <w:color w:val="000000"/>
          <w:u w:val="single"/>
        </w:rPr>
        <w:t>as</w:t>
      </w:r>
      <w:proofErr w:type="gramEnd"/>
      <w:r w:rsidRPr="00304349">
        <w:rPr>
          <w:rFonts w:cs="Arial"/>
          <w:color w:val="000000"/>
          <w:u w:val="single"/>
        </w:rPr>
        <w:t xml:space="preserve"> </w:t>
      </w:r>
      <w:r w:rsidR="00E12E9F" w:rsidRPr="00304349">
        <w:rPr>
          <w:rFonts w:cs="Arial"/>
          <w:color w:val="000000"/>
          <w:u w:val="single"/>
        </w:rPr>
        <w:t xml:space="preserve">adopted </w:t>
      </w:r>
      <w:r w:rsidRPr="00304349">
        <w:rPr>
          <w:rFonts w:cs="Arial"/>
          <w:color w:val="000000"/>
          <w:u w:val="single"/>
        </w:rPr>
        <w:t xml:space="preserve">by </w:t>
      </w:r>
      <w:r w:rsidR="009D7E24" w:rsidRPr="00304349">
        <w:rPr>
          <w:rFonts w:cs="Arial"/>
          <w:u w:val="single"/>
        </w:rPr>
        <w:t>the Third Meeting of Signatories to the Raptors MOU, July 2023</w:t>
      </w:r>
      <w:r w:rsidRPr="00304349">
        <w:rPr>
          <w:rFonts w:cs="Arial"/>
          <w:color w:val="000000"/>
          <w:u w:val="single"/>
        </w:rPr>
        <w:t xml:space="preserve">) </w:t>
      </w:r>
    </w:p>
    <w:p w14:paraId="02164390" w14:textId="77777777" w:rsidR="00C62DDE" w:rsidRPr="0018540E" w:rsidRDefault="00C62DDE" w:rsidP="00771018">
      <w:pPr>
        <w:autoSpaceDE w:val="0"/>
        <w:autoSpaceDN w:val="0"/>
        <w:adjustRightInd w:val="0"/>
        <w:jc w:val="center"/>
        <w:rPr>
          <w:rFonts w:cs="Arial"/>
          <w:i/>
          <w:iCs/>
          <w:color w:val="000000"/>
        </w:rPr>
      </w:pPr>
    </w:p>
    <w:p w14:paraId="2B2AACF4" w14:textId="77777777" w:rsidR="00C62DDE" w:rsidRPr="0018540E" w:rsidRDefault="00C62DDE" w:rsidP="00771018">
      <w:pPr>
        <w:autoSpaceDE w:val="0"/>
        <w:autoSpaceDN w:val="0"/>
        <w:adjustRightInd w:val="0"/>
        <w:jc w:val="center"/>
        <w:rPr>
          <w:rFonts w:cs="Arial"/>
          <w:color w:val="000000"/>
        </w:rPr>
      </w:pPr>
      <w:r w:rsidRPr="0018540E">
        <w:rPr>
          <w:rFonts w:cs="Arial"/>
          <w:i/>
          <w:iCs/>
          <w:color w:val="000000"/>
        </w:rPr>
        <w:t xml:space="preserve">Effective: </w:t>
      </w:r>
      <w:r w:rsidRPr="0018540E">
        <w:rPr>
          <w:rFonts w:cs="Arial"/>
          <w:i/>
          <w:iCs/>
          <w:color w:val="000000"/>
          <w:u w:val="single"/>
        </w:rPr>
        <w:t>7 July 2023</w:t>
      </w:r>
      <w:r w:rsidRPr="0018540E">
        <w:rPr>
          <w:rFonts w:cs="Arial"/>
          <w:i/>
          <w:iCs/>
          <w:strike/>
          <w:color w:val="000000"/>
        </w:rPr>
        <w:t>6 October 2015</w:t>
      </w:r>
      <w:r w:rsidRPr="0018540E">
        <w:rPr>
          <w:rFonts w:cs="Arial"/>
          <w:i/>
          <w:iCs/>
          <w:color w:val="000000"/>
        </w:rPr>
        <w:t xml:space="preserve"> </w:t>
      </w:r>
    </w:p>
    <w:p w14:paraId="1F39C49E" w14:textId="77777777" w:rsidR="00C62DDE" w:rsidRPr="0018540E" w:rsidRDefault="00C62DDE" w:rsidP="00771018">
      <w:pPr>
        <w:rPr>
          <w:rFonts w:cs="Arial"/>
        </w:rPr>
      </w:pPr>
    </w:p>
    <w:p w14:paraId="0BB5E559" w14:textId="5606BC16" w:rsidR="00615703" w:rsidRPr="0018540E" w:rsidRDefault="00615703" w:rsidP="00771018">
      <w:pPr>
        <w:rPr>
          <w:rFonts w:cs="Arial"/>
          <w:b/>
          <w:i/>
          <w:strike/>
          <w:lang w:val="en"/>
        </w:rPr>
      </w:pPr>
      <w:r w:rsidRPr="0018540E">
        <w:rPr>
          <w:rFonts w:cs="Arial"/>
          <w:b/>
          <w:i/>
          <w:strike/>
          <w:lang w:val="en"/>
        </w:rPr>
        <w:t>FALCONIFORMES</w:t>
      </w:r>
      <w:r w:rsidR="002A4938" w:rsidRPr="0018540E">
        <w:rPr>
          <w:rFonts w:cs="Arial"/>
          <w:b/>
          <w:i/>
          <w:u w:val="single"/>
          <w:lang w:val="en"/>
        </w:rPr>
        <w:t xml:space="preserve"> ACCIPITRIFORMES</w:t>
      </w:r>
    </w:p>
    <w:p w14:paraId="5C2C3C28" w14:textId="77777777" w:rsidR="00615703" w:rsidRPr="0018540E" w:rsidRDefault="00615703" w:rsidP="00771018">
      <w:pPr>
        <w:rPr>
          <w:rFonts w:cs="Arial"/>
          <w:b/>
          <w:lang w:val="en"/>
        </w:rPr>
      </w:pPr>
    </w:p>
    <w:p w14:paraId="280CA68C" w14:textId="77777777" w:rsidR="00615703" w:rsidRPr="0018540E" w:rsidRDefault="00615703" w:rsidP="00771018">
      <w:pPr>
        <w:rPr>
          <w:rFonts w:cs="Arial"/>
          <w:b/>
          <w:i/>
          <w:lang w:val="en"/>
        </w:rPr>
      </w:pPr>
      <w:proofErr w:type="spellStart"/>
      <w:r w:rsidRPr="0018540E">
        <w:rPr>
          <w:rFonts w:cs="Arial"/>
          <w:b/>
          <w:i/>
          <w:lang w:val="en"/>
        </w:rPr>
        <w:t>Pandionidae</w:t>
      </w:r>
      <w:proofErr w:type="spellEnd"/>
    </w:p>
    <w:tbl>
      <w:tblPr>
        <w:tblW w:w="5520" w:type="dxa"/>
        <w:tblLook w:val="04A0" w:firstRow="1" w:lastRow="0" w:firstColumn="1" w:lastColumn="0" w:noHBand="0" w:noVBand="1"/>
      </w:tblPr>
      <w:tblGrid>
        <w:gridCol w:w="2620"/>
        <w:gridCol w:w="2900"/>
      </w:tblGrid>
      <w:tr w:rsidR="00615703" w:rsidRPr="0018540E" w14:paraId="4CC8BF56" w14:textId="77777777">
        <w:trPr>
          <w:trHeight w:val="315"/>
        </w:trPr>
        <w:tc>
          <w:tcPr>
            <w:tcW w:w="2620" w:type="dxa"/>
            <w:tcBorders>
              <w:top w:val="nil"/>
              <w:left w:val="nil"/>
              <w:bottom w:val="nil"/>
              <w:right w:val="nil"/>
            </w:tcBorders>
            <w:shd w:val="clear" w:color="auto" w:fill="auto"/>
            <w:noWrap/>
            <w:vAlign w:val="center"/>
            <w:hideMark/>
          </w:tcPr>
          <w:p w14:paraId="085DFE70" w14:textId="77777777" w:rsidR="00615703" w:rsidRPr="0018540E" w:rsidRDefault="00615703" w:rsidP="00771018">
            <w:pPr>
              <w:rPr>
                <w:rFonts w:eastAsia="Times New Roman" w:cs="Arial"/>
                <w:i/>
                <w:iCs/>
                <w:lang w:val="en-US"/>
              </w:rPr>
            </w:pPr>
            <w:r w:rsidRPr="0018540E">
              <w:rPr>
                <w:rFonts w:eastAsia="Times New Roman" w:cs="Arial"/>
                <w:i/>
                <w:iCs/>
                <w:lang w:val="en-US"/>
              </w:rPr>
              <w:t>Pandion haliaetus</w:t>
            </w:r>
          </w:p>
        </w:tc>
        <w:tc>
          <w:tcPr>
            <w:tcW w:w="2900" w:type="dxa"/>
            <w:tcBorders>
              <w:top w:val="nil"/>
              <w:left w:val="nil"/>
              <w:bottom w:val="nil"/>
              <w:right w:val="nil"/>
            </w:tcBorders>
            <w:shd w:val="clear" w:color="auto" w:fill="auto"/>
            <w:noWrap/>
            <w:vAlign w:val="center"/>
            <w:hideMark/>
          </w:tcPr>
          <w:p w14:paraId="18F6BD4C" w14:textId="77777777" w:rsidR="00615703" w:rsidRPr="0018540E" w:rsidRDefault="00615703" w:rsidP="00771018">
            <w:pPr>
              <w:rPr>
                <w:rFonts w:eastAsia="Times New Roman" w:cs="Arial"/>
                <w:lang w:val="en-US"/>
              </w:rPr>
            </w:pPr>
            <w:r w:rsidRPr="0018540E">
              <w:rPr>
                <w:rFonts w:eastAsia="Times New Roman" w:cs="Arial"/>
                <w:lang w:val="en-US"/>
              </w:rPr>
              <w:t>Osprey</w:t>
            </w:r>
          </w:p>
        </w:tc>
      </w:tr>
    </w:tbl>
    <w:p w14:paraId="4C611EF5" w14:textId="77777777" w:rsidR="00615703" w:rsidRPr="0018540E" w:rsidRDefault="00615703" w:rsidP="00771018">
      <w:pPr>
        <w:jc w:val="center"/>
        <w:rPr>
          <w:rFonts w:eastAsia="Times New Roman" w:cs="Arial"/>
          <w:i/>
          <w:iCs/>
          <w:lang w:eastAsia="en-GB"/>
        </w:rPr>
      </w:pPr>
    </w:p>
    <w:p w14:paraId="65510A00" w14:textId="77777777" w:rsidR="00615703" w:rsidRPr="0018540E" w:rsidRDefault="00615703" w:rsidP="00771018">
      <w:pPr>
        <w:rPr>
          <w:rFonts w:cs="Arial"/>
          <w:b/>
          <w:i/>
          <w:lang w:val="en"/>
        </w:rPr>
      </w:pPr>
      <w:r w:rsidRPr="0018540E">
        <w:rPr>
          <w:rFonts w:cs="Arial"/>
          <w:b/>
          <w:i/>
          <w:lang w:val="en"/>
        </w:rPr>
        <w:t>Accipitridae</w:t>
      </w:r>
    </w:p>
    <w:tbl>
      <w:tblPr>
        <w:tblW w:w="5520" w:type="dxa"/>
        <w:tblInd w:w="-108" w:type="dxa"/>
        <w:tblLook w:val="04A0" w:firstRow="1" w:lastRow="0" w:firstColumn="1" w:lastColumn="0" w:noHBand="0" w:noVBand="1"/>
      </w:tblPr>
      <w:tblGrid>
        <w:gridCol w:w="2620"/>
        <w:gridCol w:w="2900"/>
      </w:tblGrid>
      <w:tr w:rsidR="00615703" w:rsidRPr="0018540E" w14:paraId="4C1E28D9" w14:textId="77777777" w:rsidTr="00A128E2">
        <w:trPr>
          <w:trHeight w:val="315"/>
        </w:trPr>
        <w:tc>
          <w:tcPr>
            <w:tcW w:w="2620" w:type="dxa"/>
            <w:tcBorders>
              <w:top w:val="nil"/>
              <w:left w:val="nil"/>
              <w:bottom w:val="nil"/>
              <w:right w:val="nil"/>
            </w:tcBorders>
            <w:shd w:val="clear" w:color="auto" w:fill="auto"/>
            <w:noWrap/>
            <w:vAlign w:val="center"/>
            <w:hideMark/>
          </w:tcPr>
          <w:p w14:paraId="70F990F7"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Chelictinia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riocourii</w:t>
            </w:r>
            <w:proofErr w:type="spellEnd"/>
          </w:p>
        </w:tc>
        <w:tc>
          <w:tcPr>
            <w:tcW w:w="2900" w:type="dxa"/>
            <w:tcBorders>
              <w:top w:val="nil"/>
              <w:left w:val="nil"/>
              <w:bottom w:val="nil"/>
              <w:right w:val="nil"/>
            </w:tcBorders>
            <w:shd w:val="clear" w:color="auto" w:fill="auto"/>
            <w:noWrap/>
            <w:vAlign w:val="center"/>
            <w:hideMark/>
          </w:tcPr>
          <w:p w14:paraId="313B544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Scissor-tailed Kite</w:t>
            </w:r>
          </w:p>
        </w:tc>
      </w:tr>
      <w:tr w:rsidR="00615703" w:rsidRPr="0018540E" w14:paraId="2F0D32AA" w14:textId="77777777" w:rsidTr="00A128E2">
        <w:trPr>
          <w:trHeight w:val="315"/>
        </w:trPr>
        <w:tc>
          <w:tcPr>
            <w:tcW w:w="2620" w:type="dxa"/>
            <w:tcBorders>
              <w:top w:val="nil"/>
              <w:left w:val="nil"/>
              <w:bottom w:val="nil"/>
              <w:right w:val="nil"/>
            </w:tcBorders>
            <w:shd w:val="clear" w:color="auto" w:fill="auto"/>
            <w:noWrap/>
            <w:vAlign w:val="center"/>
            <w:hideMark/>
          </w:tcPr>
          <w:p w14:paraId="3C11F7FB"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Pernis </w:t>
            </w:r>
            <w:proofErr w:type="spellStart"/>
            <w:r w:rsidRPr="0018540E">
              <w:rPr>
                <w:rFonts w:eastAsia="Times New Roman" w:cs="Arial"/>
                <w:i/>
                <w:iCs/>
                <w:color w:val="000000"/>
                <w:lang w:val="en-US"/>
              </w:rPr>
              <w:t>apivorus</w:t>
            </w:r>
            <w:proofErr w:type="spellEnd"/>
          </w:p>
        </w:tc>
        <w:tc>
          <w:tcPr>
            <w:tcW w:w="2900" w:type="dxa"/>
            <w:tcBorders>
              <w:top w:val="nil"/>
              <w:left w:val="nil"/>
              <w:bottom w:val="nil"/>
              <w:right w:val="nil"/>
            </w:tcBorders>
            <w:shd w:val="clear" w:color="auto" w:fill="auto"/>
            <w:noWrap/>
            <w:vAlign w:val="center"/>
            <w:hideMark/>
          </w:tcPr>
          <w:p w14:paraId="18632849"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European Honey-buzzard</w:t>
            </w:r>
          </w:p>
        </w:tc>
      </w:tr>
      <w:tr w:rsidR="00615703" w:rsidRPr="0018540E" w14:paraId="688331A0" w14:textId="77777777" w:rsidTr="00A128E2">
        <w:trPr>
          <w:trHeight w:val="315"/>
        </w:trPr>
        <w:tc>
          <w:tcPr>
            <w:tcW w:w="2620" w:type="dxa"/>
            <w:tcBorders>
              <w:top w:val="nil"/>
              <w:left w:val="nil"/>
              <w:bottom w:val="nil"/>
              <w:right w:val="nil"/>
            </w:tcBorders>
            <w:shd w:val="clear" w:color="auto" w:fill="auto"/>
            <w:noWrap/>
            <w:vAlign w:val="center"/>
            <w:hideMark/>
          </w:tcPr>
          <w:p w14:paraId="285D7BCD"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Pernis </w:t>
            </w:r>
            <w:proofErr w:type="spellStart"/>
            <w:r w:rsidRPr="0018540E">
              <w:rPr>
                <w:rFonts w:eastAsia="Times New Roman" w:cs="Arial"/>
                <w:i/>
                <w:iCs/>
                <w:color w:val="000000"/>
                <w:lang w:val="en-US"/>
              </w:rPr>
              <w:t>ptilorhynchus</w:t>
            </w:r>
            <w:proofErr w:type="spellEnd"/>
          </w:p>
        </w:tc>
        <w:tc>
          <w:tcPr>
            <w:tcW w:w="2900" w:type="dxa"/>
            <w:tcBorders>
              <w:top w:val="nil"/>
              <w:left w:val="nil"/>
              <w:bottom w:val="nil"/>
              <w:right w:val="nil"/>
            </w:tcBorders>
            <w:shd w:val="clear" w:color="auto" w:fill="auto"/>
            <w:noWrap/>
            <w:vAlign w:val="center"/>
            <w:hideMark/>
          </w:tcPr>
          <w:p w14:paraId="25632B5C"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Oriental Honey-buzzard</w:t>
            </w:r>
          </w:p>
        </w:tc>
      </w:tr>
      <w:tr w:rsidR="00615703" w:rsidRPr="0018540E" w14:paraId="518D51E5" w14:textId="77777777" w:rsidTr="00A128E2">
        <w:trPr>
          <w:trHeight w:val="315"/>
        </w:trPr>
        <w:tc>
          <w:tcPr>
            <w:tcW w:w="2620" w:type="dxa"/>
            <w:tcBorders>
              <w:top w:val="nil"/>
              <w:left w:val="nil"/>
              <w:bottom w:val="nil"/>
              <w:right w:val="nil"/>
            </w:tcBorders>
            <w:shd w:val="clear" w:color="auto" w:fill="auto"/>
            <w:noWrap/>
            <w:vAlign w:val="center"/>
            <w:hideMark/>
          </w:tcPr>
          <w:p w14:paraId="0C13B2BA"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Aviceda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cuculoides</w:t>
            </w:r>
            <w:proofErr w:type="spellEnd"/>
          </w:p>
        </w:tc>
        <w:tc>
          <w:tcPr>
            <w:tcW w:w="2900" w:type="dxa"/>
            <w:tcBorders>
              <w:top w:val="nil"/>
              <w:left w:val="nil"/>
              <w:bottom w:val="nil"/>
              <w:right w:val="nil"/>
            </w:tcBorders>
            <w:shd w:val="clear" w:color="auto" w:fill="auto"/>
            <w:noWrap/>
            <w:vAlign w:val="center"/>
            <w:hideMark/>
          </w:tcPr>
          <w:p w14:paraId="6ABC36C0"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African Cuckoo-hawk</w:t>
            </w:r>
          </w:p>
        </w:tc>
      </w:tr>
      <w:tr w:rsidR="00615703" w:rsidRPr="0018540E" w14:paraId="1B4B4E80" w14:textId="77777777" w:rsidTr="00A128E2">
        <w:trPr>
          <w:trHeight w:val="315"/>
        </w:trPr>
        <w:tc>
          <w:tcPr>
            <w:tcW w:w="2620" w:type="dxa"/>
            <w:tcBorders>
              <w:top w:val="nil"/>
              <w:left w:val="nil"/>
              <w:bottom w:val="nil"/>
              <w:right w:val="nil"/>
            </w:tcBorders>
            <w:shd w:val="clear" w:color="auto" w:fill="auto"/>
            <w:noWrap/>
            <w:vAlign w:val="center"/>
            <w:hideMark/>
          </w:tcPr>
          <w:p w14:paraId="358B987B"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Aviceda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jerdoni</w:t>
            </w:r>
            <w:proofErr w:type="spellEnd"/>
          </w:p>
        </w:tc>
        <w:tc>
          <w:tcPr>
            <w:tcW w:w="2900" w:type="dxa"/>
            <w:tcBorders>
              <w:top w:val="nil"/>
              <w:left w:val="nil"/>
              <w:bottom w:val="nil"/>
              <w:right w:val="nil"/>
            </w:tcBorders>
            <w:shd w:val="clear" w:color="auto" w:fill="auto"/>
            <w:noWrap/>
            <w:vAlign w:val="center"/>
            <w:hideMark/>
          </w:tcPr>
          <w:p w14:paraId="47657BCD" w14:textId="77777777" w:rsidR="00615703" w:rsidRPr="0018540E" w:rsidRDefault="00615703" w:rsidP="00771018">
            <w:pPr>
              <w:rPr>
                <w:rFonts w:eastAsia="Times New Roman" w:cs="Arial"/>
                <w:color w:val="000000"/>
                <w:lang w:val="en-US"/>
              </w:rPr>
            </w:pPr>
            <w:proofErr w:type="spellStart"/>
            <w:r w:rsidRPr="0018540E">
              <w:rPr>
                <w:rFonts w:eastAsia="Times New Roman" w:cs="Arial"/>
                <w:color w:val="000000"/>
                <w:lang w:val="en-US"/>
              </w:rPr>
              <w:t>Jerdon's</w:t>
            </w:r>
            <w:proofErr w:type="spellEnd"/>
            <w:r w:rsidRPr="0018540E">
              <w:rPr>
                <w:rFonts w:eastAsia="Times New Roman" w:cs="Arial"/>
                <w:color w:val="000000"/>
                <w:lang w:val="en-US"/>
              </w:rPr>
              <w:t xml:space="preserve"> </w:t>
            </w:r>
            <w:proofErr w:type="spellStart"/>
            <w:r w:rsidRPr="0018540E">
              <w:rPr>
                <w:rFonts w:eastAsia="Times New Roman" w:cs="Arial"/>
                <w:color w:val="000000"/>
                <w:lang w:val="en-US"/>
              </w:rPr>
              <w:t>Baza</w:t>
            </w:r>
            <w:proofErr w:type="spellEnd"/>
          </w:p>
        </w:tc>
      </w:tr>
      <w:tr w:rsidR="00615703" w:rsidRPr="0018540E" w14:paraId="031325DB" w14:textId="77777777" w:rsidTr="00A128E2">
        <w:trPr>
          <w:trHeight w:val="315"/>
        </w:trPr>
        <w:tc>
          <w:tcPr>
            <w:tcW w:w="2620" w:type="dxa"/>
            <w:tcBorders>
              <w:top w:val="nil"/>
              <w:left w:val="nil"/>
              <w:bottom w:val="nil"/>
              <w:right w:val="nil"/>
            </w:tcBorders>
            <w:shd w:val="clear" w:color="auto" w:fill="auto"/>
            <w:noWrap/>
            <w:vAlign w:val="center"/>
            <w:hideMark/>
          </w:tcPr>
          <w:p w14:paraId="330F54F9"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Aviceda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leuphotes</w:t>
            </w:r>
            <w:proofErr w:type="spellEnd"/>
          </w:p>
        </w:tc>
        <w:tc>
          <w:tcPr>
            <w:tcW w:w="2900" w:type="dxa"/>
            <w:tcBorders>
              <w:top w:val="nil"/>
              <w:left w:val="nil"/>
              <w:bottom w:val="nil"/>
              <w:right w:val="nil"/>
            </w:tcBorders>
            <w:shd w:val="clear" w:color="auto" w:fill="auto"/>
            <w:noWrap/>
            <w:vAlign w:val="center"/>
            <w:hideMark/>
          </w:tcPr>
          <w:p w14:paraId="6E3BB171"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 xml:space="preserve">Black </w:t>
            </w:r>
            <w:proofErr w:type="spellStart"/>
            <w:r w:rsidRPr="0018540E">
              <w:rPr>
                <w:rFonts w:eastAsia="Times New Roman" w:cs="Arial"/>
                <w:color w:val="000000"/>
                <w:lang w:val="en-US"/>
              </w:rPr>
              <w:t>Baza</w:t>
            </w:r>
            <w:proofErr w:type="spellEnd"/>
          </w:p>
        </w:tc>
      </w:tr>
      <w:tr w:rsidR="00615703" w:rsidRPr="0018540E" w14:paraId="48119B3F" w14:textId="77777777" w:rsidTr="00A128E2">
        <w:trPr>
          <w:trHeight w:val="315"/>
        </w:trPr>
        <w:tc>
          <w:tcPr>
            <w:tcW w:w="2620" w:type="dxa"/>
            <w:tcBorders>
              <w:top w:val="nil"/>
              <w:left w:val="nil"/>
              <w:bottom w:val="nil"/>
              <w:right w:val="nil"/>
            </w:tcBorders>
            <w:shd w:val="clear" w:color="auto" w:fill="auto"/>
            <w:noWrap/>
            <w:vAlign w:val="center"/>
            <w:hideMark/>
          </w:tcPr>
          <w:p w14:paraId="109FE1F5"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Gypaetus</w:t>
            </w:r>
            <w:proofErr w:type="spellEnd"/>
            <w:r w:rsidRPr="0018540E">
              <w:rPr>
                <w:rFonts w:eastAsia="Times New Roman" w:cs="Arial"/>
                <w:i/>
                <w:iCs/>
                <w:color w:val="000000"/>
                <w:lang w:val="en-US"/>
              </w:rPr>
              <w:t xml:space="preserve"> barbatus</w:t>
            </w:r>
          </w:p>
        </w:tc>
        <w:tc>
          <w:tcPr>
            <w:tcW w:w="2900" w:type="dxa"/>
            <w:tcBorders>
              <w:top w:val="nil"/>
              <w:left w:val="nil"/>
              <w:bottom w:val="nil"/>
              <w:right w:val="nil"/>
            </w:tcBorders>
            <w:shd w:val="clear" w:color="auto" w:fill="auto"/>
            <w:noWrap/>
            <w:vAlign w:val="center"/>
            <w:hideMark/>
          </w:tcPr>
          <w:p w14:paraId="60AC2B9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Bearded Vulture</w:t>
            </w:r>
          </w:p>
        </w:tc>
      </w:tr>
      <w:tr w:rsidR="00615703" w:rsidRPr="0018540E" w14:paraId="66B57AA8" w14:textId="77777777" w:rsidTr="00A128E2">
        <w:trPr>
          <w:trHeight w:val="315"/>
        </w:trPr>
        <w:tc>
          <w:tcPr>
            <w:tcW w:w="2620" w:type="dxa"/>
            <w:tcBorders>
              <w:top w:val="nil"/>
              <w:left w:val="nil"/>
              <w:bottom w:val="nil"/>
              <w:right w:val="nil"/>
            </w:tcBorders>
            <w:shd w:val="clear" w:color="auto" w:fill="auto"/>
            <w:noWrap/>
            <w:vAlign w:val="center"/>
            <w:hideMark/>
          </w:tcPr>
          <w:p w14:paraId="667D93BB"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Neophron </w:t>
            </w:r>
            <w:proofErr w:type="spellStart"/>
            <w:r w:rsidRPr="0018540E">
              <w:rPr>
                <w:rFonts w:eastAsia="Times New Roman" w:cs="Arial"/>
                <w:i/>
                <w:iCs/>
                <w:color w:val="000000"/>
                <w:lang w:val="en-US"/>
              </w:rPr>
              <w:t>percnopterus</w:t>
            </w:r>
            <w:proofErr w:type="spellEnd"/>
          </w:p>
        </w:tc>
        <w:tc>
          <w:tcPr>
            <w:tcW w:w="2900" w:type="dxa"/>
            <w:tcBorders>
              <w:top w:val="nil"/>
              <w:left w:val="nil"/>
              <w:bottom w:val="nil"/>
              <w:right w:val="nil"/>
            </w:tcBorders>
            <w:shd w:val="clear" w:color="auto" w:fill="auto"/>
            <w:noWrap/>
            <w:vAlign w:val="center"/>
            <w:hideMark/>
          </w:tcPr>
          <w:p w14:paraId="7A995096"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Egyptian Vulture</w:t>
            </w:r>
          </w:p>
        </w:tc>
      </w:tr>
      <w:tr w:rsidR="00615703" w:rsidRPr="0018540E" w14:paraId="01455F94" w14:textId="77777777" w:rsidTr="00A128E2">
        <w:trPr>
          <w:trHeight w:val="315"/>
        </w:trPr>
        <w:tc>
          <w:tcPr>
            <w:tcW w:w="2620" w:type="dxa"/>
            <w:tcBorders>
              <w:top w:val="nil"/>
              <w:left w:val="nil"/>
              <w:bottom w:val="nil"/>
              <w:right w:val="nil"/>
            </w:tcBorders>
            <w:shd w:val="clear" w:color="auto" w:fill="auto"/>
            <w:noWrap/>
            <w:vAlign w:val="center"/>
            <w:hideMark/>
          </w:tcPr>
          <w:p w14:paraId="5B2F7C16"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Circaetus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gallicus</w:t>
            </w:r>
            <w:proofErr w:type="spellEnd"/>
          </w:p>
        </w:tc>
        <w:tc>
          <w:tcPr>
            <w:tcW w:w="2900" w:type="dxa"/>
            <w:tcBorders>
              <w:top w:val="nil"/>
              <w:left w:val="nil"/>
              <w:bottom w:val="nil"/>
              <w:right w:val="nil"/>
            </w:tcBorders>
            <w:shd w:val="clear" w:color="auto" w:fill="auto"/>
            <w:noWrap/>
            <w:vAlign w:val="center"/>
            <w:hideMark/>
          </w:tcPr>
          <w:p w14:paraId="47B837E6"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Short-toed Snake-eagle</w:t>
            </w:r>
          </w:p>
        </w:tc>
      </w:tr>
      <w:tr w:rsidR="00615703" w:rsidRPr="0018540E" w14:paraId="7FC5E0F1" w14:textId="77777777" w:rsidTr="00A128E2">
        <w:trPr>
          <w:trHeight w:val="315"/>
        </w:trPr>
        <w:tc>
          <w:tcPr>
            <w:tcW w:w="2620" w:type="dxa"/>
            <w:tcBorders>
              <w:top w:val="nil"/>
              <w:left w:val="nil"/>
              <w:bottom w:val="nil"/>
              <w:right w:val="nil"/>
            </w:tcBorders>
            <w:shd w:val="clear" w:color="auto" w:fill="auto"/>
            <w:noWrap/>
            <w:vAlign w:val="center"/>
            <w:hideMark/>
          </w:tcPr>
          <w:p w14:paraId="5D706F41"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Circaetus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beaudouini</w:t>
            </w:r>
            <w:proofErr w:type="spellEnd"/>
          </w:p>
        </w:tc>
        <w:tc>
          <w:tcPr>
            <w:tcW w:w="2900" w:type="dxa"/>
            <w:tcBorders>
              <w:top w:val="nil"/>
              <w:left w:val="nil"/>
              <w:bottom w:val="nil"/>
              <w:right w:val="nil"/>
            </w:tcBorders>
            <w:shd w:val="clear" w:color="auto" w:fill="auto"/>
            <w:noWrap/>
            <w:vAlign w:val="center"/>
            <w:hideMark/>
          </w:tcPr>
          <w:p w14:paraId="3D68FD30" w14:textId="77777777" w:rsidR="00615703" w:rsidRPr="0018540E" w:rsidRDefault="00615703" w:rsidP="00771018">
            <w:pPr>
              <w:rPr>
                <w:rFonts w:eastAsia="Times New Roman" w:cs="Arial"/>
                <w:color w:val="000000"/>
                <w:lang w:val="en-US"/>
              </w:rPr>
            </w:pPr>
            <w:proofErr w:type="spellStart"/>
            <w:r w:rsidRPr="0018540E">
              <w:rPr>
                <w:rFonts w:eastAsia="Times New Roman" w:cs="Arial"/>
                <w:color w:val="000000"/>
                <w:lang w:val="en-US"/>
              </w:rPr>
              <w:t>Beaudouin's</w:t>
            </w:r>
            <w:proofErr w:type="spellEnd"/>
            <w:r w:rsidRPr="0018540E">
              <w:rPr>
                <w:rFonts w:eastAsia="Times New Roman" w:cs="Arial"/>
                <w:color w:val="000000"/>
                <w:lang w:val="en-US"/>
              </w:rPr>
              <w:t xml:space="preserve"> Snake-eagle</w:t>
            </w:r>
          </w:p>
        </w:tc>
      </w:tr>
      <w:tr w:rsidR="00615703" w:rsidRPr="0018540E" w14:paraId="537EA4AC" w14:textId="77777777" w:rsidTr="00A128E2">
        <w:trPr>
          <w:trHeight w:val="315"/>
        </w:trPr>
        <w:tc>
          <w:tcPr>
            <w:tcW w:w="2620" w:type="dxa"/>
            <w:tcBorders>
              <w:top w:val="nil"/>
              <w:left w:val="nil"/>
              <w:bottom w:val="nil"/>
              <w:right w:val="nil"/>
            </w:tcBorders>
            <w:shd w:val="clear" w:color="auto" w:fill="auto"/>
            <w:noWrap/>
            <w:vAlign w:val="center"/>
            <w:hideMark/>
          </w:tcPr>
          <w:p w14:paraId="65537AD4"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Circaetus</w:t>
            </w:r>
            <w:proofErr w:type="spellEnd"/>
            <w:r w:rsidRPr="0018540E">
              <w:rPr>
                <w:rFonts w:eastAsia="Times New Roman" w:cs="Arial"/>
                <w:i/>
                <w:iCs/>
                <w:color w:val="000000"/>
                <w:lang w:val="en-US"/>
              </w:rPr>
              <w:t xml:space="preserve"> pectoralis</w:t>
            </w:r>
          </w:p>
        </w:tc>
        <w:tc>
          <w:tcPr>
            <w:tcW w:w="2900" w:type="dxa"/>
            <w:tcBorders>
              <w:top w:val="nil"/>
              <w:left w:val="nil"/>
              <w:bottom w:val="nil"/>
              <w:right w:val="nil"/>
            </w:tcBorders>
            <w:shd w:val="clear" w:color="auto" w:fill="auto"/>
            <w:noWrap/>
            <w:vAlign w:val="center"/>
            <w:hideMark/>
          </w:tcPr>
          <w:p w14:paraId="4E9C0BD4"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Black-chested Snake-eagle</w:t>
            </w:r>
          </w:p>
        </w:tc>
      </w:tr>
      <w:tr w:rsidR="00615703" w:rsidRPr="0018540E" w14:paraId="6E9AEB54" w14:textId="77777777" w:rsidTr="00A128E2">
        <w:trPr>
          <w:trHeight w:val="315"/>
        </w:trPr>
        <w:tc>
          <w:tcPr>
            <w:tcW w:w="2620" w:type="dxa"/>
            <w:tcBorders>
              <w:top w:val="nil"/>
              <w:left w:val="nil"/>
              <w:bottom w:val="nil"/>
              <w:right w:val="nil"/>
            </w:tcBorders>
            <w:shd w:val="clear" w:color="auto" w:fill="auto"/>
            <w:noWrap/>
            <w:vAlign w:val="center"/>
            <w:hideMark/>
          </w:tcPr>
          <w:p w14:paraId="3C804076"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Circaetus</w:t>
            </w:r>
            <w:proofErr w:type="spellEnd"/>
            <w:r w:rsidRPr="0018540E">
              <w:rPr>
                <w:rFonts w:eastAsia="Times New Roman" w:cs="Arial"/>
                <w:i/>
                <w:iCs/>
                <w:color w:val="000000"/>
                <w:lang w:val="en-US"/>
              </w:rPr>
              <w:t xml:space="preserve"> cinereus</w:t>
            </w:r>
          </w:p>
        </w:tc>
        <w:tc>
          <w:tcPr>
            <w:tcW w:w="2900" w:type="dxa"/>
            <w:tcBorders>
              <w:top w:val="nil"/>
              <w:left w:val="nil"/>
              <w:bottom w:val="nil"/>
              <w:right w:val="nil"/>
            </w:tcBorders>
            <w:shd w:val="clear" w:color="auto" w:fill="auto"/>
            <w:noWrap/>
            <w:vAlign w:val="center"/>
            <w:hideMark/>
          </w:tcPr>
          <w:p w14:paraId="1F35D0E0"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Brown Snake-eagle</w:t>
            </w:r>
          </w:p>
        </w:tc>
      </w:tr>
      <w:tr w:rsidR="00615703" w:rsidRPr="0018540E" w14:paraId="7A9F706D" w14:textId="77777777" w:rsidTr="00A128E2">
        <w:trPr>
          <w:trHeight w:val="315"/>
        </w:trPr>
        <w:tc>
          <w:tcPr>
            <w:tcW w:w="2620" w:type="dxa"/>
            <w:tcBorders>
              <w:top w:val="nil"/>
              <w:left w:val="nil"/>
              <w:bottom w:val="nil"/>
              <w:right w:val="nil"/>
            </w:tcBorders>
            <w:shd w:val="clear" w:color="auto" w:fill="auto"/>
            <w:noWrap/>
            <w:vAlign w:val="center"/>
            <w:hideMark/>
          </w:tcPr>
          <w:p w14:paraId="4842DA12"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Sarcogyps</w:t>
            </w:r>
            <w:proofErr w:type="spellEnd"/>
            <w:r w:rsidRPr="0018540E">
              <w:rPr>
                <w:rFonts w:eastAsia="Times New Roman" w:cs="Arial"/>
                <w:i/>
                <w:iCs/>
                <w:color w:val="000000"/>
                <w:lang w:val="en-US"/>
              </w:rPr>
              <w:t xml:space="preserve"> calvus</w:t>
            </w:r>
          </w:p>
        </w:tc>
        <w:tc>
          <w:tcPr>
            <w:tcW w:w="2900" w:type="dxa"/>
            <w:tcBorders>
              <w:top w:val="nil"/>
              <w:left w:val="nil"/>
              <w:bottom w:val="nil"/>
              <w:right w:val="nil"/>
            </w:tcBorders>
            <w:shd w:val="clear" w:color="auto" w:fill="auto"/>
            <w:noWrap/>
            <w:vAlign w:val="center"/>
            <w:hideMark/>
          </w:tcPr>
          <w:p w14:paraId="47B4B563"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Red-headed Vulture</w:t>
            </w:r>
          </w:p>
        </w:tc>
      </w:tr>
      <w:tr w:rsidR="00615703" w:rsidRPr="0018540E" w14:paraId="5CBAAE7B" w14:textId="77777777" w:rsidTr="00A128E2">
        <w:trPr>
          <w:trHeight w:val="315"/>
        </w:trPr>
        <w:tc>
          <w:tcPr>
            <w:tcW w:w="2620" w:type="dxa"/>
            <w:tcBorders>
              <w:top w:val="nil"/>
              <w:left w:val="nil"/>
              <w:bottom w:val="nil"/>
              <w:right w:val="nil"/>
            </w:tcBorders>
            <w:shd w:val="clear" w:color="auto" w:fill="auto"/>
            <w:noWrap/>
            <w:vAlign w:val="center"/>
            <w:hideMark/>
          </w:tcPr>
          <w:p w14:paraId="51A90127"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Trigonoceps</w:t>
            </w:r>
            <w:proofErr w:type="spellEnd"/>
            <w:r w:rsidRPr="0018540E">
              <w:rPr>
                <w:rFonts w:eastAsia="Times New Roman" w:cs="Arial"/>
                <w:i/>
                <w:iCs/>
                <w:color w:val="000000"/>
                <w:lang w:val="en-US"/>
              </w:rPr>
              <w:t xml:space="preserve"> occipitalis</w:t>
            </w:r>
          </w:p>
        </w:tc>
        <w:tc>
          <w:tcPr>
            <w:tcW w:w="2900" w:type="dxa"/>
            <w:tcBorders>
              <w:top w:val="nil"/>
              <w:left w:val="nil"/>
              <w:bottom w:val="nil"/>
              <w:right w:val="nil"/>
            </w:tcBorders>
            <w:shd w:val="clear" w:color="auto" w:fill="auto"/>
            <w:noWrap/>
            <w:vAlign w:val="center"/>
            <w:hideMark/>
          </w:tcPr>
          <w:p w14:paraId="5B9E233C"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White-headed Vulture</w:t>
            </w:r>
          </w:p>
        </w:tc>
      </w:tr>
      <w:tr w:rsidR="00615703" w:rsidRPr="0018540E" w14:paraId="134B82F7" w14:textId="77777777" w:rsidTr="00A128E2">
        <w:trPr>
          <w:trHeight w:val="315"/>
        </w:trPr>
        <w:tc>
          <w:tcPr>
            <w:tcW w:w="2620" w:type="dxa"/>
            <w:tcBorders>
              <w:top w:val="nil"/>
              <w:left w:val="nil"/>
              <w:bottom w:val="nil"/>
              <w:right w:val="nil"/>
            </w:tcBorders>
            <w:shd w:val="clear" w:color="auto" w:fill="auto"/>
            <w:noWrap/>
            <w:vAlign w:val="center"/>
            <w:hideMark/>
          </w:tcPr>
          <w:p w14:paraId="00C47DED"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Necrosyrtes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monachus</w:t>
            </w:r>
            <w:proofErr w:type="spellEnd"/>
          </w:p>
        </w:tc>
        <w:tc>
          <w:tcPr>
            <w:tcW w:w="2900" w:type="dxa"/>
            <w:tcBorders>
              <w:top w:val="nil"/>
              <w:left w:val="nil"/>
              <w:bottom w:val="nil"/>
              <w:right w:val="nil"/>
            </w:tcBorders>
            <w:shd w:val="clear" w:color="auto" w:fill="auto"/>
            <w:noWrap/>
            <w:vAlign w:val="center"/>
            <w:hideMark/>
          </w:tcPr>
          <w:p w14:paraId="0D1FAD64"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Hooded Vulture</w:t>
            </w:r>
          </w:p>
        </w:tc>
      </w:tr>
      <w:tr w:rsidR="00615703" w:rsidRPr="0018540E" w14:paraId="4149E610" w14:textId="77777777" w:rsidTr="00A128E2">
        <w:trPr>
          <w:trHeight w:val="315"/>
        </w:trPr>
        <w:tc>
          <w:tcPr>
            <w:tcW w:w="2620" w:type="dxa"/>
            <w:tcBorders>
              <w:top w:val="nil"/>
              <w:left w:val="nil"/>
              <w:bottom w:val="nil"/>
              <w:right w:val="nil"/>
            </w:tcBorders>
            <w:shd w:val="clear" w:color="auto" w:fill="auto"/>
            <w:noWrap/>
            <w:vAlign w:val="center"/>
            <w:hideMark/>
          </w:tcPr>
          <w:p w14:paraId="52EBEE19"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Gyps </w:t>
            </w:r>
            <w:proofErr w:type="spellStart"/>
            <w:r w:rsidRPr="0018540E">
              <w:rPr>
                <w:rFonts w:eastAsia="Times New Roman" w:cs="Arial"/>
                <w:i/>
                <w:iCs/>
                <w:color w:val="000000"/>
                <w:lang w:val="en-US"/>
              </w:rPr>
              <w:t>himalayensis</w:t>
            </w:r>
            <w:proofErr w:type="spellEnd"/>
          </w:p>
        </w:tc>
        <w:tc>
          <w:tcPr>
            <w:tcW w:w="2900" w:type="dxa"/>
            <w:tcBorders>
              <w:top w:val="nil"/>
              <w:left w:val="nil"/>
              <w:bottom w:val="nil"/>
              <w:right w:val="nil"/>
            </w:tcBorders>
            <w:shd w:val="clear" w:color="auto" w:fill="auto"/>
            <w:noWrap/>
            <w:vAlign w:val="center"/>
            <w:hideMark/>
          </w:tcPr>
          <w:p w14:paraId="401A054B"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Himalayan Griffon</w:t>
            </w:r>
          </w:p>
        </w:tc>
      </w:tr>
      <w:tr w:rsidR="00615703" w:rsidRPr="0018540E" w14:paraId="53057E8E" w14:textId="77777777" w:rsidTr="00A128E2">
        <w:trPr>
          <w:trHeight w:val="315"/>
        </w:trPr>
        <w:tc>
          <w:tcPr>
            <w:tcW w:w="2620" w:type="dxa"/>
            <w:tcBorders>
              <w:top w:val="nil"/>
              <w:left w:val="nil"/>
              <w:bottom w:val="nil"/>
              <w:right w:val="nil"/>
            </w:tcBorders>
            <w:shd w:val="clear" w:color="auto" w:fill="auto"/>
            <w:noWrap/>
            <w:vAlign w:val="center"/>
            <w:hideMark/>
          </w:tcPr>
          <w:p w14:paraId="4B0BC928"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Gyps bengalensis</w:t>
            </w:r>
          </w:p>
        </w:tc>
        <w:tc>
          <w:tcPr>
            <w:tcW w:w="2900" w:type="dxa"/>
            <w:tcBorders>
              <w:top w:val="nil"/>
              <w:left w:val="nil"/>
              <w:bottom w:val="nil"/>
              <w:right w:val="nil"/>
            </w:tcBorders>
            <w:shd w:val="clear" w:color="auto" w:fill="auto"/>
            <w:noWrap/>
            <w:vAlign w:val="center"/>
            <w:hideMark/>
          </w:tcPr>
          <w:p w14:paraId="1E30D91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White-</w:t>
            </w:r>
            <w:proofErr w:type="spellStart"/>
            <w:r w:rsidRPr="0018540E">
              <w:rPr>
                <w:rFonts w:eastAsia="Times New Roman" w:cs="Arial"/>
                <w:color w:val="000000"/>
                <w:lang w:val="en-US"/>
              </w:rPr>
              <w:t>rumped</w:t>
            </w:r>
            <w:proofErr w:type="spellEnd"/>
            <w:r w:rsidRPr="0018540E">
              <w:rPr>
                <w:rFonts w:eastAsia="Times New Roman" w:cs="Arial"/>
                <w:color w:val="000000"/>
                <w:lang w:val="en-US"/>
              </w:rPr>
              <w:t xml:space="preserve"> Vulture</w:t>
            </w:r>
          </w:p>
        </w:tc>
      </w:tr>
      <w:tr w:rsidR="00615703" w:rsidRPr="0018540E" w14:paraId="38DA4E39" w14:textId="77777777" w:rsidTr="00A128E2">
        <w:trPr>
          <w:trHeight w:val="315"/>
        </w:trPr>
        <w:tc>
          <w:tcPr>
            <w:tcW w:w="2620" w:type="dxa"/>
            <w:tcBorders>
              <w:top w:val="nil"/>
              <w:left w:val="nil"/>
              <w:bottom w:val="nil"/>
              <w:right w:val="nil"/>
            </w:tcBorders>
            <w:shd w:val="clear" w:color="auto" w:fill="auto"/>
            <w:noWrap/>
            <w:vAlign w:val="center"/>
            <w:hideMark/>
          </w:tcPr>
          <w:p w14:paraId="14D4EBB3"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Gyps africanus</w:t>
            </w:r>
          </w:p>
        </w:tc>
        <w:tc>
          <w:tcPr>
            <w:tcW w:w="2900" w:type="dxa"/>
            <w:tcBorders>
              <w:top w:val="nil"/>
              <w:left w:val="nil"/>
              <w:bottom w:val="nil"/>
              <w:right w:val="nil"/>
            </w:tcBorders>
            <w:shd w:val="clear" w:color="auto" w:fill="auto"/>
            <w:noWrap/>
            <w:vAlign w:val="center"/>
            <w:hideMark/>
          </w:tcPr>
          <w:p w14:paraId="4762EAE6"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White-backed Vulture</w:t>
            </w:r>
          </w:p>
        </w:tc>
      </w:tr>
      <w:tr w:rsidR="00615703" w:rsidRPr="0018540E" w14:paraId="18452696" w14:textId="77777777" w:rsidTr="00A128E2">
        <w:trPr>
          <w:trHeight w:val="315"/>
        </w:trPr>
        <w:tc>
          <w:tcPr>
            <w:tcW w:w="2620" w:type="dxa"/>
            <w:tcBorders>
              <w:top w:val="nil"/>
              <w:left w:val="nil"/>
              <w:bottom w:val="nil"/>
              <w:right w:val="nil"/>
            </w:tcBorders>
            <w:shd w:val="clear" w:color="auto" w:fill="auto"/>
            <w:noWrap/>
            <w:vAlign w:val="center"/>
            <w:hideMark/>
          </w:tcPr>
          <w:p w14:paraId="29F7C44A"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Gyps indicus</w:t>
            </w:r>
          </w:p>
        </w:tc>
        <w:tc>
          <w:tcPr>
            <w:tcW w:w="2900" w:type="dxa"/>
            <w:tcBorders>
              <w:top w:val="nil"/>
              <w:left w:val="nil"/>
              <w:bottom w:val="nil"/>
              <w:right w:val="nil"/>
            </w:tcBorders>
            <w:shd w:val="clear" w:color="auto" w:fill="auto"/>
            <w:noWrap/>
            <w:vAlign w:val="center"/>
            <w:hideMark/>
          </w:tcPr>
          <w:p w14:paraId="21320DB9"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Indian Vulture</w:t>
            </w:r>
          </w:p>
        </w:tc>
      </w:tr>
      <w:tr w:rsidR="00615703" w:rsidRPr="0018540E" w14:paraId="3FC87274" w14:textId="77777777" w:rsidTr="00A128E2">
        <w:trPr>
          <w:trHeight w:val="315"/>
        </w:trPr>
        <w:tc>
          <w:tcPr>
            <w:tcW w:w="2620" w:type="dxa"/>
            <w:tcBorders>
              <w:top w:val="nil"/>
              <w:left w:val="nil"/>
              <w:bottom w:val="nil"/>
              <w:right w:val="nil"/>
            </w:tcBorders>
            <w:shd w:val="clear" w:color="auto" w:fill="auto"/>
            <w:noWrap/>
            <w:vAlign w:val="center"/>
            <w:hideMark/>
          </w:tcPr>
          <w:p w14:paraId="2FE5FAB2"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Gyps </w:t>
            </w:r>
            <w:proofErr w:type="spellStart"/>
            <w:r w:rsidRPr="0018540E">
              <w:rPr>
                <w:rFonts w:eastAsia="Times New Roman" w:cs="Arial"/>
                <w:i/>
                <w:iCs/>
                <w:color w:val="000000"/>
                <w:lang w:val="en-US"/>
              </w:rPr>
              <w:t>tenuirostris</w:t>
            </w:r>
            <w:proofErr w:type="spellEnd"/>
          </w:p>
        </w:tc>
        <w:tc>
          <w:tcPr>
            <w:tcW w:w="2900" w:type="dxa"/>
            <w:tcBorders>
              <w:top w:val="nil"/>
              <w:left w:val="nil"/>
              <w:bottom w:val="nil"/>
              <w:right w:val="nil"/>
            </w:tcBorders>
            <w:shd w:val="clear" w:color="auto" w:fill="auto"/>
            <w:noWrap/>
            <w:vAlign w:val="center"/>
            <w:hideMark/>
          </w:tcPr>
          <w:p w14:paraId="24CF4CF7"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Slender-billed Vulture</w:t>
            </w:r>
          </w:p>
        </w:tc>
      </w:tr>
      <w:tr w:rsidR="00615703" w:rsidRPr="0018540E" w14:paraId="0615E831" w14:textId="77777777" w:rsidTr="00A128E2">
        <w:trPr>
          <w:trHeight w:val="315"/>
        </w:trPr>
        <w:tc>
          <w:tcPr>
            <w:tcW w:w="2620" w:type="dxa"/>
            <w:tcBorders>
              <w:top w:val="nil"/>
              <w:left w:val="nil"/>
              <w:bottom w:val="nil"/>
              <w:right w:val="nil"/>
            </w:tcBorders>
            <w:shd w:val="clear" w:color="auto" w:fill="auto"/>
            <w:noWrap/>
            <w:vAlign w:val="center"/>
            <w:hideMark/>
          </w:tcPr>
          <w:p w14:paraId="07DB9400"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Gyps </w:t>
            </w:r>
            <w:proofErr w:type="spellStart"/>
            <w:r w:rsidRPr="0018540E">
              <w:rPr>
                <w:rFonts w:eastAsia="Times New Roman" w:cs="Arial"/>
                <w:i/>
                <w:iCs/>
                <w:color w:val="000000"/>
                <w:lang w:val="en-US"/>
              </w:rPr>
              <w:t>coprotheres</w:t>
            </w:r>
            <w:proofErr w:type="spellEnd"/>
          </w:p>
        </w:tc>
        <w:tc>
          <w:tcPr>
            <w:tcW w:w="2900" w:type="dxa"/>
            <w:tcBorders>
              <w:top w:val="nil"/>
              <w:left w:val="nil"/>
              <w:bottom w:val="nil"/>
              <w:right w:val="nil"/>
            </w:tcBorders>
            <w:shd w:val="clear" w:color="auto" w:fill="auto"/>
            <w:noWrap/>
            <w:vAlign w:val="center"/>
            <w:hideMark/>
          </w:tcPr>
          <w:p w14:paraId="0DC97EE6"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Cape Vulture</w:t>
            </w:r>
          </w:p>
        </w:tc>
      </w:tr>
      <w:tr w:rsidR="00615703" w:rsidRPr="0018540E" w14:paraId="1D5438D5" w14:textId="77777777" w:rsidTr="00A128E2">
        <w:trPr>
          <w:trHeight w:val="315"/>
        </w:trPr>
        <w:tc>
          <w:tcPr>
            <w:tcW w:w="2620" w:type="dxa"/>
            <w:tcBorders>
              <w:top w:val="nil"/>
              <w:left w:val="nil"/>
              <w:bottom w:val="nil"/>
              <w:right w:val="nil"/>
            </w:tcBorders>
            <w:shd w:val="clear" w:color="auto" w:fill="auto"/>
            <w:noWrap/>
            <w:vAlign w:val="center"/>
            <w:hideMark/>
          </w:tcPr>
          <w:p w14:paraId="117960D7"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Gyps </w:t>
            </w:r>
            <w:proofErr w:type="spellStart"/>
            <w:r w:rsidRPr="0018540E">
              <w:rPr>
                <w:rFonts w:eastAsia="Times New Roman" w:cs="Arial"/>
                <w:i/>
                <w:iCs/>
                <w:color w:val="000000"/>
                <w:lang w:val="en-US"/>
              </w:rPr>
              <w:t>rueppelli</w:t>
            </w:r>
            <w:proofErr w:type="spellEnd"/>
          </w:p>
        </w:tc>
        <w:tc>
          <w:tcPr>
            <w:tcW w:w="2900" w:type="dxa"/>
            <w:tcBorders>
              <w:top w:val="nil"/>
              <w:left w:val="nil"/>
              <w:bottom w:val="nil"/>
              <w:right w:val="nil"/>
            </w:tcBorders>
            <w:shd w:val="clear" w:color="auto" w:fill="auto"/>
            <w:noWrap/>
            <w:vAlign w:val="center"/>
            <w:hideMark/>
          </w:tcPr>
          <w:p w14:paraId="7884E50E" w14:textId="77777777" w:rsidR="00615703" w:rsidRPr="0018540E" w:rsidRDefault="00615703" w:rsidP="00771018">
            <w:pPr>
              <w:rPr>
                <w:rFonts w:eastAsia="Times New Roman" w:cs="Arial"/>
                <w:color w:val="000000"/>
                <w:lang w:val="en-US"/>
              </w:rPr>
            </w:pPr>
            <w:proofErr w:type="spellStart"/>
            <w:r w:rsidRPr="0018540E">
              <w:rPr>
                <w:rFonts w:eastAsia="Times New Roman" w:cs="Arial"/>
                <w:color w:val="000000"/>
                <w:lang w:val="en-US"/>
              </w:rPr>
              <w:t>Rüppell's</w:t>
            </w:r>
            <w:proofErr w:type="spellEnd"/>
            <w:r w:rsidRPr="0018540E">
              <w:rPr>
                <w:rFonts w:eastAsia="Times New Roman" w:cs="Arial"/>
                <w:color w:val="000000"/>
                <w:lang w:val="en-US"/>
              </w:rPr>
              <w:t xml:space="preserve"> Vulture</w:t>
            </w:r>
          </w:p>
        </w:tc>
      </w:tr>
      <w:tr w:rsidR="00615703" w:rsidRPr="0018540E" w14:paraId="51F25395" w14:textId="77777777" w:rsidTr="00A128E2">
        <w:trPr>
          <w:trHeight w:val="315"/>
        </w:trPr>
        <w:tc>
          <w:tcPr>
            <w:tcW w:w="2620" w:type="dxa"/>
            <w:tcBorders>
              <w:top w:val="nil"/>
              <w:left w:val="nil"/>
              <w:bottom w:val="nil"/>
              <w:right w:val="nil"/>
            </w:tcBorders>
            <w:shd w:val="clear" w:color="auto" w:fill="auto"/>
            <w:noWrap/>
            <w:vAlign w:val="center"/>
            <w:hideMark/>
          </w:tcPr>
          <w:p w14:paraId="431508D6"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Gyps fulvus</w:t>
            </w:r>
          </w:p>
        </w:tc>
        <w:tc>
          <w:tcPr>
            <w:tcW w:w="2900" w:type="dxa"/>
            <w:tcBorders>
              <w:top w:val="nil"/>
              <w:left w:val="nil"/>
              <w:bottom w:val="nil"/>
              <w:right w:val="nil"/>
            </w:tcBorders>
            <w:shd w:val="clear" w:color="auto" w:fill="auto"/>
            <w:noWrap/>
            <w:vAlign w:val="center"/>
            <w:hideMark/>
          </w:tcPr>
          <w:p w14:paraId="1900E232"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Griffon Vulture</w:t>
            </w:r>
          </w:p>
        </w:tc>
      </w:tr>
      <w:tr w:rsidR="00615703" w:rsidRPr="0018540E" w14:paraId="20C60B4C" w14:textId="77777777" w:rsidTr="00A128E2">
        <w:trPr>
          <w:trHeight w:val="315"/>
        </w:trPr>
        <w:tc>
          <w:tcPr>
            <w:tcW w:w="2620" w:type="dxa"/>
            <w:tcBorders>
              <w:top w:val="nil"/>
              <w:left w:val="nil"/>
              <w:bottom w:val="nil"/>
              <w:right w:val="nil"/>
            </w:tcBorders>
            <w:shd w:val="clear" w:color="auto" w:fill="auto"/>
            <w:noWrap/>
            <w:vAlign w:val="center"/>
            <w:hideMark/>
          </w:tcPr>
          <w:p w14:paraId="587D568A"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Aegypius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monachus</w:t>
            </w:r>
            <w:proofErr w:type="spellEnd"/>
          </w:p>
        </w:tc>
        <w:tc>
          <w:tcPr>
            <w:tcW w:w="2900" w:type="dxa"/>
            <w:tcBorders>
              <w:top w:val="nil"/>
              <w:left w:val="nil"/>
              <w:bottom w:val="nil"/>
              <w:right w:val="nil"/>
            </w:tcBorders>
            <w:shd w:val="clear" w:color="auto" w:fill="auto"/>
            <w:noWrap/>
            <w:vAlign w:val="center"/>
            <w:hideMark/>
          </w:tcPr>
          <w:p w14:paraId="5B6DDD0C"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Cinereous Vulture</w:t>
            </w:r>
          </w:p>
        </w:tc>
      </w:tr>
      <w:tr w:rsidR="00615703" w:rsidRPr="0018540E" w14:paraId="7CBD3BA1" w14:textId="77777777" w:rsidTr="00A128E2">
        <w:trPr>
          <w:trHeight w:val="315"/>
        </w:trPr>
        <w:tc>
          <w:tcPr>
            <w:tcW w:w="2620" w:type="dxa"/>
            <w:tcBorders>
              <w:top w:val="nil"/>
              <w:left w:val="nil"/>
              <w:bottom w:val="nil"/>
              <w:right w:val="nil"/>
            </w:tcBorders>
            <w:shd w:val="clear" w:color="auto" w:fill="auto"/>
            <w:noWrap/>
            <w:vAlign w:val="center"/>
            <w:hideMark/>
          </w:tcPr>
          <w:p w14:paraId="68AC38B3"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Torgos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tracheliotos</w:t>
            </w:r>
            <w:proofErr w:type="spellEnd"/>
          </w:p>
        </w:tc>
        <w:tc>
          <w:tcPr>
            <w:tcW w:w="2900" w:type="dxa"/>
            <w:tcBorders>
              <w:top w:val="nil"/>
              <w:left w:val="nil"/>
              <w:bottom w:val="nil"/>
              <w:right w:val="nil"/>
            </w:tcBorders>
            <w:shd w:val="clear" w:color="auto" w:fill="auto"/>
            <w:noWrap/>
            <w:vAlign w:val="center"/>
            <w:hideMark/>
          </w:tcPr>
          <w:p w14:paraId="32081FEB"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Lappet-faced Vulture</w:t>
            </w:r>
          </w:p>
        </w:tc>
      </w:tr>
      <w:tr w:rsidR="00615703" w:rsidRPr="0018540E" w14:paraId="666B0DE4" w14:textId="77777777" w:rsidTr="00A128E2">
        <w:trPr>
          <w:trHeight w:val="315"/>
        </w:trPr>
        <w:tc>
          <w:tcPr>
            <w:tcW w:w="2620" w:type="dxa"/>
            <w:tcBorders>
              <w:top w:val="nil"/>
              <w:left w:val="nil"/>
              <w:bottom w:val="nil"/>
              <w:right w:val="nil"/>
            </w:tcBorders>
            <w:shd w:val="clear" w:color="auto" w:fill="auto"/>
            <w:noWrap/>
            <w:vAlign w:val="center"/>
            <w:hideMark/>
          </w:tcPr>
          <w:p w14:paraId="02A597B6"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Nisaetus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nipalensis</w:t>
            </w:r>
            <w:proofErr w:type="spellEnd"/>
          </w:p>
        </w:tc>
        <w:tc>
          <w:tcPr>
            <w:tcW w:w="2900" w:type="dxa"/>
            <w:tcBorders>
              <w:top w:val="nil"/>
              <w:left w:val="nil"/>
              <w:bottom w:val="nil"/>
              <w:right w:val="nil"/>
            </w:tcBorders>
            <w:shd w:val="clear" w:color="auto" w:fill="auto"/>
            <w:noWrap/>
            <w:vAlign w:val="center"/>
            <w:hideMark/>
          </w:tcPr>
          <w:p w14:paraId="25B9DD49"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Mountain Hawk-eagle</w:t>
            </w:r>
          </w:p>
        </w:tc>
      </w:tr>
      <w:tr w:rsidR="00615703" w:rsidRPr="0018540E" w14:paraId="0FE69A08" w14:textId="77777777" w:rsidTr="00A128E2">
        <w:trPr>
          <w:trHeight w:val="315"/>
        </w:trPr>
        <w:tc>
          <w:tcPr>
            <w:tcW w:w="2620" w:type="dxa"/>
            <w:tcBorders>
              <w:top w:val="nil"/>
              <w:left w:val="nil"/>
              <w:bottom w:val="nil"/>
              <w:right w:val="nil"/>
            </w:tcBorders>
            <w:shd w:val="clear" w:color="auto" w:fill="auto"/>
            <w:noWrap/>
            <w:vAlign w:val="center"/>
            <w:hideMark/>
          </w:tcPr>
          <w:p w14:paraId="3400C28A"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Clanga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pomarina</w:t>
            </w:r>
            <w:proofErr w:type="spellEnd"/>
          </w:p>
        </w:tc>
        <w:tc>
          <w:tcPr>
            <w:tcW w:w="2900" w:type="dxa"/>
            <w:tcBorders>
              <w:top w:val="nil"/>
              <w:left w:val="nil"/>
              <w:bottom w:val="nil"/>
              <w:right w:val="nil"/>
            </w:tcBorders>
            <w:shd w:val="clear" w:color="auto" w:fill="auto"/>
            <w:noWrap/>
            <w:vAlign w:val="center"/>
            <w:hideMark/>
          </w:tcPr>
          <w:p w14:paraId="1C33F264"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Lesser Spotted Eagle</w:t>
            </w:r>
          </w:p>
        </w:tc>
      </w:tr>
      <w:tr w:rsidR="00615703" w:rsidRPr="0018540E" w14:paraId="44861D3B" w14:textId="77777777" w:rsidTr="00A128E2">
        <w:trPr>
          <w:trHeight w:val="315"/>
        </w:trPr>
        <w:tc>
          <w:tcPr>
            <w:tcW w:w="2620" w:type="dxa"/>
            <w:tcBorders>
              <w:top w:val="nil"/>
              <w:left w:val="nil"/>
              <w:bottom w:val="nil"/>
              <w:right w:val="nil"/>
            </w:tcBorders>
            <w:shd w:val="clear" w:color="auto" w:fill="auto"/>
            <w:noWrap/>
            <w:vAlign w:val="center"/>
            <w:hideMark/>
          </w:tcPr>
          <w:p w14:paraId="1CAFE51F"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Clanga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clanga</w:t>
            </w:r>
            <w:proofErr w:type="spellEnd"/>
          </w:p>
        </w:tc>
        <w:tc>
          <w:tcPr>
            <w:tcW w:w="2900" w:type="dxa"/>
            <w:tcBorders>
              <w:top w:val="nil"/>
              <w:left w:val="nil"/>
              <w:bottom w:val="nil"/>
              <w:right w:val="nil"/>
            </w:tcBorders>
            <w:shd w:val="clear" w:color="auto" w:fill="auto"/>
            <w:noWrap/>
            <w:vAlign w:val="center"/>
            <w:hideMark/>
          </w:tcPr>
          <w:p w14:paraId="22F5A34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Greater Spotted Eagle</w:t>
            </w:r>
          </w:p>
        </w:tc>
      </w:tr>
      <w:tr w:rsidR="00615703" w:rsidRPr="0018540E" w14:paraId="1793ADD4" w14:textId="77777777" w:rsidTr="00A128E2">
        <w:trPr>
          <w:trHeight w:val="315"/>
        </w:trPr>
        <w:tc>
          <w:tcPr>
            <w:tcW w:w="2620" w:type="dxa"/>
            <w:tcBorders>
              <w:top w:val="nil"/>
              <w:left w:val="nil"/>
              <w:bottom w:val="nil"/>
              <w:right w:val="nil"/>
            </w:tcBorders>
            <w:shd w:val="clear" w:color="auto" w:fill="auto"/>
            <w:noWrap/>
            <w:vAlign w:val="center"/>
            <w:hideMark/>
          </w:tcPr>
          <w:p w14:paraId="681C47FB"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Aquila </w:t>
            </w:r>
            <w:proofErr w:type="spellStart"/>
            <w:r w:rsidRPr="0018540E">
              <w:rPr>
                <w:rFonts w:eastAsia="Times New Roman" w:cs="Arial"/>
                <w:i/>
                <w:iCs/>
                <w:color w:val="000000"/>
                <w:lang w:val="en-US"/>
              </w:rPr>
              <w:t>rapax</w:t>
            </w:r>
            <w:proofErr w:type="spellEnd"/>
          </w:p>
        </w:tc>
        <w:tc>
          <w:tcPr>
            <w:tcW w:w="2900" w:type="dxa"/>
            <w:tcBorders>
              <w:top w:val="nil"/>
              <w:left w:val="nil"/>
              <w:bottom w:val="nil"/>
              <w:right w:val="nil"/>
            </w:tcBorders>
            <w:shd w:val="clear" w:color="auto" w:fill="auto"/>
            <w:noWrap/>
            <w:vAlign w:val="center"/>
            <w:hideMark/>
          </w:tcPr>
          <w:p w14:paraId="20026970"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Tawny Eagle</w:t>
            </w:r>
          </w:p>
        </w:tc>
      </w:tr>
      <w:tr w:rsidR="00615703" w:rsidRPr="0018540E" w14:paraId="1CF723B1" w14:textId="77777777" w:rsidTr="00A128E2">
        <w:trPr>
          <w:trHeight w:val="315"/>
        </w:trPr>
        <w:tc>
          <w:tcPr>
            <w:tcW w:w="2620" w:type="dxa"/>
            <w:tcBorders>
              <w:top w:val="nil"/>
              <w:left w:val="nil"/>
              <w:bottom w:val="nil"/>
              <w:right w:val="nil"/>
            </w:tcBorders>
            <w:shd w:val="clear" w:color="auto" w:fill="auto"/>
            <w:noWrap/>
            <w:vAlign w:val="center"/>
            <w:hideMark/>
          </w:tcPr>
          <w:p w14:paraId="17806414"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Aquila </w:t>
            </w:r>
            <w:proofErr w:type="spellStart"/>
            <w:r w:rsidRPr="0018540E">
              <w:rPr>
                <w:rFonts w:eastAsia="Times New Roman" w:cs="Arial"/>
                <w:i/>
                <w:iCs/>
                <w:color w:val="000000"/>
                <w:lang w:val="en-US"/>
              </w:rPr>
              <w:t>nipalensis</w:t>
            </w:r>
            <w:proofErr w:type="spellEnd"/>
          </w:p>
        </w:tc>
        <w:tc>
          <w:tcPr>
            <w:tcW w:w="2900" w:type="dxa"/>
            <w:tcBorders>
              <w:top w:val="nil"/>
              <w:left w:val="nil"/>
              <w:bottom w:val="nil"/>
              <w:right w:val="nil"/>
            </w:tcBorders>
            <w:shd w:val="clear" w:color="auto" w:fill="auto"/>
            <w:noWrap/>
            <w:vAlign w:val="center"/>
            <w:hideMark/>
          </w:tcPr>
          <w:p w14:paraId="338C0060"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Steppe Eagle</w:t>
            </w:r>
          </w:p>
        </w:tc>
      </w:tr>
      <w:tr w:rsidR="00615703" w:rsidRPr="0018540E" w14:paraId="5FB4BF73" w14:textId="77777777" w:rsidTr="00A128E2">
        <w:trPr>
          <w:trHeight w:val="315"/>
        </w:trPr>
        <w:tc>
          <w:tcPr>
            <w:tcW w:w="2620" w:type="dxa"/>
            <w:tcBorders>
              <w:top w:val="nil"/>
              <w:left w:val="nil"/>
              <w:bottom w:val="nil"/>
              <w:right w:val="nil"/>
            </w:tcBorders>
            <w:shd w:val="clear" w:color="auto" w:fill="auto"/>
            <w:noWrap/>
            <w:vAlign w:val="center"/>
            <w:hideMark/>
          </w:tcPr>
          <w:p w14:paraId="5020F559"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Aquila </w:t>
            </w:r>
            <w:proofErr w:type="spellStart"/>
            <w:r w:rsidRPr="0018540E">
              <w:rPr>
                <w:rFonts w:eastAsia="Times New Roman" w:cs="Arial"/>
                <w:i/>
                <w:iCs/>
                <w:color w:val="000000"/>
                <w:lang w:val="en-US"/>
              </w:rPr>
              <w:t>adalberti</w:t>
            </w:r>
            <w:proofErr w:type="spellEnd"/>
          </w:p>
        </w:tc>
        <w:tc>
          <w:tcPr>
            <w:tcW w:w="2900" w:type="dxa"/>
            <w:tcBorders>
              <w:top w:val="nil"/>
              <w:left w:val="nil"/>
              <w:bottom w:val="nil"/>
              <w:right w:val="nil"/>
            </w:tcBorders>
            <w:shd w:val="clear" w:color="auto" w:fill="auto"/>
            <w:noWrap/>
            <w:vAlign w:val="center"/>
            <w:hideMark/>
          </w:tcPr>
          <w:p w14:paraId="1B712C14"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Spanish Imperial Eagle</w:t>
            </w:r>
          </w:p>
        </w:tc>
      </w:tr>
      <w:tr w:rsidR="00615703" w:rsidRPr="0018540E" w14:paraId="2B4CF288" w14:textId="77777777" w:rsidTr="00A128E2">
        <w:trPr>
          <w:trHeight w:val="315"/>
        </w:trPr>
        <w:tc>
          <w:tcPr>
            <w:tcW w:w="2620" w:type="dxa"/>
            <w:tcBorders>
              <w:top w:val="nil"/>
              <w:left w:val="nil"/>
              <w:bottom w:val="nil"/>
              <w:right w:val="nil"/>
            </w:tcBorders>
            <w:shd w:val="clear" w:color="auto" w:fill="auto"/>
            <w:noWrap/>
            <w:vAlign w:val="center"/>
            <w:hideMark/>
          </w:tcPr>
          <w:p w14:paraId="342183DB"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lastRenderedPageBreak/>
              <w:t xml:space="preserve">Aquila </w:t>
            </w:r>
            <w:proofErr w:type="spellStart"/>
            <w:r w:rsidRPr="0018540E">
              <w:rPr>
                <w:rFonts w:eastAsia="Times New Roman" w:cs="Arial"/>
                <w:i/>
                <w:iCs/>
                <w:color w:val="000000"/>
                <w:lang w:val="en-US"/>
              </w:rPr>
              <w:t>heliaca</w:t>
            </w:r>
            <w:proofErr w:type="spellEnd"/>
          </w:p>
        </w:tc>
        <w:tc>
          <w:tcPr>
            <w:tcW w:w="2900" w:type="dxa"/>
            <w:tcBorders>
              <w:top w:val="nil"/>
              <w:left w:val="nil"/>
              <w:bottom w:val="nil"/>
              <w:right w:val="nil"/>
            </w:tcBorders>
            <w:shd w:val="clear" w:color="auto" w:fill="auto"/>
            <w:noWrap/>
            <w:vAlign w:val="center"/>
            <w:hideMark/>
          </w:tcPr>
          <w:p w14:paraId="04CC43AD"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Eastern Imperial Eagle</w:t>
            </w:r>
          </w:p>
        </w:tc>
      </w:tr>
      <w:tr w:rsidR="00615703" w:rsidRPr="0018540E" w14:paraId="3A3BDB3F" w14:textId="77777777" w:rsidTr="00A128E2">
        <w:trPr>
          <w:trHeight w:val="315"/>
        </w:trPr>
        <w:tc>
          <w:tcPr>
            <w:tcW w:w="2620" w:type="dxa"/>
            <w:tcBorders>
              <w:top w:val="nil"/>
              <w:left w:val="nil"/>
              <w:bottom w:val="nil"/>
              <w:right w:val="nil"/>
            </w:tcBorders>
            <w:shd w:val="clear" w:color="auto" w:fill="auto"/>
            <w:noWrap/>
            <w:vAlign w:val="center"/>
            <w:hideMark/>
          </w:tcPr>
          <w:p w14:paraId="4201051A"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Aquila </w:t>
            </w:r>
            <w:proofErr w:type="spellStart"/>
            <w:r w:rsidRPr="0018540E">
              <w:rPr>
                <w:rFonts w:eastAsia="Times New Roman" w:cs="Arial"/>
                <w:i/>
                <w:iCs/>
                <w:color w:val="000000"/>
                <w:lang w:val="en-US"/>
              </w:rPr>
              <w:t>chrysaetos</w:t>
            </w:r>
            <w:proofErr w:type="spellEnd"/>
          </w:p>
        </w:tc>
        <w:tc>
          <w:tcPr>
            <w:tcW w:w="2900" w:type="dxa"/>
            <w:tcBorders>
              <w:top w:val="nil"/>
              <w:left w:val="nil"/>
              <w:bottom w:val="nil"/>
              <w:right w:val="nil"/>
            </w:tcBorders>
            <w:shd w:val="clear" w:color="auto" w:fill="auto"/>
            <w:noWrap/>
            <w:vAlign w:val="center"/>
            <w:hideMark/>
          </w:tcPr>
          <w:p w14:paraId="3C2D8B0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Golden Eagle</w:t>
            </w:r>
          </w:p>
        </w:tc>
      </w:tr>
      <w:tr w:rsidR="00615703" w:rsidRPr="0018540E" w14:paraId="4C399577" w14:textId="77777777" w:rsidTr="00A128E2">
        <w:trPr>
          <w:trHeight w:val="315"/>
        </w:trPr>
        <w:tc>
          <w:tcPr>
            <w:tcW w:w="2620" w:type="dxa"/>
            <w:tcBorders>
              <w:top w:val="nil"/>
              <w:left w:val="nil"/>
              <w:bottom w:val="nil"/>
              <w:right w:val="nil"/>
            </w:tcBorders>
            <w:shd w:val="clear" w:color="auto" w:fill="auto"/>
            <w:noWrap/>
            <w:vAlign w:val="center"/>
            <w:hideMark/>
          </w:tcPr>
          <w:p w14:paraId="2556C6D9"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Hieraaetus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wahlbergi</w:t>
            </w:r>
            <w:proofErr w:type="spellEnd"/>
          </w:p>
        </w:tc>
        <w:tc>
          <w:tcPr>
            <w:tcW w:w="2900" w:type="dxa"/>
            <w:tcBorders>
              <w:top w:val="nil"/>
              <w:left w:val="nil"/>
              <w:bottom w:val="nil"/>
              <w:right w:val="nil"/>
            </w:tcBorders>
            <w:shd w:val="clear" w:color="auto" w:fill="auto"/>
            <w:noWrap/>
            <w:vAlign w:val="center"/>
            <w:hideMark/>
          </w:tcPr>
          <w:p w14:paraId="0D1726D6"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Wahlberg's Eagle</w:t>
            </w:r>
          </w:p>
        </w:tc>
      </w:tr>
      <w:tr w:rsidR="00615703" w:rsidRPr="0018540E" w14:paraId="286A41C7" w14:textId="77777777" w:rsidTr="00A128E2">
        <w:trPr>
          <w:trHeight w:val="315"/>
        </w:trPr>
        <w:tc>
          <w:tcPr>
            <w:tcW w:w="2620" w:type="dxa"/>
            <w:tcBorders>
              <w:top w:val="nil"/>
              <w:left w:val="nil"/>
              <w:bottom w:val="nil"/>
              <w:right w:val="nil"/>
            </w:tcBorders>
            <w:shd w:val="clear" w:color="auto" w:fill="auto"/>
            <w:noWrap/>
            <w:vAlign w:val="center"/>
            <w:hideMark/>
          </w:tcPr>
          <w:p w14:paraId="5827D922"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Hieraaetus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pennatus</w:t>
            </w:r>
            <w:proofErr w:type="spellEnd"/>
          </w:p>
        </w:tc>
        <w:tc>
          <w:tcPr>
            <w:tcW w:w="2900" w:type="dxa"/>
            <w:tcBorders>
              <w:top w:val="nil"/>
              <w:left w:val="nil"/>
              <w:bottom w:val="nil"/>
              <w:right w:val="nil"/>
            </w:tcBorders>
            <w:shd w:val="clear" w:color="auto" w:fill="auto"/>
            <w:noWrap/>
            <w:vAlign w:val="center"/>
            <w:hideMark/>
          </w:tcPr>
          <w:p w14:paraId="0BC1E491"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Booted Eagle</w:t>
            </w:r>
          </w:p>
        </w:tc>
      </w:tr>
      <w:tr w:rsidR="00615703" w:rsidRPr="0018540E" w14:paraId="6D966D58" w14:textId="77777777" w:rsidTr="00A128E2">
        <w:trPr>
          <w:trHeight w:val="315"/>
        </w:trPr>
        <w:tc>
          <w:tcPr>
            <w:tcW w:w="2620" w:type="dxa"/>
            <w:tcBorders>
              <w:top w:val="nil"/>
              <w:left w:val="nil"/>
              <w:bottom w:val="nil"/>
              <w:right w:val="nil"/>
            </w:tcBorders>
            <w:shd w:val="clear" w:color="auto" w:fill="auto"/>
            <w:noWrap/>
            <w:vAlign w:val="center"/>
            <w:hideMark/>
          </w:tcPr>
          <w:p w14:paraId="0F6A447D"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Hieraaetus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ayresii</w:t>
            </w:r>
            <w:proofErr w:type="spellEnd"/>
          </w:p>
        </w:tc>
        <w:tc>
          <w:tcPr>
            <w:tcW w:w="2900" w:type="dxa"/>
            <w:tcBorders>
              <w:top w:val="nil"/>
              <w:left w:val="nil"/>
              <w:bottom w:val="nil"/>
              <w:right w:val="nil"/>
            </w:tcBorders>
            <w:shd w:val="clear" w:color="auto" w:fill="auto"/>
            <w:noWrap/>
            <w:vAlign w:val="center"/>
            <w:hideMark/>
          </w:tcPr>
          <w:p w14:paraId="7AD2370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Ayres's Hawk-eagle</w:t>
            </w:r>
          </w:p>
        </w:tc>
      </w:tr>
      <w:tr w:rsidR="00615703" w:rsidRPr="0018540E" w14:paraId="6D17B70A" w14:textId="77777777" w:rsidTr="00A128E2">
        <w:trPr>
          <w:trHeight w:val="315"/>
        </w:trPr>
        <w:tc>
          <w:tcPr>
            <w:tcW w:w="2620" w:type="dxa"/>
            <w:tcBorders>
              <w:top w:val="nil"/>
              <w:left w:val="nil"/>
              <w:bottom w:val="nil"/>
              <w:right w:val="nil"/>
            </w:tcBorders>
            <w:shd w:val="clear" w:color="auto" w:fill="auto"/>
            <w:noWrap/>
            <w:vAlign w:val="center"/>
            <w:hideMark/>
          </w:tcPr>
          <w:p w14:paraId="3EEDCCC5"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aeruginosus</w:t>
            </w:r>
            <w:proofErr w:type="spellEnd"/>
          </w:p>
        </w:tc>
        <w:tc>
          <w:tcPr>
            <w:tcW w:w="2900" w:type="dxa"/>
            <w:tcBorders>
              <w:top w:val="nil"/>
              <w:left w:val="nil"/>
              <w:bottom w:val="nil"/>
              <w:right w:val="nil"/>
            </w:tcBorders>
            <w:shd w:val="clear" w:color="auto" w:fill="auto"/>
            <w:noWrap/>
            <w:vAlign w:val="center"/>
            <w:hideMark/>
          </w:tcPr>
          <w:p w14:paraId="43D56886"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Western Marsh-harrier</w:t>
            </w:r>
          </w:p>
        </w:tc>
      </w:tr>
      <w:tr w:rsidR="00615703" w:rsidRPr="0018540E" w14:paraId="40F3C57D" w14:textId="77777777" w:rsidTr="00A128E2">
        <w:trPr>
          <w:trHeight w:val="315"/>
        </w:trPr>
        <w:tc>
          <w:tcPr>
            <w:tcW w:w="2620" w:type="dxa"/>
            <w:tcBorders>
              <w:top w:val="nil"/>
              <w:left w:val="nil"/>
              <w:bottom w:val="nil"/>
              <w:right w:val="nil"/>
            </w:tcBorders>
            <w:shd w:val="clear" w:color="auto" w:fill="auto"/>
            <w:noWrap/>
            <w:vAlign w:val="center"/>
            <w:hideMark/>
          </w:tcPr>
          <w:p w14:paraId="41D5FD15"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spilonotus</w:t>
            </w:r>
            <w:proofErr w:type="spellEnd"/>
          </w:p>
        </w:tc>
        <w:tc>
          <w:tcPr>
            <w:tcW w:w="2900" w:type="dxa"/>
            <w:tcBorders>
              <w:top w:val="nil"/>
              <w:left w:val="nil"/>
              <w:bottom w:val="nil"/>
              <w:right w:val="nil"/>
            </w:tcBorders>
            <w:shd w:val="clear" w:color="auto" w:fill="auto"/>
            <w:noWrap/>
            <w:vAlign w:val="center"/>
            <w:hideMark/>
          </w:tcPr>
          <w:p w14:paraId="495AF19C"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Eastern Marsh-harrier</w:t>
            </w:r>
          </w:p>
        </w:tc>
      </w:tr>
      <w:tr w:rsidR="00615703" w:rsidRPr="0018540E" w14:paraId="4ABB03AF" w14:textId="77777777" w:rsidTr="00A128E2">
        <w:trPr>
          <w:trHeight w:val="315"/>
        </w:trPr>
        <w:tc>
          <w:tcPr>
            <w:tcW w:w="2620" w:type="dxa"/>
            <w:tcBorders>
              <w:top w:val="nil"/>
              <w:left w:val="nil"/>
              <w:bottom w:val="nil"/>
              <w:right w:val="nil"/>
            </w:tcBorders>
            <w:shd w:val="clear" w:color="auto" w:fill="auto"/>
            <w:noWrap/>
            <w:vAlign w:val="center"/>
            <w:hideMark/>
          </w:tcPr>
          <w:p w14:paraId="62EC21C0"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maurus</w:t>
            </w:r>
            <w:proofErr w:type="spellEnd"/>
          </w:p>
        </w:tc>
        <w:tc>
          <w:tcPr>
            <w:tcW w:w="2900" w:type="dxa"/>
            <w:tcBorders>
              <w:top w:val="nil"/>
              <w:left w:val="nil"/>
              <w:bottom w:val="nil"/>
              <w:right w:val="nil"/>
            </w:tcBorders>
            <w:shd w:val="clear" w:color="auto" w:fill="auto"/>
            <w:noWrap/>
            <w:vAlign w:val="center"/>
            <w:hideMark/>
          </w:tcPr>
          <w:p w14:paraId="17D7BEA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Black Harrier</w:t>
            </w:r>
          </w:p>
        </w:tc>
      </w:tr>
      <w:tr w:rsidR="00615703" w:rsidRPr="0018540E" w14:paraId="259AAFDF" w14:textId="77777777" w:rsidTr="00A128E2">
        <w:trPr>
          <w:trHeight w:val="315"/>
        </w:trPr>
        <w:tc>
          <w:tcPr>
            <w:tcW w:w="2620" w:type="dxa"/>
            <w:tcBorders>
              <w:top w:val="nil"/>
              <w:left w:val="nil"/>
              <w:bottom w:val="nil"/>
              <w:right w:val="nil"/>
            </w:tcBorders>
            <w:shd w:val="clear" w:color="auto" w:fill="auto"/>
            <w:noWrap/>
            <w:vAlign w:val="center"/>
            <w:hideMark/>
          </w:tcPr>
          <w:p w14:paraId="03892EB0"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cyaneus</w:t>
            </w:r>
            <w:proofErr w:type="spellEnd"/>
          </w:p>
        </w:tc>
        <w:tc>
          <w:tcPr>
            <w:tcW w:w="2900" w:type="dxa"/>
            <w:tcBorders>
              <w:top w:val="nil"/>
              <w:left w:val="nil"/>
              <w:bottom w:val="nil"/>
              <w:right w:val="nil"/>
            </w:tcBorders>
            <w:shd w:val="clear" w:color="auto" w:fill="auto"/>
            <w:noWrap/>
            <w:vAlign w:val="center"/>
            <w:hideMark/>
          </w:tcPr>
          <w:p w14:paraId="40D0CEC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Hen Harrier</w:t>
            </w:r>
          </w:p>
        </w:tc>
      </w:tr>
      <w:tr w:rsidR="00615703" w:rsidRPr="0018540E" w14:paraId="3B4EF6CE" w14:textId="77777777" w:rsidTr="00A128E2">
        <w:trPr>
          <w:trHeight w:val="315"/>
        </w:trPr>
        <w:tc>
          <w:tcPr>
            <w:tcW w:w="2620" w:type="dxa"/>
            <w:tcBorders>
              <w:top w:val="nil"/>
              <w:left w:val="nil"/>
              <w:bottom w:val="nil"/>
              <w:right w:val="nil"/>
            </w:tcBorders>
            <w:shd w:val="clear" w:color="auto" w:fill="auto"/>
            <w:noWrap/>
            <w:vAlign w:val="center"/>
            <w:hideMark/>
          </w:tcPr>
          <w:p w14:paraId="3A59BB3B"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macrourus</w:t>
            </w:r>
            <w:proofErr w:type="spellEnd"/>
          </w:p>
        </w:tc>
        <w:tc>
          <w:tcPr>
            <w:tcW w:w="2900" w:type="dxa"/>
            <w:tcBorders>
              <w:top w:val="nil"/>
              <w:left w:val="nil"/>
              <w:bottom w:val="nil"/>
              <w:right w:val="nil"/>
            </w:tcBorders>
            <w:shd w:val="clear" w:color="auto" w:fill="auto"/>
            <w:noWrap/>
            <w:vAlign w:val="center"/>
            <w:hideMark/>
          </w:tcPr>
          <w:p w14:paraId="1F708946"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Pallid Harrier</w:t>
            </w:r>
          </w:p>
        </w:tc>
      </w:tr>
      <w:tr w:rsidR="00615703" w:rsidRPr="0018540E" w14:paraId="64A10B90" w14:textId="77777777" w:rsidTr="00A128E2">
        <w:trPr>
          <w:trHeight w:val="315"/>
        </w:trPr>
        <w:tc>
          <w:tcPr>
            <w:tcW w:w="2620" w:type="dxa"/>
            <w:tcBorders>
              <w:top w:val="nil"/>
              <w:left w:val="nil"/>
              <w:bottom w:val="nil"/>
              <w:right w:val="nil"/>
            </w:tcBorders>
            <w:shd w:val="clear" w:color="auto" w:fill="auto"/>
            <w:noWrap/>
            <w:vAlign w:val="center"/>
            <w:hideMark/>
          </w:tcPr>
          <w:p w14:paraId="5F5F1566"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melanoleucos</w:t>
            </w:r>
            <w:proofErr w:type="spellEnd"/>
          </w:p>
        </w:tc>
        <w:tc>
          <w:tcPr>
            <w:tcW w:w="2900" w:type="dxa"/>
            <w:tcBorders>
              <w:top w:val="nil"/>
              <w:left w:val="nil"/>
              <w:bottom w:val="nil"/>
              <w:right w:val="nil"/>
            </w:tcBorders>
            <w:shd w:val="clear" w:color="auto" w:fill="auto"/>
            <w:noWrap/>
            <w:vAlign w:val="center"/>
            <w:hideMark/>
          </w:tcPr>
          <w:p w14:paraId="5DC4DEB7"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Pied Harrier</w:t>
            </w:r>
          </w:p>
        </w:tc>
      </w:tr>
      <w:tr w:rsidR="00615703" w:rsidRPr="0018540E" w14:paraId="04D68DC2" w14:textId="77777777" w:rsidTr="00A128E2">
        <w:trPr>
          <w:trHeight w:val="315"/>
        </w:trPr>
        <w:tc>
          <w:tcPr>
            <w:tcW w:w="2620" w:type="dxa"/>
            <w:tcBorders>
              <w:top w:val="nil"/>
              <w:left w:val="nil"/>
              <w:bottom w:val="nil"/>
              <w:right w:val="nil"/>
            </w:tcBorders>
            <w:shd w:val="clear" w:color="auto" w:fill="auto"/>
            <w:noWrap/>
            <w:vAlign w:val="center"/>
            <w:hideMark/>
          </w:tcPr>
          <w:p w14:paraId="11458189"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pygargus</w:t>
            </w:r>
            <w:proofErr w:type="spellEnd"/>
          </w:p>
        </w:tc>
        <w:tc>
          <w:tcPr>
            <w:tcW w:w="2900" w:type="dxa"/>
            <w:tcBorders>
              <w:top w:val="nil"/>
              <w:left w:val="nil"/>
              <w:bottom w:val="nil"/>
              <w:right w:val="nil"/>
            </w:tcBorders>
            <w:shd w:val="clear" w:color="auto" w:fill="auto"/>
            <w:noWrap/>
            <w:vAlign w:val="center"/>
            <w:hideMark/>
          </w:tcPr>
          <w:p w14:paraId="32871FA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Montagu's Harrier</w:t>
            </w:r>
          </w:p>
        </w:tc>
      </w:tr>
      <w:tr w:rsidR="00615703" w:rsidRPr="0018540E" w14:paraId="5AF3BCA9" w14:textId="77777777" w:rsidTr="00A128E2">
        <w:trPr>
          <w:trHeight w:val="315"/>
        </w:trPr>
        <w:tc>
          <w:tcPr>
            <w:tcW w:w="2620" w:type="dxa"/>
            <w:tcBorders>
              <w:top w:val="nil"/>
              <w:left w:val="nil"/>
              <w:bottom w:val="nil"/>
              <w:right w:val="nil"/>
            </w:tcBorders>
            <w:shd w:val="clear" w:color="auto" w:fill="auto"/>
            <w:noWrap/>
            <w:vAlign w:val="center"/>
            <w:hideMark/>
          </w:tcPr>
          <w:p w14:paraId="36090C84"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Accipiter badius</w:t>
            </w:r>
          </w:p>
        </w:tc>
        <w:tc>
          <w:tcPr>
            <w:tcW w:w="2900" w:type="dxa"/>
            <w:tcBorders>
              <w:top w:val="nil"/>
              <w:left w:val="nil"/>
              <w:bottom w:val="nil"/>
              <w:right w:val="nil"/>
            </w:tcBorders>
            <w:shd w:val="clear" w:color="auto" w:fill="auto"/>
            <w:noWrap/>
            <w:vAlign w:val="center"/>
            <w:hideMark/>
          </w:tcPr>
          <w:p w14:paraId="1431F0E8"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Shikra</w:t>
            </w:r>
          </w:p>
        </w:tc>
      </w:tr>
      <w:tr w:rsidR="00615703" w:rsidRPr="0018540E" w14:paraId="6D107AF5" w14:textId="77777777" w:rsidTr="00A128E2">
        <w:trPr>
          <w:trHeight w:val="315"/>
        </w:trPr>
        <w:tc>
          <w:tcPr>
            <w:tcW w:w="2620" w:type="dxa"/>
            <w:tcBorders>
              <w:top w:val="nil"/>
              <w:left w:val="nil"/>
              <w:bottom w:val="nil"/>
              <w:right w:val="nil"/>
            </w:tcBorders>
            <w:shd w:val="clear" w:color="auto" w:fill="auto"/>
            <w:noWrap/>
            <w:vAlign w:val="center"/>
            <w:hideMark/>
          </w:tcPr>
          <w:p w14:paraId="53998B11"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brevipes</w:t>
            </w:r>
            <w:proofErr w:type="spellEnd"/>
          </w:p>
        </w:tc>
        <w:tc>
          <w:tcPr>
            <w:tcW w:w="2900" w:type="dxa"/>
            <w:tcBorders>
              <w:top w:val="nil"/>
              <w:left w:val="nil"/>
              <w:bottom w:val="nil"/>
              <w:right w:val="nil"/>
            </w:tcBorders>
            <w:shd w:val="clear" w:color="auto" w:fill="auto"/>
            <w:noWrap/>
            <w:vAlign w:val="center"/>
            <w:hideMark/>
          </w:tcPr>
          <w:p w14:paraId="4478E5B0"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Levant Sparrowhawk</w:t>
            </w:r>
          </w:p>
        </w:tc>
      </w:tr>
      <w:tr w:rsidR="00615703" w:rsidRPr="0018540E" w14:paraId="69593506" w14:textId="77777777" w:rsidTr="00A128E2">
        <w:trPr>
          <w:trHeight w:val="315"/>
        </w:trPr>
        <w:tc>
          <w:tcPr>
            <w:tcW w:w="2620" w:type="dxa"/>
            <w:tcBorders>
              <w:top w:val="nil"/>
              <w:left w:val="nil"/>
              <w:bottom w:val="nil"/>
              <w:right w:val="nil"/>
            </w:tcBorders>
            <w:shd w:val="clear" w:color="auto" w:fill="auto"/>
            <w:noWrap/>
            <w:vAlign w:val="center"/>
            <w:hideMark/>
          </w:tcPr>
          <w:p w14:paraId="2C4A0A08"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soloensis</w:t>
            </w:r>
            <w:proofErr w:type="spellEnd"/>
          </w:p>
        </w:tc>
        <w:tc>
          <w:tcPr>
            <w:tcW w:w="2900" w:type="dxa"/>
            <w:tcBorders>
              <w:top w:val="nil"/>
              <w:left w:val="nil"/>
              <w:bottom w:val="nil"/>
              <w:right w:val="nil"/>
            </w:tcBorders>
            <w:shd w:val="clear" w:color="auto" w:fill="auto"/>
            <w:noWrap/>
            <w:vAlign w:val="center"/>
            <w:hideMark/>
          </w:tcPr>
          <w:p w14:paraId="2F6FA6A8"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Chinese Sparrowhawk</w:t>
            </w:r>
          </w:p>
        </w:tc>
      </w:tr>
      <w:tr w:rsidR="00615703" w:rsidRPr="0018540E" w14:paraId="1D55F5C8" w14:textId="77777777" w:rsidTr="00A128E2">
        <w:trPr>
          <w:trHeight w:val="315"/>
        </w:trPr>
        <w:tc>
          <w:tcPr>
            <w:tcW w:w="2620" w:type="dxa"/>
            <w:tcBorders>
              <w:top w:val="nil"/>
              <w:left w:val="nil"/>
              <w:bottom w:val="nil"/>
              <w:right w:val="nil"/>
            </w:tcBorders>
            <w:shd w:val="clear" w:color="auto" w:fill="auto"/>
            <w:noWrap/>
            <w:vAlign w:val="center"/>
            <w:hideMark/>
          </w:tcPr>
          <w:p w14:paraId="1E5417A6"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gularis</w:t>
            </w:r>
            <w:proofErr w:type="spellEnd"/>
          </w:p>
        </w:tc>
        <w:tc>
          <w:tcPr>
            <w:tcW w:w="2900" w:type="dxa"/>
            <w:tcBorders>
              <w:top w:val="nil"/>
              <w:left w:val="nil"/>
              <w:bottom w:val="nil"/>
              <w:right w:val="nil"/>
            </w:tcBorders>
            <w:shd w:val="clear" w:color="auto" w:fill="auto"/>
            <w:noWrap/>
            <w:vAlign w:val="center"/>
            <w:hideMark/>
          </w:tcPr>
          <w:p w14:paraId="1B1C076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Japanese Sparrowhawk</w:t>
            </w:r>
          </w:p>
        </w:tc>
      </w:tr>
      <w:tr w:rsidR="00615703" w:rsidRPr="0018540E" w14:paraId="00E98062" w14:textId="77777777" w:rsidTr="00A128E2">
        <w:trPr>
          <w:trHeight w:val="315"/>
        </w:trPr>
        <w:tc>
          <w:tcPr>
            <w:tcW w:w="2620" w:type="dxa"/>
            <w:tcBorders>
              <w:top w:val="nil"/>
              <w:left w:val="nil"/>
              <w:bottom w:val="nil"/>
              <w:right w:val="nil"/>
            </w:tcBorders>
            <w:shd w:val="clear" w:color="auto" w:fill="auto"/>
            <w:noWrap/>
            <w:vAlign w:val="center"/>
            <w:hideMark/>
          </w:tcPr>
          <w:p w14:paraId="05C2C5F0"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virgatus</w:t>
            </w:r>
            <w:proofErr w:type="spellEnd"/>
          </w:p>
        </w:tc>
        <w:tc>
          <w:tcPr>
            <w:tcW w:w="2900" w:type="dxa"/>
            <w:tcBorders>
              <w:top w:val="nil"/>
              <w:left w:val="nil"/>
              <w:bottom w:val="nil"/>
              <w:right w:val="nil"/>
            </w:tcBorders>
            <w:shd w:val="clear" w:color="auto" w:fill="auto"/>
            <w:noWrap/>
            <w:vAlign w:val="center"/>
            <w:hideMark/>
          </w:tcPr>
          <w:p w14:paraId="1C303838" w14:textId="77777777" w:rsidR="00615703" w:rsidRPr="0018540E" w:rsidRDefault="00615703" w:rsidP="00771018">
            <w:pPr>
              <w:rPr>
                <w:rFonts w:eastAsia="Times New Roman" w:cs="Arial"/>
                <w:color w:val="000000"/>
                <w:lang w:val="en-US"/>
              </w:rPr>
            </w:pPr>
            <w:proofErr w:type="spellStart"/>
            <w:r w:rsidRPr="0018540E">
              <w:rPr>
                <w:rFonts w:eastAsia="Times New Roman" w:cs="Arial"/>
                <w:color w:val="000000"/>
                <w:lang w:val="en-US"/>
              </w:rPr>
              <w:t>Besra</w:t>
            </w:r>
            <w:proofErr w:type="spellEnd"/>
          </w:p>
        </w:tc>
      </w:tr>
      <w:tr w:rsidR="00615703" w:rsidRPr="0018540E" w14:paraId="150FC304" w14:textId="77777777" w:rsidTr="00A128E2">
        <w:trPr>
          <w:trHeight w:val="315"/>
        </w:trPr>
        <w:tc>
          <w:tcPr>
            <w:tcW w:w="2620" w:type="dxa"/>
            <w:tcBorders>
              <w:top w:val="nil"/>
              <w:left w:val="nil"/>
              <w:bottom w:val="nil"/>
              <w:right w:val="nil"/>
            </w:tcBorders>
            <w:shd w:val="clear" w:color="auto" w:fill="auto"/>
            <w:noWrap/>
            <w:vAlign w:val="center"/>
            <w:hideMark/>
          </w:tcPr>
          <w:p w14:paraId="18EEE062"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ovampensis</w:t>
            </w:r>
            <w:proofErr w:type="spellEnd"/>
          </w:p>
        </w:tc>
        <w:tc>
          <w:tcPr>
            <w:tcW w:w="2900" w:type="dxa"/>
            <w:tcBorders>
              <w:top w:val="nil"/>
              <w:left w:val="nil"/>
              <w:bottom w:val="nil"/>
              <w:right w:val="nil"/>
            </w:tcBorders>
            <w:shd w:val="clear" w:color="auto" w:fill="auto"/>
            <w:noWrap/>
            <w:vAlign w:val="center"/>
            <w:hideMark/>
          </w:tcPr>
          <w:p w14:paraId="1F22CC99"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Ovambo Sparrowhawk</w:t>
            </w:r>
          </w:p>
        </w:tc>
      </w:tr>
      <w:tr w:rsidR="00615703" w:rsidRPr="0018540E" w14:paraId="58BF8D03" w14:textId="77777777" w:rsidTr="00A128E2">
        <w:trPr>
          <w:trHeight w:val="315"/>
        </w:trPr>
        <w:tc>
          <w:tcPr>
            <w:tcW w:w="2620" w:type="dxa"/>
            <w:tcBorders>
              <w:top w:val="nil"/>
              <w:left w:val="nil"/>
              <w:bottom w:val="nil"/>
              <w:right w:val="nil"/>
            </w:tcBorders>
            <w:shd w:val="clear" w:color="auto" w:fill="auto"/>
            <w:noWrap/>
            <w:vAlign w:val="center"/>
            <w:hideMark/>
          </w:tcPr>
          <w:p w14:paraId="18B93FD8"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Accipiter nisus</w:t>
            </w:r>
          </w:p>
        </w:tc>
        <w:tc>
          <w:tcPr>
            <w:tcW w:w="2900" w:type="dxa"/>
            <w:tcBorders>
              <w:top w:val="nil"/>
              <w:left w:val="nil"/>
              <w:bottom w:val="nil"/>
              <w:right w:val="nil"/>
            </w:tcBorders>
            <w:shd w:val="clear" w:color="auto" w:fill="auto"/>
            <w:noWrap/>
            <w:vAlign w:val="center"/>
            <w:hideMark/>
          </w:tcPr>
          <w:p w14:paraId="15D2F2F6"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Eurasian Sparrowhawk</w:t>
            </w:r>
          </w:p>
        </w:tc>
      </w:tr>
      <w:tr w:rsidR="00615703" w:rsidRPr="0018540E" w14:paraId="69B6CAEC" w14:textId="77777777" w:rsidTr="00A128E2">
        <w:trPr>
          <w:trHeight w:val="315"/>
        </w:trPr>
        <w:tc>
          <w:tcPr>
            <w:tcW w:w="2620" w:type="dxa"/>
            <w:tcBorders>
              <w:top w:val="nil"/>
              <w:left w:val="nil"/>
              <w:bottom w:val="nil"/>
              <w:right w:val="nil"/>
            </w:tcBorders>
            <w:shd w:val="clear" w:color="auto" w:fill="auto"/>
            <w:noWrap/>
            <w:vAlign w:val="center"/>
            <w:hideMark/>
          </w:tcPr>
          <w:p w14:paraId="479192C7"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gentilis</w:t>
            </w:r>
            <w:proofErr w:type="spellEnd"/>
          </w:p>
        </w:tc>
        <w:tc>
          <w:tcPr>
            <w:tcW w:w="2900" w:type="dxa"/>
            <w:tcBorders>
              <w:top w:val="nil"/>
              <w:left w:val="nil"/>
              <w:bottom w:val="nil"/>
              <w:right w:val="nil"/>
            </w:tcBorders>
            <w:shd w:val="clear" w:color="auto" w:fill="auto"/>
            <w:noWrap/>
            <w:vAlign w:val="center"/>
            <w:hideMark/>
          </w:tcPr>
          <w:p w14:paraId="36B8C6FE"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Northern Goshawk</w:t>
            </w:r>
          </w:p>
        </w:tc>
      </w:tr>
      <w:tr w:rsidR="00615703" w:rsidRPr="0018540E" w14:paraId="7705F87A" w14:textId="77777777" w:rsidTr="00A128E2">
        <w:trPr>
          <w:trHeight w:val="315"/>
        </w:trPr>
        <w:tc>
          <w:tcPr>
            <w:tcW w:w="2620" w:type="dxa"/>
            <w:tcBorders>
              <w:top w:val="nil"/>
              <w:left w:val="nil"/>
              <w:bottom w:val="nil"/>
              <w:right w:val="nil"/>
            </w:tcBorders>
            <w:shd w:val="clear" w:color="auto" w:fill="auto"/>
            <w:noWrap/>
            <w:vAlign w:val="center"/>
            <w:hideMark/>
          </w:tcPr>
          <w:p w14:paraId="2493B8F8"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Haliaeetus </w:t>
            </w:r>
            <w:proofErr w:type="spellStart"/>
            <w:r w:rsidRPr="0018540E">
              <w:rPr>
                <w:rFonts w:eastAsia="Times New Roman" w:cs="Arial"/>
                <w:i/>
                <w:iCs/>
                <w:color w:val="000000"/>
                <w:lang w:val="en-US"/>
              </w:rPr>
              <w:t>leucoryphus</w:t>
            </w:r>
            <w:proofErr w:type="spellEnd"/>
          </w:p>
        </w:tc>
        <w:tc>
          <w:tcPr>
            <w:tcW w:w="2900" w:type="dxa"/>
            <w:tcBorders>
              <w:top w:val="nil"/>
              <w:left w:val="nil"/>
              <w:bottom w:val="nil"/>
              <w:right w:val="nil"/>
            </w:tcBorders>
            <w:shd w:val="clear" w:color="auto" w:fill="auto"/>
            <w:noWrap/>
            <w:vAlign w:val="center"/>
            <w:hideMark/>
          </w:tcPr>
          <w:p w14:paraId="522BD7E3"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Pallas's Fish-eagle</w:t>
            </w:r>
          </w:p>
        </w:tc>
      </w:tr>
      <w:tr w:rsidR="00615703" w:rsidRPr="0018540E" w14:paraId="531577C3" w14:textId="77777777" w:rsidTr="00A128E2">
        <w:trPr>
          <w:trHeight w:val="315"/>
        </w:trPr>
        <w:tc>
          <w:tcPr>
            <w:tcW w:w="2620" w:type="dxa"/>
            <w:tcBorders>
              <w:top w:val="nil"/>
              <w:left w:val="nil"/>
              <w:bottom w:val="nil"/>
              <w:right w:val="nil"/>
            </w:tcBorders>
            <w:shd w:val="clear" w:color="auto" w:fill="auto"/>
            <w:noWrap/>
            <w:vAlign w:val="center"/>
            <w:hideMark/>
          </w:tcPr>
          <w:p w14:paraId="3B1A586E"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Haliaeetus albicilla</w:t>
            </w:r>
          </w:p>
        </w:tc>
        <w:tc>
          <w:tcPr>
            <w:tcW w:w="2900" w:type="dxa"/>
            <w:tcBorders>
              <w:top w:val="nil"/>
              <w:left w:val="nil"/>
              <w:bottom w:val="nil"/>
              <w:right w:val="nil"/>
            </w:tcBorders>
            <w:shd w:val="clear" w:color="auto" w:fill="auto"/>
            <w:noWrap/>
            <w:vAlign w:val="center"/>
            <w:hideMark/>
          </w:tcPr>
          <w:p w14:paraId="7CBF5464"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White-tailed Sea-eagle</w:t>
            </w:r>
          </w:p>
        </w:tc>
      </w:tr>
      <w:tr w:rsidR="00615703" w:rsidRPr="0018540E" w14:paraId="6CC72A76" w14:textId="77777777" w:rsidTr="00A128E2">
        <w:trPr>
          <w:trHeight w:val="315"/>
        </w:trPr>
        <w:tc>
          <w:tcPr>
            <w:tcW w:w="2620" w:type="dxa"/>
            <w:tcBorders>
              <w:top w:val="nil"/>
              <w:left w:val="nil"/>
              <w:bottom w:val="nil"/>
              <w:right w:val="nil"/>
            </w:tcBorders>
            <w:shd w:val="clear" w:color="auto" w:fill="auto"/>
            <w:noWrap/>
            <w:vAlign w:val="center"/>
            <w:hideMark/>
          </w:tcPr>
          <w:p w14:paraId="79A0625B"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Haliaeetus </w:t>
            </w:r>
            <w:proofErr w:type="spellStart"/>
            <w:r w:rsidRPr="0018540E">
              <w:rPr>
                <w:rFonts w:eastAsia="Times New Roman" w:cs="Arial"/>
                <w:i/>
                <w:iCs/>
                <w:color w:val="000000"/>
                <w:lang w:val="en-US"/>
              </w:rPr>
              <w:t>pelagicus</w:t>
            </w:r>
            <w:proofErr w:type="spellEnd"/>
          </w:p>
        </w:tc>
        <w:tc>
          <w:tcPr>
            <w:tcW w:w="2900" w:type="dxa"/>
            <w:tcBorders>
              <w:top w:val="nil"/>
              <w:left w:val="nil"/>
              <w:bottom w:val="nil"/>
              <w:right w:val="nil"/>
            </w:tcBorders>
            <w:shd w:val="clear" w:color="auto" w:fill="auto"/>
            <w:noWrap/>
            <w:vAlign w:val="center"/>
            <w:hideMark/>
          </w:tcPr>
          <w:p w14:paraId="18EA3A31"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Steller's Sea-eagle</w:t>
            </w:r>
          </w:p>
        </w:tc>
      </w:tr>
      <w:tr w:rsidR="00615703" w:rsidRPr="0018540E" w14:paraId="3EF2296A" w14:textId="77777777" w:rsidTr="00A128E2">
        <w:trPr>
          <w:trHeight w:val="315"/>
        </w:trPr>
        <w:tc>
          <w:tcPr>
            <w:tcW w:w="2620" w:type="dxa"/>
            <w:tcBorders>
              <w:top w:val="nil"/>
              <w:left w:val="nil"/>
              <w:bottom w:val="nil"/>
              <w:right w:val="nil"/>
            </w:tcBorders>
            <w:shd w:val="clear" w:color="auto" w:fill="auto"/>
            <w:noWrap/>
            <w:vAlign w:val="center"/>
            <w:hideMark/>
          </w:tcPr>
          <w:p w14:paraId="2FB4E7B4"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Milvus </w:t>
            </w:r>
            <w:proofErr w:type="spellStart"/>
            <w:r w:rsidRPr="0018540E">
              <w:rPr>
                <w:rFonts w:eastAsia="Times New Roman" w:cs="Arial"/>
                <w:i/>
                <w:iCs/>
                <w:color w:val="000000"/>
                <w:lang w:val="en-US"/>
              </w:rPr>
              <w:t>milvus</w:t>
            </w:r>
            <w:proofErr w:type="spellEnd"/>
          </w:p>
        </w:tc>
        <w:tc>
          <w:tcPr>
            <w:tcW w:w="2900" w:type="dxa"/>
            <w:tcBorders>
              <w:top w:val="nil"/>
              <w:left w:val="nil"/>
              <w:bottom w:val="nil"/>
              <w:right w:val="nil"/>
            </w:tcBorders>
            <w:shd w:val="clear" w:color="auto" w:fill="auto"/>
            <w:noWrap/>
            <w:vAlign w:val="center"/>
            <w:hideMark/>
          </w:tcPr>
          <w:p w14:paraId="4A29C187"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Red Kite</w:t>
            </w:r>
          </w:p>
        </w:tc>
      </w:tr>
      <w:tr w:rsidR="00615703" w:rsidRPr="0018540E" w14:paraId="08775E1B" w14:textId="77777777" w:rsidTr="00A128E2">
        <w:trPr>
          <w:trHeight w:val="315"/>
        </w:trPr>
        <w:tc>
          <w:tcPr>
            <w:tcW w:w="2620" w:type="dxa"/>
            <w:tcBorders>
              <w:top w:val="nil"/>
              <w:left w:val="nil"/>
              <w:bottom w:val="nil"/>
              <w:right w:val="nil"/>
            </w:tcBorders>
            <w:shd w:val="clear" w:color="auto" w:fill="auto"/>
            <w:noWrap/>
            <w:vAlign w:val="center"/>
            <w:hideMark/>
          </w:tcPr>
          <w:p w14:paraId="6B2BAB63"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Milvus </w:t>
            </w:r>
            <w:proofErr w:type="spellStart"/>
            <w:r w:rsidRPr="0018540E">
              <w:rPr>
                <w:rFonts w:eastAsia="Times New Roman" w:cs="Arial"/>
                <w:i/>
                <w:iCs/>
                <w:color w:val="000000"/>
                <w:lang w:val="en-US"/>
              </w:rPr>
              <w:t>migrans</w:t>
            </w:r>
            <w:proofErr w:type="spellEnd"/>
          </w:p>
        </w:tc>
        <w:tc>
          <w:tcPr>
            <w:tcW w:w="2900" w:type="dxa"/>
            <w:tcBorders>
              <w:top w:val="nil"/>
              <w:left w:val="nil"/>
              <w:bottom w:val="nil"/>
              <w:right w:val="nil"/>
            </w:tcBorders>
            <w:shd w:val="clear" w:color="auto" w:fill="auto"/>
            <w:noWrap/>
            <w:vAlign w:val="center"/>
            <w:hideMark/>
          </w:tcPr>
          <w:p w14:paraId="055AD3AE"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Black Kite</w:t>
            </w:r>
          </w:p>
        </w:tc>
      </w:tr>
      <w:tr w:rsidR="00A128E2" w:rsidRPr="0018540E" w14:paraId="4F6C35B8" w14:textId="77777777" w:rsidTr="00D04A2F">
        <w:trPr>
          <w:trHeight w:val="315"/>
        </w:trPr>
        <w:tc>
          <w:tcPr>
            <w:tcW w:w="2620" w:type="dxa"/>
            <w:tcBorders>
              <w:top w:val="nil"/>
              <w:left w:val="nil"/>
              <w:bottom w:val="nil"/>
              <w:right w:val="nil"/>
            </w:tcBorders>
            <w:shd w:val="clear" w:color="auto" w:fill="auto"/>
            <w:noWrap/>
            <w:vAlign w:val="bottom"/>
          </w:tcPr>
          <w:p w14:paraId="2CB74AC1" w14:textId="5FDF3DF2" w:rsidR="00A128E2" w:rsidRPr="0018540E" w:rsidRDefault="00A128E2" w:rsidP="00771018">
            <w:pPr>
              <w:rPr>
                <w:rFonts w:eastAsia="Times New Roman" w:cs="Arial"/>
                <w:i/>
                <w:iCs/>
                <w:color w:val="000000"/>
                <w:u w:val="single"/>
                <w:lang w:val="en-US"/>
              </w:rPr>
            </w:pPr>
            <w:r w:rsidRPr="0018540E">
              <w:rPr>
                <w:rFonts w:eastAsia="Times New Roman" w:cs="Arial"/>
                <w:i/>
                <w:iCs/>
                <w:color w:val="000000"/>
                <w:u w:val="single"/>
                <w:lang w:val="en-US"/>
              </w:rPr>
              <w:t xml:space="preserve">Milvus </w:t>
            </w:r>
            <w:proofErr w:type="spellStart"/>
            <w:r w:rsidRPr="0018540E">
              <w:rPr>
                <w:rFonts w:eastAsia="Times New Roman" w:cs="Arial"/>
                <w:i/>
                <w:iCs/>
                <w:color w:val="000000"/>
                <w:u w:val="single"/>
                <w:lang w:val="en-US"/>
              </w:rPr>
              <w:t>aegyptius</w:t>
            </w:r>
            <w:proofErr w:type="spellEnd"/>
          </w:p>
        </w:tc>
        <w:tc>
          <w:tcPr>
            <w:tcW w:w="2900" w:type="dxa"/>
            <w:tcBorders>
              <w:top w:val="nil"/>
              <w:left w:val="nil"/>
              <w:bottom w:val="nil"/>
              <w:right w:val="nil"/>
            </w:tcBorders>
            <w:shd w:val="clear" w:color="auto" w:fill="auto"/>
            <w:noWrap/>
            <w:vAlign w:val="bottom"/>
          </w:tcPr>
          <w:p w14:paraId="0EBBA316" w14:textId="12585AFD" w:rsidR="00A128E2" w:rsidRPr="0018540E" w:rsidRDefault="00A128E2" w:rsidP="00771018">
            <w:pPr>
              <w:rPr>
                <w:rFonts w:eastAsia="Times New Roman" w:cs="Arial"/>
                <w:i/>
                <w:iCs/>
                <w:color w:val="000000"/>
                <w:u w:val="single"/>
                <w:lang w:val="en-US"/>
              </w:rPr>
            </w:pPr>
            <w:r w:rsidRPr="0018540E">
              <w:rPr>
                <w:rFonts w:eastAsia="Times New Roman" w:cs="Arial"/>
                <w:i/>
                <w:iCs/>
                <w:color w:val="000000"/>
                <w:u w:val="single"/>
                <w:lang w:val="en-US"/>
              </w:rPr>
              <w:t>Yellow-billed Kite</w:t>
            </w:r>
          </w:p>
        </w:tc>
      </w:tr>
      <w:tr w:rsidR="00615703" w:rsidRPr="0018540E" w14:paraId="4842B5DD" w14:textId="77777777" w:rsidTr="00A128E2">
        <w:trPr>
          <w:trHeight w:val="315"/>
        </w:trPr>
        <w:tc>
          <w:tcPr>
            <w:tcW w:w="2620" w:type="dxa"/>
            <w:tcBorders>
              <w:top w:val="nil"/>
              <w:left w:val="nil"/>
              <w:bottom w:val="nil"/>
              <w:right w:val="nil"/>
            </w:tcBorders>
            <w:shd w:val="clear" w:color="auto" w:fill="auto"/>
            <w:noWrap/>
            <w:vAlign w:val="center"/>
            <w:hideMark/>
          </w:tcPr>
          <w:p w14:paraId="6661E582"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Butastur</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rufipennis</w:t>
            </w:r>
            <w:proofErr w:type="spellEnd"/>
          </w:p>
        </w:tc>
        <w:tc>
          <w:tcPr>
            <w:tcW w:w="2900" w:type="dxa"/>
            <w:tcBorders>
              <w:top w:val="nil"/>
              <w:left w:val="nil"/>
              <w:bottom w:val="nil"/>
              <w:right w:val="nil"/>
            </w:tcBorders>
            <w:shd w:val="clear" w:color="auto" w:fill="auto"/>
            <w:noWrap/>
            <w:vAlign w:val="center"/>
            <w:hideMark/>
          </w:tcPr>
          <w:p w14:paraId="54AE92CD"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Grasshopper Buzzard</w:t>
            </w:r>
          </w:p>
        </w:tc>
      </w:tr>
      <w:tr w:rsidR="00615703" w:rsidRPr="0018540E" w14:paraId="442F9E4E" w14:textId="77777777" w:rsidTr="00A128E2">
        <w:trPr>
          <w:trHeight w:val="315"/>
        </w:trPr>
        <w:tc>
          <w:tcPr>
            <w:tcW w:w="2620" w:type="dxa"/>
            <w:tcBorders>
              <w:top w:val="nil"/>
              <w:left w:val="nil"/>
              <w:bottom w:val="nil"/>
              <w:right w:val="nil"/>
            </w:tcBorders>
            <w:shd w:val="clear" w:color="auto" w:fill="auto"/>
            <w:noWrap/>
            <w:vAlign w:val="center"/>
            <w:hideMark/>
          </w:tcPr>
          <w:p w14:paraId="4247AEA2"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Butastur</w:t>
            </w:r>
            <w:proofErr w:type="spellEnd"/>
            <w:r w:rsidRPr="0018540E">
              <w:rPr>
                <w:rFonts w:eastAsia="Times New Roman" w:cs="Arial"/>
                <w:i/>
                <w:iCs/>
                <w:color w:val="000000"/>
                <w:lang w:val="en-US"/>
              </w:rPr>
              <w:t xml:space="preserve"> indicus</w:t>
            </w:r>
          </w:p>
        </w:tc>
        <w:tc>
          <w:tcPr>
            <w:tcW w:w="2900" w:type="dxa"/>
            <w:tcBorders>
              <w:top w:val="nil"/>
              <w:left w:val="nil"/>
              <w:bottom w:val="nil"/>
              <w:right w:val="nil"/>
            </w:tcBorders>
            <w:shd w:val="clear" w:color="auto" w:fill="auto"/>
            <w:noWrap/>
            <w:vAlign w:val="center"/>
            <w:hideMark/>
          </w:tcPr>
          <w:p w14:paraId="53036467"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Grey-faced Buzzard</w:t>
            </w:r>
          </w:p>
        </w:tc>
      </w:tr>
      <w:tr w:rsidR="00615703" w:rsidRPr="0018540E" w14:paraId="418940CE" w14:textId="77777777" w:rsidTr="00A128E2">
        <w:trPr>
          <w:trHeight w:val="315"/>
        </w:trPr>
        <w:tc>
          <w:tcPr>
            <w:tcW w:w="2620" w:type="dxa"/>
            <w:tcBorders>
              <w:top w:val="nil"/>
              <w:left w:val="nil"/>
              <w:bottom w:val="nil"/>
              <w:right w:val="nil"/>
            </w:tcBorders>
            <w:shd w:val="clear" w:color="auto" w:fill="auto"/>
            <w:noWrap/>
            <w:vAlign w:val="center"/>
            <w:hideMark/>
          </w:tcPr>
          <w:p w14:paraId="71D8FCD6"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Buteo lagopus</w:t>
            </w:r>
          </w:p>
        </w:tc>
        <w:tc>
          <w:tcPr>
            <w:tcW w:w="2900" w:type="dxa"/>
            <w:tcBorders>
              <w:top w:val="nil"/>
              <w:left w:val="nil"/>
              <w:bottom w:val="nil"/>
              <w:right w:val="nil"/>
            </w:tcBorders>
            <w:shd w:val="clear" w:color="auto" w:fill="auto"/>
            <w:noWrap/>
            <w:vAlign w:val="center"/>
            <w:hideMark/>
          </w:tcPr>
          <w:p w14:paraId="2C688A2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Rough-legged Buzzard</w:t>
            </w:r>
          </w:p>
        </w:tc>
      </w:tr>
      <w:tr w:rsidR="00615703" w:rsidRPr="0018540E" w14:paraId="0DF7D60F" w14:textId="77777777" w:rsidTr="00A128E2">
        <w:trPr>
          <w:trHeight w:val="315"/>
        </w:trPr>
        <w:tc>
          <w:tcPr>
            <w:tcW w:w="2620" w:type="dxa"/>
            <w:tcBorders>
              <w:top w:val="nil"/>
              <w:left w:val="nil"/>
              <w:bottom w:val="nil"/>
              <w:right w:val="nil"/>
            </w:tcBorders>
            <w:shd w:val="clear" w:color="auto" w:fill="auto"/>
            <w:noWrap/>
            <w:vAlign w:val="center"/>
            <w:hideMark/>
          </w:tcPr>
          <w:p w14:paraId="4987E69E"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Buteo </w:t>
            </w:r>
            <w:proofErr w:type="spellStart"/>
            <w:r w:rsidRPr="0018540E">
              <w:rPr>
                <w:rFonts w:eastAsia="Times New Roman" w:cs="Arial"/>
                <w:i/>
                <w:iCs/>
                <w:color w:val="000000"/>
                <w:lang w:val="en-US"/>
              </w:rPr>
              <w:t>auguralis</w:t>
            </w:r>
            <w:proofErr w:type="spellEnd"/>
          </w:p>
        </w:tc>
        <w:tc>
          <w:tcPr>
            <w:tcW w:w="2900" w:type="dxa"/>
            <w:tcBorders>
              <w:top w:val="nil"/>
              <w:left w:val="nil"/>
              <w:bottom w:val="nil"/>
              <w:right w:val="nil"/>
            </w:tcBorders>
            <w:shd w:val="clear" w:color="auto" w:fill="auto"/>
            <w:noWrap/>
            <w:vAlign w:val="center"/>
            <w:hideMark/>
          </w:tcPr>
          <w:p w14:paraId="7DA715A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Red-necked Buzzard</w:t>
            </w:r>
          </w:p>
        </w:tc>
      </w:tr>
      <w:tr w:rsidR="00615703" w:rsidRPr="0018540E" w14:paraId="152D3CDE" w14:textId="77777777" w:rsidTr="00A128E2">
        <w:trPr>
          <w:trHeight w:val="315"/>
        </w:trPr>
        <w:tc>
          <w:tcPr>
            <w:tcW w:w="2620" w:type="dxa"/>
            <w:tcBorders>
              <w:top w:val="nil"/>
              <w:left w:val="nil"/>
              <w:bottom w:val="nil"/>
              <w:right w:val="nil"/>
            </w:tcBorders>
            <w:shd w:val="clear" w:color="auto" w:fill="auto"/>
            <w:noWrap/>
            <w:vAlign w:val="center"/>
            <w:hideMark/>
          </w:tcPr>
          <w:p w14:paraId="77DBBE1C"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Buteo </w:t>
            </w:r>
            <w:proofErr w:type="spellStart"/>
            <w:r w:rsidRPr="0018540E">
              <w:rPr>
                <w:rFonts w:eastAsia="Times New Roman" w:cs="Arial"/>
                <w:i/>
                <w:iCs/>
                <w:color w:val="000000"/>
                <w:lang w:val="en-US"/>
              </w:rPr>
              <w:t>buteo</w:t>
            </w:r>
            <w:proofErr w:type="spellEnd"/>
          </w:p>
        </w:tc>
        <w:tc>
          <w:tcPr>
            <w:tcW w:w="2900" w:type="dxa"/>
            <w:tcBorders>
              <w:top w:val="nil"/>
              <w:left w:val="nil"/>
              <w:bottom w:val="nil"/>
              <w:right w:val="nil"/>
            </w:tcBorders>
            <w:shd w:val="clear" w:color="auto" w:fill="auto"/>
            <w:noWrap/>
            <w:vAlign w:val="center"/>
            <w:hideMark/>
          </w:tcPr>
          <w:p w14:paraId="44192F02"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Eurasian Buzzard</w:t>
            </w:r>
          </w:p>
        </w:tc>
      </w:tr>
      <w:tr w:rsidR="00615703" w:rsidRPr="0018540E" w14:paraId="64A96C5A" w14:textId="77777777" w:rsidTr="00A128E2">
        <w:trPr>
          <w:trHeight w:val="315"/>
        </w:trPr>
        <w:tc>
          <w:tcPr>
            <w:tcW w:w="2620" w:type="dxa"/>
            <w:tcBorders>
              <w:top w:val="nil"/>
              <w:left w:val="nil"/>
              <w:bottom w:val="nil"/>
              <w:right w:val="nil"/>
            </w:tcBorders>
            <w:shd w:val="clear" w:color="auto" w:fill="auto"/>
            <w:noWrap/>
            <w:vAlign w:val="center"/>
            <w:hideMark/>
          </w:tcPr>
          <w:p w14:paraId="0384BBA9"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Buteo japonicus</w:t>
            </w:r>
          </w:p>
        </w:tc>
        <w:tc>
          <w:tcPr>
            <w:tcW w:w="2900" w:type="dxa"/>
            <w:tcBorders>
              <w:top w:val="nil"/>
              <w:left w:val="nil"/>
              <w:bottom w:val="nil"/>
              <w:right w:val="nil"/>
            </w:tcBorders>
            <w:shd w:val="clear" w:color="auto" w:fill="auto"/>
            <w:noWrap/>
            <w:vAlign w:val="center"/>
            <w:hideMark/>
          </w:tcPr>
          <w:p w14:paraId="161FFFE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Japanese Buzzard</w:t>
            </w:r>
          </w:p>
        </w:tc>
      </w:tr>
      <w:tr w:rsidR="00615703" w:rsidRPr="0018540E" w14:paraId="17E97E34" w14:textId="77777777" w:rsidTr="00A128E2">
        <w:trPr>
          <w:trHeight w:val="315"/>
        </w:trPr>
        <w:tc>
          <w:tcPr>
            <w:tcW w:w="2620" w:type="dxa"/>
            <w:tcBorders>
              <w:top w:val="nil"/>
              <w:left w:val="nil"/>
              <w:bottom w:val="nil"/>
              <w:right w:val="nil"/>
            </w:tcBorders>
            <w:shd w:val="clear" w:color="auto" w:fill="auto"/>
            <w:noWrap/>
            <w:vAlign w:val="center"/>
            <w:hideMark/>
          </w:tcPr>
          <w:p w14:paraId="52AEA950"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Buteo </w:t>
            </w:r>
            <w:proofErr w:type="spellStart"/>
            <w:r w:rsidRPr="0018540E">
              <w:rPr>
                <w:rFonts w:eastAsia="Times New Roman" w:cs="Arial"/>
                <w:i/>
                <w:iCs/>
                <w:color w:val="000000"/>
                <w:lang w:val="en-US"/>
              </w:rPr>
              <w:t>trizonatus</w:t>
            </w:r>
            <w:proofErr w:type="spellEnd"/>
          </w:p>
        </w:tc>
        <w:tc>
          <w:tcPr>
            <w:tcW w:w="2900" w:type="dxa"/>
            <w:tcBorders>
              <w:top w:val="nil"/>
              <w:left w:val="nil"/>
              <w:bottom w:val="nil"/>
              <w:right w:val="nil"/>
            </w:tcBorders>
            <w:shd w:val="clear" w:color="auto" w:fill="auto"/>
            <w:noWrap/>
            <w:vAlign w:val="center"/>
            <w:hideMark/>
          </w:tcPr>
          <w:p w14:paraId="11A23C21"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Forest Buzzard</w:t>
            </w:r>
          </w:p>
        </w:tc>
      </w:tr>
      <w:tr w:rsidR="00615703" w:rsidRPr="0018540E" w14:paraId="7823AD77" w14:textId="77777777" w:rsidTr="00A128E2">
        <w:trPr>
          <w:trHeight w:val="315"/>
        </w:trPr>
        <w:tc>
          <w:tcPr>
            <w:tcW w:w="2620" w:type="dxa"/>
            <w:tcBorders>
              <w:top w:val="nil"/>
              <w:left w:val="nil"/>
              <w:bottom w:val="nil"/>
              <w:right w:val="nil"/>
            </w:tcBorders>
            <w:shd w:val="clear" w:color="auto" w:fill="auto"/>
            <w:noWrap/>
            <w:vAlign w:val="center"/>
            <w:hideMark/>
          </w:tcPr>
          <w:p w14:paraId="739B5DEA"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Buteo </w:t>
            </w:r>
            <w:proofErr w:type="spellStart"/>
            <w:r w:rsidRPr="0018540E">
              <w:rPr>
                <w:rFonts w:eastAsia="Times New Roman" w:cs="Arial"/>
                <w:i/>
                <w:iCs/>
                <w:color w:val="000000"/>
                <w:lang w:val="en-US"/>
              </w:rPr>
              <w:t>rufinus</w:t>
            </w:r>
            <w:proofErr w:type="spellEnd"/>
          </w:p>
        </w:tc>
        <w:tc>
          <w:tcPr>
            <w:tcW w:w="2900" w:type="dxa"/>
            <w:tcBorders>
              <w:top w:val="nil"/>
              <w:left w:val="nil"/>
              <w:bottom w:val="nil"/>
              <w:right w:val="nil"/>
            </w:tcBorders>
            <w:shd w:val="clear" w:color="auto" w:fill="auto"/>
            <w:noWrap/>
            <w:vAlign w:val="center"/>
            <w:hideMark/>
          </w:tcPr>
          <w:p w14:paraId="2A6ECFB9"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Long-legged Buzzard</w:t>
            </w:r>
          </w:p>
        </w:tc>
      </w:tr>
      <w:tr w:rsidR="00615703" w:rsidRPr="0018540E" w14:paraId="33BC7712" w14:textId="77777777" w:rsidTr="00A128E2">
        <w:trPr>
          <w:trHeight w:val="315"/>
        </w:trPr>
        <w:tc>
          <w:tcPr>
            <w:tcW w:w="2620" w:type="dxa"/>
            <w:tcBorders>
              <w:top w:val="nil"/>
              <w:left w:val="nil"/>
              <w:bottom w:val="nil"/>
              <w:right w:val="nil"/>
            </w:tcBorders>
            <w:shd w:val="clear" w:color="auto" w:fill="auto"/>
            <w:noWrap/>
            <w:vAlign w:val="center"/>
            <w:hideMark/>
          </w:tcPr>
          <w:p w14:paraId="0BC2B674"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Buteo </w:t>
            </w:r>
            <w:proofErr w:type="spellStart"/>
            <w:r w:rsidRPr="0018540E">
              <w:rPr>
                <w:rFonts w:eastAsia="Times New Roman" w:cs="Arial"/>
                <w:i/>
                <w:iCs/>
                <w:color w:val="000000"/>
                <w:lang w:val="en-US"/>
              </w:rPr>
              <w:t>hemilasius</w:t>
            </w:r>
            <w:proofErr w:type="spellEnd"/>
          </w:p>
        </w:tc>
        <w:tc>
          <w:tcPr>
            <w:tcW w:w="2900" w:type="dxa"/>
            <w:tcBorders>
              <w:top w:val="nil"/>
              <w:left w:val="nil"/>
              <w:bottom w:val="nil"/>
              <w:right w:val="nil"/>
            </w:tcBorders>
            <w:shd w:val="clear" w:color="auto" w:fill="auto"/>
            <w:noWrap/>
            <w:vAlign w:val="center"/>
            <w:hideMark/>
          </w:tcPr>
          <w:p w14:paraId="47DE3C4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Upland Buzzard</w:t>
            </w:r>
          </w:p>
        </w:tc>
      </w:tr>
    </w:tbl>
    <w:p w14:paraId="6030B53E" w14:textId="77777777" w:rsidR="00615703" w:rsidRDefault="00615703" w:rsidP="001156B6">
      <w:pPr>
        <w:rPr>
          <w:rFonts w:eastAsia="Calibri" w:cs="Arial"/>
          <w:b/>
          <w:bCs/>
          <w:lang w:val="en-US" w:eastAsia="en-ZA"/>
        </w:rPr>
      </w:pPr>
    </w:p>
    <w:p w14:paraId="1BBFE62F" w14:textId="77777777" w:rsidR="00223A7B" w:rsidRPr="0018540E" w:rsidRDefault="00223A7B" w:rsidP="001156B6">
      <w:pPr>
        <w:rPr>
          <w:rFonts w:eastAsia="Calibri" w:cs="Arial"/>
          <w:b/>
          <w:bCs/>
          <w:lang w:val="en-US" w:eastAsia="en-ZA"/>
        </w:rPr>
      </w:pPr>
    </w:p>
    <w:p w14:paraId="370010CA" w14:textId="6431543C" w:rsidR="002044A8" w:rsidRPr="0018540E" w:rsidRDefault="006E4C2C" w:rsidP="00771018">
      <w:pPr>
        <w:rPr>
          <w:rFonts w:cs="Arial"/>
          <w:b/>
          <w:i/>
          <w:u w:val="single"/>
          <w:lang w:val="en"/>
        </w:rPr>
      </w:pPr>
      <w:r w:rsidRPr="0018540E">
        <w:rPr>
          <w:rFonts w:cs="Arial"/>
          <w:b/>
          <w:i/>
          <w:u w:val="single"/>
          <w:lang w:val="en"/>
        </w:rPr>
        <w:t>FALCONIFORMES</w:t>
      </w:r>
    </w:p>
    <w:p w14:paraId="47A60535" w14:textId="22191324" w:rsidR="00615703" w:rsidRPr="0018540E" w:rsidRDefault="00615703" w:rsidP="00771018">
      <w:pPr>
        <w:rPr>
          <w:rFonts w:cs="Arial"/>
          <w:b/>
          <w:i/>
          <w:lang w:val="en"/>
        </w:rPr>
      </w:pPr>
      <w:proofErr w:type="spellStart"/>
      <w:r w:rsidRPr="0018540E">
        <w:rPr>
          <w:rFonts w:cs="Arial"/>
          <w:b/>
          <w:i/>
          <w:lang w:val="en"/>
        </w:rPr>
        <w:t>Falconidae</w:t>
      </w:r>
      <w:proofErr w:type="spellEnd"/>
    </w:p>
    <w:tbl>
      <w:tblPr>
        <w:tblW w:w="5520" w:type="dxa"/>
        <w:tblLook w:val="04A0" w:firstRow="1" w:lastRow="0" w:firstColumn="1" w:lastColumn="0" w:noHBand="0" w:noVBand="1"/>
      </w:tblPr>
      <w:tblGrid>
        <w:gridCol w:w="2620"/>
        <w:gridCol w:w="2900"/>
      </w:tblGrid>
      <w:tr w:rsidR="00615703" w:rsidRPr="0018540E" w14:paraId="38F38498" w14:textId="77777777">
        <w:trPr>
          <w:trHeight w:val="315"/>
        </w:trPr>
        <w:tc>
          <w:tcPr>
            <w:tcW w:w="2620" w:type="dxa"/>
            <w:tcBorders>
              <w:top w:val="nil"/>
              <w:left w:val="nil"/>
              <w:bottom w:val="nil"/>
              <w:right w:val="nil"/>
            </w:tcBorders>
            <w:shd w:val="clear" w:color="auto" w:fill="auto"/>
            <w:noWrap/>
            <w:vAlign w:val="center"/>
            <w:hideMark/>
          </w:tcPr>
          <w:p w14:paraId="47229B7E"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naumanni</w:t>
            </w:r>
            <w:proofErr w:type="spellEnd"/>
          </w:p>
        </w:tc>
        <w:tc>
          <w:tcPr>
            <w:tcW w:w="2900" w:type="dxa"/>
            <w:tcBorders>
              <w:top w:val="nil"/>
              <w:left w:val="nil"/>
              <w:bottom w:val="nil"/>
              <w:right w:val="nil"/>
            </w:tcBorders>
            <w:shd w:val="clear" w:color="auto" w:fill="auto"/>
            <w:noWrap/>
            <w:vAlign w:val="center"/>
            <w:hideMark/>
          </w:tcPr>
          <w:p w14:paraId="15B4176E"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Lesser Kestrel</w:t>
            </w:r>
          </w:p>
        </w:tc>
      </w:tr>
      <w:tr w:rsidR="00615703" w:rsidRPr="0018540E" w14:paraId="1026000D" w14:textId="77777777">
        <w:trPr>
          <w:trHeight w:val="315"/>
        </w:trPr>
        <w:tc>
          <w:tcPr>
            <w:tcW w:w="2620" w:type="dxa"/>
            <w:tcBorders>
              <w:top w:val="nil"/>
              <w:left w:val="nil"/>
              <w:bottom w:val="nil"/>
              <w:right w:val="nil"/>
            </w:tcBorders>
            <w:shd w:val="clear" w:color="auto" w:fill="auto"/>
            <w:noWrap/>
            <w:vAlign w:val="center"/>
            <w:hideMark/>
          </w:tcPr>
          <w:p w14:paraId="71328672"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Falco tinnunculus</w:t>
            </w:r>
          </w:p>
        </w:tc>
        <w:tc>
          <w:tcPr>
            <w:tcW w:w="2900" w:type="dxa"/>
            <w:tcBorders>
              <w:top w:val="nil"/>
              <w:left w:val="nil"/>
              <w:bottom w:val="nil"/>
              <w:right w:val="nil"/>
            </w:tcBorders>
            <w:shd w:val="clear" w:color="auto" w:fill="auto"/>
            <w:noWrap/>
            <w:vAlign w:val="center"/>
            <w:hideMark/>
          </w:tcPr>
          <w:p w14:paraId="3A5CAB57"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Common Kestrel</w:t>
            </w:r>
          </w:p>
        </w:tc>
      </w:tr>
      <w:tr w:rsidR="00615703" w:rsidRPr="0018540E" w14:paraId="4B405156" w14:textId="77777777">
        <w:trPr>
          <w:trHeight w:val="315"/>
        </w:trPr>
        <w:tc>
          <w:tcPr>
            <w:tcW w:w="2620" w:type="dxa"/>
            <w:tcBorders>
              <w:top w:val="nil"/>
              <w:left w:val="nil"/>
              <w:bottom w:val="nil"/>
              <w:right w:val="nil"/>
            </w:tcBorders>
            <w:shd w:val="clear" w:color="auto" w:fill="auto"/>
            <w:noWrap/>
            <w:vAlign w:val="center"/>
            <w:hideMark/>
          </w:tcPr>
          <w:p w14:paraId="1CDCA53A"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alopex</w:t>
            </w:r>
            <w:proofErr w:type="spellEnd"/>
          </w:p>
        </w:tc>
        <w:tc>
          <w:tcPr>
            <w:tcW w:w="2900" w:type="dxa"/>
            <w:tcBorders>
              <w:top w:val="nil"/>
              <w:left w:val="nil"/>
              <w:bottom w:val="nil"/>
              <w:right w:val="nil"/>
            </w:tcBorders>
            <w:shd w:val="clear" w:color="auto" w:fill="auto"/>
            <w:noWrap/>
            <w:vAlign w:val="center"/>
            <w:hideMark/>
          </w:tcPr>
          <w:p w14:paraId="57BB65E1"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Fox Kestrel</w:t>
            </w:r>
          </w:p>
        </w:tc>
      </w:tr>
      <w:tr w:rsidR="00615703" w:rsidRPr="0018540E" w14:paraId="5C27E096" w14:textId="77777777">
        <w:trPr>
          <w:trHeight w:val="315"/>
        </w:trPr>
        <w:tc>
          <w:tcPr>
            <w:tcW w:w="2620" w:type="dxa"/>
            <w:tcBorders>
              <w:top w:val="nil"/>
              <w:left w:val="nil"/>
              <w:bottom w:val="nil"/>
              <w:right w:val="nil"/>
            </w:tcBorders>
            <w:shd w:val="clear" w:color="auto" w:fill="auto"/>
            <w:noWrap/>
            <w:vAlign w:val="center"/>
            <w:hideMark/>
          </w:tcPr>
          <w:p w14:paraId="7D7D3FF5"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vespertinus</w:t>
            </w:r>
            <w:proofErr w:type="spellEnd"/>
          </w:p>
        </w:tc>
        <w:tc>
          <w:tcPr>
            <w:tcW w:w="2900" w:type="dxa"/>
            <w:tcBorders>
              <w:top w:val="nil"/>
              <w:left w:val="nil"/>
              <w:bottom w:val="nil"/>
              <w:right w:val="nil"/>
            </w:tcBorders>
            <w:shd w:val="clear" w:color="auto" w:fill="auto"/>
            <w:noWrap/>
            <w:vAlign w:val="center"/>
            <w:hideMark/>
          </w:tcPr>
          <w:p w14:paraId="490B938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Red-footed Falcon</w:t>
            </w:r>
          </w:p>
        </w:tc>
      </w:tr>
      <w:tr w:rsidR="00615703" w:rsidRPr="0018540E" w14:paraId="7FA64788" w14:textId="77777777">
        <w:trPr>
          <w:trHeight w:val="315"/>
        </w:trPr>
        <w:tc>
          <w:tcPr>
            <w:tcW w:w="2620" w:type="dxa"/>
            <w:tcBorders>
              <w:top w:val="nil"/>
              <w:left w:val="nil"/>
              <w:bottom w:val="nil"/>
              <w:right w:val="nil"/>
            </w:tcBorders>
            <w:shd w:val="clear" w:color="auto" w:fill="auto"/>
            <w:noWrap/>
            <w:vAlign w:val="center"/>
            <w:hideMark/>
          </w:tcPr>
          <w:p w14:paraId="00DFB0F7"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amurensis</w:t>
            </w:r>
            <w:proofErr w:type="spellEnd"/>
          </w:p>
        </w:tc>
        <w:tc>
          <w:tcPr>
            <w:tcW w:w="2900" w:type="dxa"/>
            <w:tcBorders>
              <w:top w:val="nil"/>
              <w:left w:val="nil"/>
              <w:bottom w:val="nil"/>
              <w:right w:val="nil"/>
            </w:tcBorders>
            <w:shd w:val="clear" w:color="auto" w:fill="auto"/>
            <w:noWrap/>
            <w:vAlign w:val="center"/>
            <w:hideMark/>
          </w:tcPr>
          <w:p w14:paraId="2094985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Amur Falcon</w:t>
            </w:r>
          </w:p>
        </w:tc>
      </w:tr>
      <w:tr w:rsidR="00615703" w:rsidRPr="0018540E" w14:paraId="00ED5EEF" w14:textId="77777777">
        <w:trPr>
          <w:trHeight w:val="315"/>
        </w:trPr>
        <w:tc>
          <w:tcPr>
            <w:tcW w:w="2620" w:type="dxa"/>
            <w:tcBorders>
              <w:top w:val="nil"/>
              <w:left w:val="nil"/>
              <w:bottom w:val="nil"/>
              <w:right w:val="nil"/>
            </w:tcBorders>
            <w:shd w:val="clear" w:color="auto" w:fill="auto"/>
            <w:noWrap/>
            <w:vAlign w:val="center"/>
            <w:hideMark/>
          </w:tcPr>
          <w:p w14:paraId="29131BA4"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eleonorae</w:t>
            </w:r>
            <w:proofErr w:type="spellEnd"/>
          </w:p>
        </w:tc>
        <w:tc>
          <w:tcPr>
            <w:tcW w:w="2900" w:type="dxa"/>
            <w:tcBorders>
              <w:top w:val="nil"/>
              <w:left w:val="nil"/>
              <w:bottom w:val="nil"/>
              <w:right w:val="nil"/>
            </w:tcBorders>
            <w:shd w:val="clear" w:color="auto" w:fill="auto"/>
            <w:noWrap/>
            <w:vAlign w:val="center"/>
            <w:hideMark/>
          </w:tcPr>
          <w:p w14:paraId="5D181BB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Eleonora's Falcon</w:t>
            </w:r>
          </w:p>
        </w:tc>
      </w:tr>
      <w:tr w:rsidR="00615703" w:rsidRPr="0018540E" w14:paraId="625DEDAC" w14:textId="77777777">
        <w:trPr>
          <w:trHeight w:val="315"/>
        </w:trPr>
        <w:tc>
          <w:tcPr>
            <w:tcW w:w="2620" w:type="dxa"/>
            <w:tcBorders>
              <w:top w:val="nil"/>
              <w:left w:val="nil"/>
              <w:bottom w:val="nil"/>
              <w:right w:val="nil"/>
            </w:tcBorders>
            <w:shd w:val="clear" w:color="auto" w:fill="auto"/>
            <w:noWrap/>
            <w:vAlign w:val="center"/>
            <w:hideMark/>
          </w:tcPr>
          <w:p w14:paraId="2D5FA38F"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Falco concolor</w:t>
            </w:r>
          </w:p>
        </w:tc>
        <w:tc>
          <w:tcPr>
            <w:tcW w:w="2900" w:type="dxa"/>
            <w:tcBorders>
              <w:top w:val="nil"/>
              <w:left w:val="nil"/>
              <w:bottom w:val="nil"/>
              <w:right w:val="nil"/>
            </w:tcBorders>
            <w:shd w:val="clear" w:color="auto" w:fill="auto"/>
            <w:noWrap/>
            <w:vAlign w:val="center"/>
            <w:hideMark/>
          </w:tcPr>
          <w:p w14:paraId="49126949"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Sooty Falcon</w:t>
            </w:r>
          </w:p>
        </w:tc>
      </w:tr>
      <w:tr w:rsidR="00615703" w:rsidRPr="0018540E" w14:paraId="6AC4F0C7" w14:textId="77777777">
        <w:trPr>
          <w:trHeight w:val="315"/>
        </w:trPr>
        <w:tc>
          <w:tcPr>
            <w:tcW w:w="2620" w:type="dxa"/>
            <w:tcBorders>
              <w:top w:val="nil"/>
              <w:left w:val="nil"/>
              <w:bottom w:val="nil"/>
              <w:right w:val="nil"/>
            </w:tcBorders>
            <w:shd w:val="clear" w:color="auto" w:fill="auto"/>
            <w:noWrap/>
            <w:vAlign w:val="center"/>
            <w:hideMark/>
          </w:tcPr>
          <w:p w14:paraId="4873C10A"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lastRenderedPageBreak/>
              <w:t>Falco columbarius</w:t>
            </w:r>
          </w:p>
        </w:tc>
        <w:tc>
          <w:tcPr>
            <w:tcW w:w="2900" w:type="dxa"/>
            <w:tcBorders>
              <w:top w:val="nil"/>
              <w:left w:val="nil"/>
              <w:bottom w:val="nil"/>
              <w:right w:val="nil"/>
            </w:tcBorders>
            <w:shd w:val="clear" w:color="auto" w:fill="auto"/>
            <w:noWrap/>
            <w:vAlign w:val="center"/>
            <w:hideMark/>
          </w:tcPr>
          <w:p w14:paraId="1BC18982"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Merlin</w:t>
            </w:r>
          </w:p>
        </w:tc>
      </w:tr>
      <w:tr w:rsidR="00615703" w:rsidRPr="0018540E" w14:paraId="17294615" w14:textId="77777777">
        <w:trPr>
          <w:trHeight w:val="315"/>
        </w:trPr>
        <w:tc>
          <w:tcPr>
            <w:tcW w:w="2620" w:type="dxa"/>
            <w:tcBorders>
              <w:top w:val="nil"/>
              <w:left w:val="nil"/>
              <w:bottom w:val="nil"/>
              <w:right w:val="nil"/>
            </w:tcBorders>
            <w:shd w:val="clear" w:color="auto" w:fill="auto"/>
            <w:noWrap/>
            <w:vAlign w:val="center"/>
            <w:hideMark/>
          </w:tcPr>
          <w:p w14:paraId="2055F71C"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subbuteo</w:t>
            </w:r>
            <w:proofErr w:type="spellEnd"/>
          </w:p>
        </w:tc>
        <w:tc>
          <w:tcPr>
            <w:tcW w:w="2900" w:type="dxa"/>
            <w:tcBorders>
              <w:top w:val="nil"/>
              <w:left w:val="nil"/>
              <w:bottom w:val="nil"/>
              <w:right w:val="nil"/>
            </w:tcBorders>
            <w:shd w:val="clear" w:color="auto" w:fill="auto"/>
            <w:noWrap/>
            <w:vAlign w:val="center"/>
            <w:hideMark/>
          </w:tcPr>
          <w:p w14:paraId="1CF5A78B"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Eurasian Hobby</w:t>
            </w:r>
          </w:p>
        </w:tc>
      </w:tr>
      <w:tr w:rsidR="00615703" w:rsidRPr="0018540E" w14:paraId="720CA62B" w14:textId="77777777">
        <w:trPr>
          <w:trHeight w:val="315"/>
        </w:trPr>
        <w:tc>
          <w:tcPr>
            <w:tcW w:w="2620" w:type="dxa"/>
            <w:tcBorders>
              <w:top w:val="nil"/>
              <w:left w:val="nil"/>
              <w:bottom w:val="nil"/>
              <w:right w:val="nil"/>
            </w:tcBorders>
            <w:shd w:val="clear" w:color="auto" w:fill="auto"/>
            <w:noWrap/>
            <w:vAlign w:val="center"/>
            <w:hideMark/>
          </w:tcPr>
          <w:p w14:paraId="25724B27"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cuvierii</w:t>
            </w:r>
            <w:proofErr w:type="spellEnd"/>
          </w:p>
        </w:tc>
        <w:tc>
          <w:tcPr>
            <w:tcW w:w="2900" w:type="dxa"/>
            <w:tcBorders>
              <w:top w:val="nil"/>
              <w:left w:val="nil"/>
              <w:bottom w:val="nil"/>
              <w:right w:val="nil"/>
            </w:tcBorders>
            <w:shd w:val="clear" w:color="auto" w:fill="auto"/>
            <w:noWrap/>
            <w:vAlign w:val="center"/>
            <w:hideMark/>
          </w:tcPr>
          <w:p w14:paraId="2CB9E180"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African Hobby</w:t>
            </w:r>
          </w:p>
        </w:tc>
      </w:tr>
      <w:tr w:rsidR="00615703" w:rsidRPr="0018540E" w14:paraId="695179B0" w14:textId="77777777">
        <w:trPr>
          <w:trHeight w:val="315"/>
        </w:trPr>
        <w:tc>
          <w:tcPr>
            <w:tcW w:w="2620" w:type="dxa"/>
            <w:tcBorders>
              <w:top w:val="nil"/>
              <w:left w:val="nil"/>
              <w:bottom w:val="nil"/>
              <w:right w:val="nil"/>
            </w:tcBorders>
            <w:shd w:val="clear" w:color="auto" w:fill="auto"/>
            <w:noWrap/>
            <w:vAlign w:val="center"/>
            <w:hideMark/>
          </w:tcPr>
          <w:p w14:paraId="6A4FA213"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severus</w:t>
            </w:r>
            <w:proofErr w:type="spellEnd"/>
          </w:p>
        </w:tc>
        <w:tc>
          <w:tcPr>
            <w:tcW w:w="2900" w:type="dxa"/>
            <w:tcBorders>
              <w:top w:val="nil"/>
              <w:left w:val="nil"/>
              <w:bottom w:val="nil"/>
              <w:right w:val="nil"/>
            </w:tcBorders>
            <w:shd w:val="clear" w:color="auto" w:fill="auto"/>
            <w:noWrap/>
            <w:vAlign w:val="center"/>
            <w:hideMark/>
          </w:tcPr>
          <w:p w14:paraId="0C09A6D2"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Oriental Hobby</w:t>
            </w:r>
          </w:p>
        </w:tc>
      </w:tr>
      <w:tr w:rsidR="00615703" w:rsidRPr="0018540E" w14:paraId="15256C3A" w14:textId="77777777">
        <w:trPr>
          <w:trHeight w:val="315"/>
        </w:trPr>
        <w:tc>
          <w:tcPr>
            <w:tcW w:w="2620" w:type="dxa"/>
            <w:tcBorders>
              <w:top w:val="nil"/>
              <w:left w:val="nil"/>
              <w:bottom w:val="nil"/>
              <w:right w:val="nil"/>
            </w:tcBorders>
            <w:shd w:val="clear" w:color="auto" w:fill="auto"/>
            <w:noWrap/>
            <w:vAlign w:val="center"/>
            <w:hideMark/>
          </w:tcPr>
          <w:p w14:paraId="75B64600"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biarmicus</w:t>
            </w:r>
            <w:proofErr w:type="spellEnd"/>
          </w:p>
        </w:tc>
        <w:tc>
          <w:tcPr>
            <w:tcW w:w="2900" w:type="dxa"/>
            <w:tcBorders>
              <w:top w:val="nil"/>
              <w:left w:val="nil"/>
              <w:bottom w:val="nil"/>
              <w:right w:val="nil"/>
            </w:tcBorders>
            <w:shd w:val="clear" w:color="auto" w:fill="auto"/>
            <w:noWrap/>
            <w:vAlign w:val="center"/>
            <w:hideMark/>
          </w:tcPr>
          <w:p w14:paraId="6CA871D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Lanner Falcon</w:t>
            </w:r>
          </w:p>
        </w:tc>
      </w:tr>
      <w:tr w:rsidR="00615703" w:rsidRPr="0018540E" w14:paraId="0DBCD620" w14:textId="77777777">
        <w:trPr>
          <w:trHeight w:val="315"/>
        </w:trPr>
        <w:tc>
          <w:tcPr>
            <w:tcW w:w="2620" w:type="dxa"/>
            <w:tcBorders>
              <w:top w:val="nil"/>
              <w:left w:val="nil"/>
              <w:bottom w:val="nil"/>
              <w:right w:val="nil"/>
            </w:tcBorders>
            <w:shd w:val="clear" w:color="auto" w:fill="auto"/>
            <w:noWrap/>
            <w:vAlign w:val="center"/>
            <w:hideMark/>
          </w:tcPr>
          <w:p w14:paraId="57B5BC6B"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cherrug</w:t>
            </w:r>
            <w:proofErr w:type="spellEnd"/>
          </w:p>
        </w:tc>
        <w:tc>
          <w:tcPr>
            <w:tcW w:w="2900" w:type="dxa"/>
            <w:tcBorders>
              <w:top w:val="nil"/>
              <w:left w:val="nil"/>
              <w:bottom w:val="nil"/>
              <w:right w:val="nil"/>
            </w:tcBorders>
            <w:shd w:val="clear" w:color="auto" w:fill="auto"/>
            <w:noWrap/>
            <w:vAlign w:val="center"/>
            <w:hideMark/>
          </w:tcPr>
          <w:p w14:paraId="720A3C6B"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Saker Falcon</w:t>
            </w:r>
          </w:p>
        </w:tc>
      </w:tr>
      <w:tr w:rsidR="00615703" w:rsidRPr="0018540E" w14:paraId="407009B3" w14:textId="77777777">
        <w:trPr>
          <w:trHeight w:val="315"/>
        </w:trPr>
        <w:tc>
          <w:tcPr>
            <w:tcW w:w="2620" w:type="dxa"/>
            <w:tcBorders>
              <w:top w:val="nil"/>
              <w:left w:val="nil"/>
              <w:bottom w:val="nil"/>
              <w:right w:val="nil"/>
            </w:tcBorders>
            <w:shd w:val="clear" w:color="auto" w:fill="auto"/>
            <w:noWrap/>
            <w:vAlign w:val="center"/>
            <w:hideMark/>
          </w:tcPr>
          <w:p w14:paraId="206F49D7"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rusticolus</w:t>
            </w:r>
            <w:proofErr w:type="spellEnd"/>
          </w:p>
        </w:tc>
        <w:tc>
          <w:tcPr>
            <w:tcW w:w="2900" w:type="dxa"/>
            <w:tcBorders>
              <w:top w:val="nil"/>
              <w:left w:val="nil"/>
              <w:bottom w:val="nil"/>
              <w:right w:val="nil"/>
            </w:tcBorders>
            <w:shd w:val="clear" w:color="auto" w:fill="auto"/>
            <w:noWrap/>
            <w:vAlign w:val="center"/>
            <w:hideMark/>
          </w:tcPr>
          <w:p w14:paraId="68708A21"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Gyrfalcon</w:t>
            </w:r>
          </w:p>
        </w:tc>
      </w:tr>
      <w:tr w:rsidR="00615703" w:rsidRPr="0018540E" w14:paraId="4ACB0C2B" w14:textId="77777777">
        <w:trPr>
          <w:trHeight w:val="315"/>
        </w:trPr>
        <w:tc>
          <w:tcPr>
            <w:tcW w:w="2620" w:type="dxa"/>
            <w:tcBorders>
              <w:top w:val="nil"/>
              <w:left w:val="nil"/>
              <w:bottom w:val="nil"/>
              <w:right w:val="nil"/>
            </w:tcBorders>
            <w:shd w:val="clear" w:color="auto" w:fill="auto"/>
            <w:noWrap/>
            <w:vAlign w:val="center"/>
            <w:hideMark/>
          </w:tcPr>
          <w:p w14:paraId="2530FF95"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Falco peregrinus</w:t>
            </w:r>
          </w:p>
        </w:tc>
        <w:tc>
          <w:tcPr>
            <w:tcW w:w="2900" w:type="dxa"/>
            <w:tcBorders>
              <w:top w:val="nil"/>
              <w:left w:val="nil"/>
              <w:bottom w:val="nil"/>
              <w:right w:val="nil"/>
            </w:tcBorders>
            <w:shd w:val="clear" w:color="auto" w:fill="auto"/>
            <w:noWrap/>
            <w:vAlign w:val="center"/>
            <w:hideMark/>
          </w:tcPr>
          <w:p w14:paraId="63C9ABA7"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Peregrine Falcon</w:t>
            </w:r>
          </w:p>
        </w:tc>
      </w:tr>
    </w:tbl>
    <w:p w14:paraId="6A9EBA0A" w14:textId="77777777" w:rsidR="00615703" w:rsidRPr="0018540E" w:rsidRDefault="00615703" w:rsidP="00771018">
      <w:pPr>
        <w:rPr>
          <w:rFonts w:eastAsia="Times New Roman" w:cs="Arial"/>
          <w:i/>
          <w:iCs/>
          <w:lang w:eastAsia="en-GB"/>
        </w:rPr>
      </w:pPr>
    </w:p>
    <w:p w14:paraId="66540B77" w14:textId="77777777" w:rsidR="00615703" w:rsidRPr="0018540E" w:rsidRDefault="00615703" w:rsidP="00771018">
      <w:pPr>
        <w:rPr>
          <w:rFonts w:eastAsia="Times New Roman" w:cs="Arial"/>
          <w:i/>
          <w:iCs/>
          <w:lang w:eastAsia="en-GB"/>
        </w:rPr>
      </w:pPr>
    </w:p>
    <w:p w14:paraId="4148BB68" w14:textId="77777777" w:rsidR="00615703" w:rsidRPr="0018540E" w:rsidRDefault="00615703" w:rsidP="00771018">
      <w:pPr>
        <w:rPr>
          <w:rFonts w:cs="Arial"/>
          <w:b/>
          <w:i/>
          <w:lang w:val="en"/>
        </w:rPr>
      </w:pPr>
      <w:r w:rsidRPr="0018540E">
        <w:rPr>
          <w:rFonts w:cs="Arial"/>
          <w:b/>
          <w:i/>
          <w:lang w:val="en"/>
        </w:rPr>
        <w:t>STRIGIFORMES</w:t>
      </w:r>
    </w:p>
    <w:p w14:paraId="26CC238C" w14:textId="77777777" w:rsidR="00615703" w:rsidRPr="0018540E" w:rsidRDefault="00615703" w:rsidP="00771018">
      <w:pPr>
        <w:rPr>
          <w:rFonts w:cs="Arial"/>
          <w:b/>
          <w:i/>
          <w:lang w:val="en"/>
        </w:rPr>
      </w:pPr>
      <w:r w:rsidRPr="0018540E">
        <w:rPr>
          <w:rFonts w:cs="Arial"/>
          <w:b/>
          <w:i/>
          <w:lang w:val="en"/>
        </w:rPr>
        <w:t>Strigidae</w:t>
      </w:r>
    </w:p>
    <w:tbl>
      <w:tblPr>
        <w:tblW w:w="5520" w:type="dxa"/>
        <w:tblLook w:val="04A0" w:firstRow="1" w:lastRow="0" w:firstColumn="1" w:lastColumn="0" w:noHBand="0" w:noVBand="1"/>
      </w:tblPr>
      <w:tblGrid>
        <w:gridCol w:w="2620"/>
        <w:gridCol w:w="2900"/>
      </w:tblGrid>
      <w:tr w:rsidR="00615703" w:rsidRPr="0018540E" w14:paraId="66D0D904" w14:textId="77777777">
        <w:trPr>
          <w:trHeight w:val="315"/>
        </w:trPr>
        <w:tc>
          <w:tcPr>
            <w:tcW w:w="2620" w:type="dxa"/>
            <w:tcBorders>
              <w:top w:val="nil"/>
              <w:left w:val="nil"/>
              <w:bottom w:val="nil"/>
              <w:right w:val="nil"/>
            </w:tcBorders>
            <w:shd w:val="clear" w:color="auto" w:fill="auto"/>
            <w:noWrap/>
            <w:vAlign w:val="center"/>
            <w:hideMark/>
          </w:tcPr>
          <w:p w14:paraId="007C760C" w14:textId="77777777" w:rsidR="00615703" w:rsidRPr="0018540E" w:rsidRDefault="00615703" w:rsidP="00771018">
            <w:pPr>
              <w:rPr>
                <w:rFonts w:eastAsia="Times New Roman" w:cs="Arial"/>
                <w:i/>
                <w:iCs/>
                <w:strike/>
                <w:color w:val="000000"/>
                <w:lang w:val="en-US"/>
              </w:rPr>
            </w:pPr>
            <w:proofErr w:type="spellStart"/>
            <w:r w:rsidRPr="0018540E">
              <w:rPr>
                <w:rFonts w:eastAsia="Times New Roman" w:cs="Arial"/>
                <w:i/>
                <w:iCs/>
                <w:strike/>
                <w:color w:val="000000"/>
                <w:lang w:val="en-US"/>
              </w:rPr>
              <w:t>Ninox</w:t>
            </w:r>
            <w:proofErr w:type="spellEnd"/>
            <w:r w:rsidRPr="0018540E">
              <w:rPr>
                <w:rFonts w:eastAsia="Times New Roman" w:cs="Arial"/>
                <w:i/>
                <w:iCs/>
                <w:strike/>
                <w:color w:val="000000"/>
                <w:lang w:val="en-US"/>
              </w:rPr>
              <w:t xml:space="preserve"> </w:t>
            </w:r>
            <w:proofErr w:type="spellStart"/>
            <w:r w:rsidRPr="0018540E">
              <w:rPr>
                <w:rFonts w:eastAsia="Times New Roman" w:cs="Arial"/>
                <w:i/>
                <w:iCs/>
                <w:strike/>
                <w:color w:val="000000"/>
                <w:lang w:val="en-US"/>
              </w:rPr>
              <w:t>scutulata</w:t>
            </w:r>
            <w:proofErr w:type="spellEnd"/>
          </w:p>
        </w:tc>
        <w:tc>
          <w:tcPr>
            <w:tcW w:w="2900" w:type="dxa"/>
            <w:tcBorders>
              <w:top w:val="nil"/>
              <w:left w:val="nil"/>
              <w:bottom w:val="nil"/>
              <w:right w:val="nil"/>
            </w:tcBorders>
            <w:shd w:val="clear" w:color="auto" w:fill="auto"/>
            <w:noWrap/>
            <w:vAlign w:val="center"/>
            <w:hideMark/>
          </w:tcPr>
          <w:p w14:paraId="41C96913" w14:textId="77777777" w:rsidR="00615703" w:rsidRPr="0018540E" w:rsidRDefault="00615703" w:rsidP="00771018">
            <w:pPr>
              <w:rPr>
                <w:rFonts w:eastAsia="Times New Roman" w:cs="Arial"/>
                <w:strike/>
                <w:color w:val="000000"/>
                <w:lang w:val="en-US"/>
              </w:rPr>
            </w:pPr>
            <w:r w:rsidRPr="0018540E">
              <w:rPr>
                <w:rFonts w:eastAsia="Times New Roman" w:cs="Arial"/>
                <w:strike/>
                <w:color w:val="000000"/>
                <w:lang w:val="en-US"/>
              </w:rPr>
              <w:t>Brown Boobook</w:t>
            </w:r>
          </w:p>
        </w:tc>
      </w:tr>
      <w:tr w:rsidR="00C80D21" w:rsidRPr="0018540E" w14:paraId="4D85949F" w14:textId="77777777">
        <w:trPr>
          <w:trHeight w:val="315"/>
        </w:trPr>
        <w:tc>
          <w:tcPr>
            <w:tcW w:w="2620" w:type="dxa"/>
            <w:tcBorders>
              <w:top w:val="nil"/>
              <w:left w:val="nil"/>
              <w:bottom w:val="nil"/>
              <w:right w:val="nil"/>
            </w:tcBorders>
            <w:shd w:val="clear" w:color="auto" w:fill="auto"/>
            <w:noWrap/>
            <w:vAlign w:val="center"/>
          </w:tcPr>
          <w:p w14:paraId="167D11C0" w14:textId="10FAF02B" w:rsidR="00C80D21" w:rsidRPr="0018540E" w:rsidRDefault="00437BE1" w:rsidP="00771018">
            <w:pPr>
              <w:rPr>
                <w:rFonts w:eastAsia="Times New Roman" w:cs="Arial"/>
                <w:i/>
                <w:iCs/>
                <w:color w:val="000000"/>
                <w:u w:val="single"/>
                <w:lang w:val="en-US"/>
              </w:rPr>
            </w:pPr>
            <w:proofErr w:type="spellStart"/>
            <w:r w:rsidRPr="0018540E">
              <w:rPr>
                <w:rFonts w:eastAsia="Times New Roman" w:cs="Arial"/>
                <w:i/>
                <w:iCs/>
                <w:color w:val="000000"/>
                <w:u w:val="single"/>
                <w:lang w:val="en-US"/>
              </w:rPr>
              <w:t>Ninox</w:t>
            </w:r>
            <w:proofErr w:type="spellEnd"/>
            <w:r w:rsidRPr="0018540E">
              <w:rPr>
                <w:rFonts w:eastAsia="Times New Roman" w:cs="Arial"/>
                <w:i/>
                <w:iCs/>
                <w:color w:val="000000"/>
                <w:u w:val="single"/>
                <w:lang w:val="en-US"/>
              </w:rPr>
              <w:t xml:space="preserve"> japonica</w:t>
            </w:r>
          </w:p>
        </w:tc>
        <w:tc>
          <w:tcPr>
            <w:tcW w:w="2900" w:type="dxa"/>
            <w:tcBorders>
              <w:top w:val="nil"/>
              <w:left w:val="nil"/>
              <w:bottom w:val="nil"/>
              <w:right w:val="nil"/>
            </w:tcBorders>
            <w:shd w:val="clear" w:color="auto" w:fill="auto"/>
            <w:noWrap/>
            <w:vAlign w:val="center"/>
          </w:tcPr>
          <w:p w14:paraId="571EA3FA" w14:textId="733F706F" w:rsidR="00C80D21" w:rsidRPr="0018540E" w:rsidRDefault="00716BD7" w:rsidP="00771018">
            <w:pPr>
              <w:rPr>
                <w:rFonts w:eastAsia="Times New Roman" w:cs="Arial"/>
                <w:color w:val="000000"/>
                <w:u w:val="single"/>
                <w:lang w:val="en-US"/>
              </w:rPr>
            </w:pPr>
            <w:r w:rsidRPr="0018540E">
              <w:rPr>
                <w:rFonts w:eastAsia="Times New Roman" w:cs="Arial"/>
                <w:color w:val="000000"/>
                <w:u w:val="single"/>
                <w:lang w:val="en-US"/>
              </w:rPr>
              <w:t>Northern Boobook</w:t>
            </w:r>
          </w:p>
        </w:tc>
      </w:tr>
      <w:tr w:rsidR="00615703" w:rsidRPr="0018540E" w14:paraId="5A8E7F1A" w14:textId="77777777">
        <w:trPr>
          <w:trHeight w:val="315"/>
        </w:trPr>
        <w:tc>
          <w:tcPr>
            <w:tcW w:w="2620" w:type="dxa"/>
            <w:tcBorders>
              <w:top w:val="nil"/>
              <w:left w:val="nil"/>
              <w:bottom w:val="nil"/>
              <w:right w:val="nil"/>
            </w:tcBorders>
            <w:shd w:val="clear" w:color="auto" w:fill="auto"/>
            <w:noWrap/>
            <w:vAlign w:val="center"/>
            <w:hideMark/>
          </w:tcPr>
          <w:p w14:paraId="75224EF5"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Surnia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ulula</w:t>
            </w:r>
            <w:proofErr w:type="spellEnd"/>
          </w:p>
        </w:tc>
        <w:tc>
          <w:tcPr>
            <w:tcW w:w="2900" w:type="dxa"/>
            <w:tcBorders>
              <w:top w:val="nil"/>
              <w:left w:val="nil"/>
              <w:bottom w:val="nil"/>
              <w:right w:val="nil"/>
            </w:tcBorders>
            <w:shd w:val="clear" w:color="auto" w:fill="auto"/>
            <w:noWrap/>
            <w:vAlign w:val="center"/>
            <w:hideMark/>
          </w:tcPr>
          <w:p w14:paraId="403C0B69"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Northern Hawk-owl</w:t>
            </w:r>
          </w:p>
        </w:tc>
      </w:tr>
      <w:tr w:rsidR="00615703" w:rsidRPr="0018540E" w14:paraId="58038950" w14:textId="77777777">
        <w:trPr>
          <w:trHeight w:val="315"/>
        </w:trPr>
        <w:tc>
          <w:tcPr>
            <w:tcW w:w="2620" w:type="dxa"/>
            <w:tcBorders>
              <w:top w:val="nil"/>
              <w:left w:val="nil"/>
              <w:bottom w:val="nil"/>
              <w:right w:val="nil"/>
            </w:tcBorders>
            <w:shd w:val="clear" w:color="auto" w:fill="auto"/>
            <w:noWrap/>
            <w:vAlign w:val="center"/>
            <w:hideMark/>
          </w:tcPr>
          <w:p w14:paraId="27AEFEFC"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Aegolius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funereus</w:t>
            </w:r>
            <w:proofErr w:type="spellEnd"/>
          </w:p>
        </w:tc>
        <w:tc>
          <w:tcPr>
            <w:tcW w:w="2900" w:type="dxa"/>
            <w:tcBorders>
              <w:top w:val="nil"/>
              <w:left w:val="nil"/>
              <w:bottom w:val="nil"/>
              <w:right w:val="nil"/>
            </w:tcBorders>
            <w:shd w:val="clear" w:color="auto" w:fill="auto"/>
            <w:noWrap/>
            <w:vAlign w:val="center"/>
            <w:hideMark/>
          </w:tcPr>
          <w:p w14:paraId="7F78CAA8"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Boreal Owl</w:t>
            </w:r>
          </w:p>
        </w:tc>
      </w:tr>
      <w:tr w:rsidR="00615703" w:rsidRPr="0018540E" w14:paraId="300D27C1" w14:textId="77777777">
        <w:trPr>
          <w:trHeight w:val="315"/>
        </w:trPr>
        <w:tc>
          <w:tcPr>
            <w:tcW w:w="2620" w:type="dxa"/>
            <w:tcBorders>
              <w:top w:val="nil"/>
              <w:left w:val="nil"/>
              <w:bottom w:val="nil"/>
              <w:right w:val="nil"/>
            </w:tcBorders>
            <w:shd w:val="clear" w:color="auto" w:fill="auto"/>
            <w:noWrap/>
            <w:vAlign w:val="center"/>
            <w:hideMark/>
          </w:tcPr>
          <w:p w14:paraId="1AB7ACB0" w14:textId="77777777" w:rsidR="00615703" w:rsidRPr="0018540E" w:rsidRDefault="00615703" w:rsidP="00771018">
            <w:pPr>
              <w:rPr>
                <w:rFonts w:eastAsia="Times New Roman" w:cs="Arial"/>
                <w:i/>
                <w:iCs/>
                <w:color w:val="000000"/>
                <w:lang w:val="en-US"/>
              </w:rPr>
            </w:pPr>
            <w:proofErr w:type="gramStart"/>
            <w:r w:rsidRPr="0018540E">
              <w:rPr>
                <w:rFonts w:eastAsia="Times New Roman" w:cs="Arial"/>
                <w:i/>
                <w:iCs/>
                <w:color w:val="000000"/>
                <w:lang w:val="en-US"/>
              </w:rPr>
              <w:t>Otus</w:t>
            </w:r>
            <w:proofErr w:type="gramEnd"/>
            <w:r w:rsidRPr="0018540E">
              <w:rPr>
                <w:rFonts w:eastAsia="Times New Roman" w:cs="Arial"/>
                <w:i/>
                <w:iCs/>
                <w:color w:val="000000"/>
                <w:lang w:val="en-US"/>
              </w:rPr>
              <w:t xml:space="preserve"> scops</w:t>
            </w:r>
          </w:p>
        </w:tc>
        <w:tc>
          <w:tcPr>
            <w:tcW w:w="2900" w:type="dxa"/>
            <w:tcBorders>
              <w:top w:val="nil"/>
              <w:left w:val="nil"/>
              <w:bottom w:val="nil"/>
              <w:right w:val="nil"/>
            </w:tcBorders>
            <w:shd w:val="clear" w:color="auto" w:fill="auto"/>
            <w:noWrap/>
            <w:vAlign w:val="center"/>
            <w:hideMark/>
          </w:tcPr>
          <w:p w14:paraId="1368A1A0"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Eurasian Scops-owl</w:t>
            </w:r>
          </w:p>
        </w:tc>
      </w:tr>
      <w:tr w:rsidR="00615703" w:rsidRPr="0018540E" w14:paraId="675178E7" w14:textId="77777777">
        <w:trPr>
          <w:trHeight w:val="315"/>
        </w:trPr>
        <w:tc>
          <w:tcPr>
            <w:tcW w:w="2620" w:type="dxa"/>
            <w:tcBorders>
              <w:top w:val="nil"/>
              <w:left w:val="nil"/>
              <w:bottom w:val="nil"/>
              <w:right w:val="nil"/>
            </w:tcBorders>
            <w:shd w:val="clear" w:color="auto" w:fill="auto"/>
            <w:noWrap/>
            <w:vAlign w:val="center"/>
            <w:hideMark/>
          </w:tcPr>
          <w:p w14:paraId="03BAEC89"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Otus brucei</w:t>
            </w:r>
          </w:p>
        </w:tc>
        <w:tc>
          <w:tcPr>
            <w:tcW w:w="2900" w:type="dxa"/>
            <w:tcBorders>
              <w:top w:val="nil"/>
              <w:left w:val="nil"/>
              <w:bottom w:val="nil"/>
              <w:right w:val="nil"/>
            </w:tcBorders>
            <w:shd w:val="clear" w:color="auto" w:fill="auto"/>
            <w:noWrap/>
            <w:vAlign w:val="center"/>
            <w:hideMark/>
          </w:tcPr>
          <w:p w14:paraId="3510F9F2"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Pallid Scops-owl</w:t>
            </w:r>
          </w:p>
        </w:tc>
      </w:tr>
      <w:tr w:rsidR="00615703" w:rsidRPr="0018540E" w14:paraId="24A6CB6B" w14:textId="77777777">
        <w:trPr>
          <w:trHeight w:val="315"/>
        </w:trPr>
        <w:tc>
          <w:tcPr>
            <w:tcW w:w="2620" w:type="dxa"/>
            <w:tcBorders>
              <w:top w:val="nil"/>
              <w:left w:val="nil"/>
              <w:bottom w:val="nil"/>
              <w:right w:val="nil"/>
            </w:tcBorders>
            <w:shd w:val="clear" w:color="auto" w:fill="auto"/>
            <w:noWrap/>
            <w:vAlign w:val="center"/>
            <w:hideMark/>
          </w:tcPr>
          <w:p w14:paraId="3B981467"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Otus </w:t>
            </w:r>
            <w:proofErr w:type="spellStart"/>
            <w:r w:rsidRPr="0018540E">
              <w:rPr>
                <w:rFonts w:eastAsia="Times New Roman" w:cs="Arial"/>
                <w:i/>
                <w:iCs/>
                <w:color w:val="000000"/>
                <w:lang w:val="en-US"/>
              </w:rPr>
              <w:t>sunia</w:t>
            </w:r>
            <w:proofErr w:type="spellEnd"/>
          </w:p>
        </w:tc>
        <w:tc>
          <w:tcPr>
            <w:tcW w:w="2900" w:type="dxa"/>
            <w:tcBorders>
              <w:top w:val="nil"/>
              <w:left w:val="nil"/>
              <w:bottom w:val="nil"/>
              <w:right w:val="nil"/>
            </w:tcBorders>
            <w:shd w:val="clear" w:color="auto" w:fill="auto"/>
            <w:noWrap/>
            <w:vAlign w:val="center"/>
            <w:hideMark/>
          </w:tcPr>
          <w:p w14:paraId="54538F21"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Oriental Scops-owl</w:t>
            </w:r>
          </w:p>
        </w:tc>
      </w:tr>
      <w:tr w:rsidR="00615703" w:rsidRPr="0018540E" w14:paraId="355537CE" w14:textId="77777777">
        <w:trPr>
          <w:trHeight w:val="315"/>
        </w:trPr>
        <w:tc>
          <w:tcPr>
            <w:tcW w:w="2620" w:type="dxa"/>
            <w:tcBorders>
              <w:top w:val="nil"/>
              <w:left w:val="nil"/>
              <w:bottom w:val="nil"/>
              <w:right w:val="nil"/>
            </w:tcBorders>
            <w:shd w:val="clear" w:color="auto" w:fill="auto"/>
            <w:noWrap/>
            <w:vAlign w:val="center"/>
            <w:hideMark/>
          </w:tcPr>
          <w:p w14:paraId="2DD686F6"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Asio</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otus</w:t>
            </w:r>
            <w:proofErr w:type="spellEnd"/>
          </w:p>
        </w:tc>
        <w:tc>
          <w:tcPr>
            <w:tcW w:w="2900" w:type="dxa"/>
            <w:tcBorders>
              <w:top w:val="nil"/>
              <w:left w:val="nil"/>
              <w:bottom w:val="nil"/>
              <w:right w:val="nil"/>
            </w:tcBorders>
            <w:shd w:val="clear" w:color="auto" w:fill="auto"/>
            <w:noWrap/>
            <w:vAlign w:val="center"/>
            <w:hideMark/>
          </w:tcPr>
          <w:p w14:paraId="1A0462F6"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Northern Long-eared Owl</w:t>
            </w:r>
          </w:p>
        </w:tc>
      </w:tr>
      <w:tr w:rsidR="00615703" w:rsidRPr="0018540E" w14:paraId="14EA04E7" w14:textId="77777777">
        <w:trPr>
          <w:trHeight w:val="315"/>
        </w:trPr>
        <w:tc>
          <w:tcPr>
            <w:tcW w:w="2620" w:type="dxa"/>
            <w:tcBorders>
              <w:top w:val="nil"/>
              <w:left w:val="nil"/>
              <w:bottom w:val="nil"/>
              <w:right w:val="nil"/>
            </w:tcBorders>
            <w:shd w:val="clear" w:color="auto" w:fill="auto"/>
            <w:noWrap/>
            <w:vAlign w:val="center"/>
            <w:hideMark/>
          </w:tcPr>
          <w:p w14:paraId="214ABBC5"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Asio</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flammeus</w:t>
            </w:r>
            <w:proofErr w:type="spellEnd"/>
          </w:p>
        </w:tc>
        <w:tc>
          <w:tcPr>
            <w:tcW w:w="2900" w:type="dxa"/>
            <w:tcBorders>
              <w:top w:val="nil"/>
              <w:left w:val="nil"/>
              <w:bottom w:val="nil"/>
              <w:right w:val="nil"/>
            </w:tcBorders>
            <w:shd w:val="clear" w:color="auto" w:fill="auto"/>
            <w:noWrap/>
            <w:vAlign w:val="center"/>
            <w:hideMark/>
          </w:tcPr>
          <w:p w14:paraId="4B12378D"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Short-eared Owl</w:t>
            </w:r>
          </w:p>
        </w:tc>
      </w:tr>
      <w:tr w:rsidR="00615703" w:rsidRPr="0018540E" w14:paraId="23319223" w14:textId="77777777">
        <w:trPr>
          <w:trHeight w:val="315"/>
        </w:trPr>
        <w:tc>
          <w:tcPr>
            <w:tcW w:w="2620" w:type="dxa"/>
            <w:tcBorders>
              <w:top w:val="nil"/>
              <w:left w:val="nil"/>
              <w:bottom w:val="nil"/>
              <w:right w:val="nil"/>
            </w:tcBorders>
            <w:shd w:val="clear" w:color="auto" w:fill="auto"/>
            <w:noWrap/>
            <w:vAlign w:val="center"/>
            <w:hideMark/>
          </w:tcPr>
          <w:p w14:paraId="70CABBE0"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Asio</w:t>
            </w:r>
            <w:proofErr w:type="spellEnd"/>
            <w:r w:rsidRPr="0018540E">
              <w:rPr>
                <w:rFonts w:eastAsia="Times New Roman" w:cs="Arial"/>
                <w:i/>
                <w:iCs/>
                <w:color w:val="000000"/>
                <w:lang w:val="en-US"/>
              </w:rPr>
              <w:t xml:space="preserve"> capensis</w:t>
            </w:r>
          </w:p>
        </w:tc>
        <w:tc>
          <w:tcPr>
            <w:tcW w:w="2900" w:type="dxa"/>
            <w:tcBorders>
              <w:top w:val="nil"/>
              <w:left w:val="nil"/>
              <w:bottom w:val="nil"/>
              <w:right w:val="nil"/>
            </w:tcBorders>
            <w:shd w:val="clear" w:color="auto" w:fill="auto"/>
            <w:noWrap/>
            <w:vAlign w:val="center"/>
            <w:hideMark/>
          </w:tcPr>
          <w:p w14:paraId="2C9675CA"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Marsh Owl</w:t>
            </w:r>
          </w:p>
        </w:tc>
      </w:tr>
      <w:tr w:rsidR="00615703" w:rsidRPr="0018540E" w14:paraId="1A41FE99" w14:textId="77777777">
        <w:trPr>
          <w:trHeight w:val="315"/>
        </w:trPr>
        <w:tc>
          <w:tcPr>
            <w:tcW w:w="2620" w:type="dxa"/>
            <w:tcBorders>
              <w:top w:val="nil"/>
              <w:left w:val="nil"/>
              <w:bottom w:val="nil"/>
              <w:right w:val="nil"/>
            </w:tcBorders>
            <w:shd w:val="clear" w:color="auto" w:fill="auto"/>
            <w:noWrap/>
            <w:vAlign w:val="center"/>
            <w:hideMark/>
          </w:tcPr>
          <w:p w14:paraId="3FC014B1"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Strix</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uralensis</w:t>
            </w:r>
            <w:proofErr w:type="spellEnd"/>
          </w:p>
        </w:tc>
        <w:tc>
          <w:tcPr>
            <w:tcW w:w="2900" w:type="dxa"/>
            <w:tcBorders>
              <w:top w:val="nil"/>
              <w:left w:val="nil"/>
              <w:bottom w:val="nil"/>
              <w:right w:val="nil"/>
            </w:tcBorders>
            <w:shd w:val="clear" w:color="auto" w:fill="auto"/>
            <w:noWrap/>
            <w:vAlign w:val="center"/>
            <w:hideMark/>
          </w:tcPr>
          <w:p w14:paraId="46E6AB2F"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Ural Owl</w:t>
            </w:r>
          </w:p>
        </w:tc>
      </w:tr>
      <w:tr w:rsidR="00615703" w:rsidRPr="0018540E" w14:paraId="3439E0ED" w14:textId="77777777">
        <w:trPr>
          <w:trHeight w:val="315"/>
        </w:trPr>
        <w:tc>
          <w:tcPr>
            <w:tcW w:w="2620" w:type="dxa"/>
            <w:tcBorders>
              <w:top w:val="nil"/>
              <w:left w:val="nil"/>
              <w:bottom w:val="nil"/>
              <w:right w:val="nil"/>
            </w:tcBorders>
            <w:shd w:val="clear" w:color="auto" w:fill="auto"/>
            <w:noWrap/>
            <w:vAlign w:val="center"/>
            <w:hideMark/>
          </w:tcPr>
          <w:p w14:paraId="70D0E2DC" w14:textId="77777777" w:rsidR="00615703" w:rsidRPr="0018540E" w:rsidRDefault="00615703" w:rsidP="00771018">
            <w:pPr>
              <w:rPr>
                <w:rFonts w:eastAsia="Times New Roman" w:cs="Arial"/>
                <w:i/>
                <w:iCs/>
                <w:color w:val="000000"/>
                <w:lang w:val="en-US"/>
              </w:rPr>
            </w:pPr>
            <w:proofErr w:type="spellStart"/>
            <w:r w:rsidRPr="0018540E">
              <w:rPr>
                <w:rFonts w:eastAsia="Times New Roman" w:cs="Arial"/>
                <w:i/>
                <w:iCs/>
                <w:color w:val="000000"/>
                <w:lang w:val="en-US"/>
              </w:rPr>
              <w:t>Strix</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nebulosa</w:t>
            </w:r>
            <w:proofErr w:type="spellEnd"/>
          </w:p>
        </w:tc>
        <w:tc>
          <w:tcPr>
            <w:tcW w:w="2900" w:type="dxa"/>
            <w:tcBorders>
              <w:top w:val="nil"/>
              <w:left w:val="nil"/>
              <w:bottom w:val="nil"/>
              <w:right w:val="nil"/>
            </w:tcBorders>
            <w:shd w:val="clear" w:color="auto" w:fill="auto"/>
            <w:noWrap/>
            <w:vAlign w:val="center"/>
            <w:hideMark/>
          </w:tcPr>
          <w:p w14:paraId="189C035E"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Great Grey Owl</w:t>
            </w:r>
          </w:p>
        </w:tc>
      </w:tr>
      <w:tr w:rsidR="00615703" w:rsidRPr="0018540E" w14:paraId="43DCDF89" w14:textId="77777777">
        <w:trPr>
          <w:trHeight w:val="315"/>
        </w:trPr>
        <w:tc>
          <w:tcPr>
            <w:tcW w:w="2620" w:type="dxa"/>
            <w:tcBorders>
              <w:top w:val="nil"/>
              <w:left w:val="nil"/>
              <w:bottom w:val="nil"/>
              <w:right w:val="nil"/>
            </w:tcBorders>
            <w:shd w:val="clear" w:color="auto" w:fill="auto"/>
            <w:noWrap/>
            <w:vAlign w:val="center"/>
            <w:hideMark/>
          </w:tcPr>
          <w:p w14:paraId="2B76AB48" w14:textId="77777777" w:rsidR="00615703" w:rsidRPr="0018540E" w:rsidRDefault="00615703" w:rsidP="00771018">
            <w:pPr>
              <w:rPr>
                <w:rFonts w:eastAsia="Times New Roman" w:cs="Arial"/>
                <w:i/>
                <w:iCs/>
                <w:color w:val="000000"/>
                <w:lang w:val="en-US"/>
              </w:rPr>
            </w:pPr>
            <w:r w:rsidRPr="0018540E">
              <w:rPr>
                <w:rFonts w:eastAsia="Times New Roman" w:cs="Arial"/>
                <w:i/>
                <w:iCs/>
                <w:color w:val="000000"/>
                <w:lang w:val="en-US"/>
              </w:rPr>
              <w:t xml:space="preserve">Bubo </w:t>
            </w:r>
            <w:proofErr w:type="spellStart"/>
            <w:r w:rsidRPr="0018540E">
              <w:rPr>
                <w:rFonts w:eastAsia="Times New Roman" w:cs="Arial"/>
                <w:i/>
                <w:iCs/>
                <w:color w:val="000000"/>
                <w:lang w:val="en-US"/>
              </w:rPr>
              <w:t>scandiacus</w:t>
            </w:r>
            <w:proofErr w:type="spellEnd"/>
          </w:p>
        </w:tc>
        <w:tc>
          <w:tcPr>
            <w:tcW w:w="2900" w:type="dxa"/>
            <w:tcBorders>
              <w:top w:val="nil"/>
              <w:left w:val="nil"/>
              <w:bottom w:val="nil"/>
              <w:right w:val="nil"/>
            </w:tcBorders>
            <w:shd w:val="clear" w:color="auto" w:fill="auto"/>
            <w:noWrap/>
            <w:vAlign w:val="center"/>
            <w:hideMark/>
          </w:tcPr>
          <w:p w14:paraId="0295B211" w14:textId="77777777" w:rsidR="00615703" w:rsidRPr="0018540E" w:rsidRDefault="00615703" w:rsidP="00771018">
            <w:pPr>
              <w:rPr>
                <w:rFonts w:eastAsia="Times New Roman" w:cs="Arial"/>
                <w:color w:val="000000"/>
                <w:lang w:val="en-US"/>
              </w:rPr>
            </w:pPr>
            <w:r w:rsidRPr="0018540E">
              <w:rPr>
                <w:rFonts w:eastAsia="Times New Roman" w:cs="Arial"/>
                <w:color w:val="000000"/>
                <w:lang w:val="en-US"/>
              </w:rPr>
              <w:t>Snowy Owl</w:t>
            </w:r>
          </w:p>
        </w:tc>
      </w:tr>
    </w:tbl>
    <w:p w14:paraId="0B786ECE" w14:textId="77777777" w:rsidR="00615703" w:rsidRPr="0018540E" w:rsidRDefault="00615703" w:rsidP="00771018">
      <w:pPr>
        <w:pStyle w:val="Bodycopy"/>
        <w:spacing w:before="0" w:line="240" w:lineRule="auto"/>
        <w:rPr>
          <w:rFonts w:ascii="Arial" w:hAnsi="Arial" w:cs="Arial"/>
          <w:color w:val="auto"/>
          <w:szCs w:val="22"/>
          <w:lang w:eastAsia="en-ZA"/>
        </w:rPr>
      </w:pPr>
    </w:p>
    <w:p w14:paraId="263F8BC3" w14:textId="77777777" w:rsidR="00615703" w:rsidRPr="0018540E" w:rsidRDefault="00615703" w:rsidP="00771018">
      <w:pPr>
        <w:pStyle w:val="Bodycopy"/>
        <w:spacing w:before="0" w:line="240" w:lineRule="auto"/>
        <w:rPr>
          <w:rFonts w:ascii="Arial" w:hAnsi="Arial" w:cs="Arial"/>
          <w:color w:val="2D3745"/>
          <w:szCs w:val="22"/>
          <w:lang w:eastAsia="en-ZA"/>
        </w:rPr>
      </w:pPr>
    </w:p>
    <w:p w14:paraId="6EE170C8" w14:textId="77777777" w:rsidR="00615703" w:rsidRPr="0018540E" w:rsidRDefault="00615703" w:rsidP="00771018">
      <w:pPr>
        <w:pStyle w:val="Bodycopy"/>
        <w:spacing w:before="0" w:line="240" w:lineRule="auto"/>
        <w:rPr>
          <w:rFonts w:ascii="Arial" w:hAnsi="Arial" w:cs="Arial"/>
          <w:color w:val="2D3745"/>
          <w:szCs w:val="22"/>
          <w:lang w:eastAsia="en-ZA"/>
        </w:rPr>
      </w:pPr>
    </w:p>
    <w:p w14:paraId="59B0AAA8" w14:textId="77777777" w:rsidR="00615703" w:rsidRPr="0018540E" w:rsidRDefault="00615703" w:rsidP="00771018">
      <w:pPr>
        <w:jc w:val="both"/>
        <w:rPr>
          <w:rFonts w:cs="Arial"/>
          <w:lang w:val="en-US"/>
        </w:rPr>
      </w:pPr>
    </w:p>
    <w:p w14:paraId="698FCE90" w14:textId="77777777" w:rsidR="00615703" w:rsidRPr="0018540E" w:rsidRDefault="00615703" w:rsidP="00771018">
      <w:pPr>
        <w:jc w:val="both"/>
        <w:rPr>
          <w:rFonts w:cs="Arial"/>
          <w:lang w:val="en-US"/>
        </w:rPr>
      </w:pPr>
    </w:p>
    <w:p w14:paraId="557334C9" w14:textId="3838F597" w:rsidR="00F60AC7" w:rsidRPr="0018540E" w:rsidRDefault="00F60AC7" w:rsidP="00771018">
      <w:pPr>
        <w:rPr>
          <w:rFonts w:cs="Arial"/>
        </w:rPr>
      </w:pPr>
      <w:r w:rsidRPr="0018540E">
        <w:rPr>
          <w:rFonts w:cs="Arial"/>
        </w:rPr>
        <w:br w:type="page"/>
      </w:r>
    </w:p>
    <w:p w14:paraId="4E4B83CF" w14:textId="77777777" w:rsidR="00041825" w:rsidRDefault="00041825" w:rsidP="00041825">
      <w:pPr>
        <w:jc w:val="center"/>
      </w:pPr>
    </w:p>
    <w:p w14:paraId="7C328462" w14:textId="74705CB2" w:rsidR="00C62DDE" w:rsidRDefault="00041825" w:rsidP="00041825">
      <w:pPr>
        <w:pStyle w:val="Heading1"/>
        <w:jc w:val="center"/>
      </w:pPr>
      <w:bookmarkStart w:id="5" w:name="_Toc130559818"/>
      <w:bookmarkStart w:id="6" w:name="_Toc131512329"/>
      <w:r>
        <w:t xml:space="preserve">ADDENDUM 3 - Proposed </w:t>
      </w:r>
      <w:r w:rsidR="00D42C48">
        <w:t>A</w:t>
      </w:r>
      <w:r>
        <w:t>mendments to the MOU’S Annex 2 (Geographical Scope)</w:t>
      </w:r>
      <w:bookmarkEnd w:id="5"/>
      <w:bookmarkEnd w:id="6"/>
    </w:p>
    <w:p w14:paraId="16D9C3D6" w14:textId="77777777" w:rsidR="00041825" w:rsidRDefault="00041825" w:rsidP="00041825">
      <w:pPr>
        <w:jc w:val="center"/>
        <w:rPr>
          <w:rFonts w:cs="Arial"/>
          <w:b/>
          <w:bCs/>
          <w:highlight w:val="green"/>
          <w:u w:val="single"/>
        </w:rPr>
      </w:pPr>
    </w:p>
    <w:p w14:paraId="0B08092B" w14:textId="77777777" w:rsidR="00041825" w:rsidRPr="00D558A2" w:rsidRDefault="00041825" w:rsidP="00041825">
      <w:pPr>
        <w:jc w:val="center"/>
        <w:rPr>
          <w:rFonts w:cs="Arial"/>
          <w:b/>
          <w:bCs/>
          <w:u w:val="single"/>
        </w:rPr>
      </w:pPr>
    </w:p>
    <w:p w14:paraId="1F30864E" w14:textId="781DB20D" w:rsidR="003D40DA" w:rsidRDefault="006B6DBA" w:rsidP="006B6DBA">
      <w:pPr>
        <w:jc w:val="right"/>
        <w:rPr>
          <w:rFonts w:cs="Arial"/>
          <w:b/>
          <w:bCs/>
        </w:rPr>
      </w:pPr>
      <w:r w:rsidRPr="00D558A2">
        <w:rPr>
          <w:rFonts w:cs="Arial"/>
          <w:b/>
          <w:bCs/>
        </w:rPr>
        <w:t>A</w:t>
      </w:r>
      <w:r>
        <w:rPr>
          <w:rFonts w:cs="Arial"/>
          <w:b/>
          <w:bCs/>
        </w:rPr>
        <w:t>nnex</w:t>
      </w:r>
      <w:r w:rsidRPr="00D558A2">
        <w:rPr>
          <w:rFonts w:cs="Arial"/>
          <w:b/>
          <w:bCs/>
        </w:rPr>
        <w:t xml:space="preserve"> </w:t>
      </w:r>
      <w:r w:rsidR="003B4CBC" w:rsidRPr="00D558A2">
        <w:rPr>
          <w:rFonts w:cs="Arial"/>
          <w:b/>
          <w:bCs/>
        </w:rPr>
        <w:t>2</w:t>
      </w:r>
    </w:p>
    <w:p w14:paraId="423C91B5" w14:textId="77777777" w:rsidR="00D6359D" w:rsidRPr="00D558A2" w:rsidRDefault="00D6359D" w:rsidP="006B6DBA">
      <w:pPr>
        <w:jc w:val="right"/>
        <w:rPr>
          <w:rFonts w:cs="Arial"/>
          <w:b/>
          <w:bCs/>
        </w:rPr>
      </w:pPr>
    </w:p>
    <w:p w14:paraId="239D32B5" w14:textId="2D443505" w:rsidR="003D40DA" w:rsidRDefault="006B6DBA" w:rsidP="00771018">
      <w:pPr>
        <w:autoSpaceDE w:val="0"/>
        <w:autoSpaceDN w:val="0"/>
        <w:adjustRightInd w:val="0"/>
        <w:jc w:val="center"/>
        <w:rPr>
          <w:rFonts w:cs="Arial"/>
          <w:b/>
          <w:bCs/>
          <w:color w:val="000000"/>
          <w:u w:val="single"/>
        </w:rPr>
      </w:pPr>
      <w:r w:rsidRPr="00D558A2">
        <w:rPr>
          <w:rFonts w:cs="Arial"/>
          <w:b/>
          <w:bCs/>
          <w:color w:val="000000"/>
        </w:rPr>
        <w:t>M</w:t>
      </w:r>
      <w:r w:rsidRPr="006B6DBA">
        <w:rPr>
          <w:rFonts w:cs="Arial"/>
          <w:b/>
          <w:bCs/>
          <w:color w:val="000000"/>
          <w:u w:val="single"/>
        </w:rPr>
        <w:t>AP OF THE AREA INCLUDED WITHIN THIS MEMORANDUM OF UNDERSTANDING</w:t>
      </w:r>
      <w:r w:rsidRPr="00D558A2">
        <w:rPr>
          <w:rFonts w:cs="Arial"/>
          <w:b/>
          <w:bCs/>
          <w:color w:val="000000"/>
        </w:rPr>
        <w:t xml:space="preserve"> </w:t>
      </w:r>
      <w:r w:rsidR="003D40DA" w:rsidRPr="006B6DBA">
        <w:rPr>
          <w:rFonts w:cs="Arial"/>
          <w:b/>
          <w:bCs/>
          <w:strike/>
          <w:color w:val="000000"/>
        </w:rPr>
        <w:t xml:space="preserve">Map of the </w:t>
      </w:r>
      <w:r w:rsidR="00A51BE0" w:rsidRPr="006B6DBA">
        <w:rPr>
          <w:rFonts w:cs="Arial"/>
          <w:b/>
          <w:bCs/>
          <w:strike/>
          <w:color w:val="000000"/>
        </w:rPr>
        <w:t xml:space="preserve">Area Included Within </w:t>
      </w:r>
      <w:r w:rsidR="003D40DA" w:rsidRPr="006B6DBA">
        <w:rPr>
          <w:rFonts w:cs="Arial"/>
          <w:b/>
          <w:bCs/>
          <w:strike/>
          <w:color w:val="000000"/>
        </w:rPr>
        <w:t>this Memorandum of Understanding</w:t>
      </w:r>
      <w:r w:rsidR="0013061D" w:rsidRPr="00D558A2">
        <w:rPr>
          <w:rFonts w:cs="Arial"/>
          <w:b/>
          <w:bCs/>
          <w:color w:val="000000"/>
        </w:rPr>
        <w:t xml:space="preserve"> </w:t>
      </w:r>
      <w:r w:rsidR="0013061D" w:rsidRPr="00D558A2">
        <w:rPr>
          <w:rFonts w:cs="Arial"/>
          <w:b/>
          <w:bCs/>
          <w:color w:val="000000"/>
          <w:u w:val="single"/>
        </w:rPr>
        <w:t>(“Geographical Scope”)</w:t>
      </w:r>
    </w:p>
    <w:p w14:paraId="2CB2BCD6" w14:textId="77777777" w:rsidR="006B6DBA" w:rsidRPr="0018540E" w:rsidRDefault="006B6DBA" w:rsidP="00771018">
      <w:pPr>
        <w:autoSpaceDE w:val="0"/>
        <w:autoSpaceDN w:val="0"/>
        <w:adjustRightInd w:val="0"/>
        <w:jc w:val="center"/>
        <w:rPr>
          <w:rFonts w:cs="Arial"/>
          <w:color w:val="000000"/>
        </w:rPr>
      </w:pPr>
    </w:p>
    <w:p w14:paraId="373DAF30" w14:textId="5ADED779" w:rsidR="003D40DA" w:rsidRPr="00304349" w:rsidRDefault="003D40DA" w:rsidP="00771018">
      <w:pPr>
        <w:autoSpaceDE w:val="0"/>
        <w:autoSpaceDN w:val="0"/>
        <w:adjustRightInd w:val="0"/>
        <w:jc w:val="center"/>
        <w:rPr>
          <w:rFonts w:cs="Arial"/>
          <w:color w:val="000000"/>
          <w:u w:val="single"/>
        </w:rPr>
      </w:pPr>
      <w:r w:rsidRPr="00304349">
        <w:rPr>
          <w:rFonts w:cs="Arial"/>
          <w:color w:val="000000"/>
          <w:u w:val="single"/>
        </w:rPr>
        <w:t>(</w:t>
      </w:r>
      <w:proofErr w:type="gramStart"/>
      <w:r w:rsidRPr="00304349">
        <w:rPr>
          <w:rFonts w:cs="Arial"/>
          <w:color w:val="000000"/>
          <w:u w:val="single"/>
        </w:rPr>
        <w:t>as</w:t>
      </w:r>
      <w:proofErr w:type="gramEnd"/>
      <w:r w:rsidRPr="00304349">
        <w:rPr>
          <w:rFonts w:cs="Arial"/>
          <w:color w:val="000000"/>
          <w:u w:val="single"/>
        </w:rPr>
        <w:t xml:space="preserve"> </w:t>
      </w:r>
      <w:r w:rsidR="00A51BE0" w:rsidRPr="00304349">
        <w:rPr>
          <w:rFonts w:cs="Arial"/>
          <w:color w:val="000000"/>
          <w:u w:val="single"/>
        </w:rPr>
        <w:t xml:space="preserve">adopted by </w:t>
      </w:r>
      <w:r w:rsidR="009D7E24" w:rsidRPr="00304349">
        <w:rPr>
          <w:rFonts w:cs="Arial"/>
          <w:u w:val="single"/>
        </w:rPr>
        <w:t>the Third Meeting of Signatories to the Raptors MOU, July 2023</w:t>
      </w:r>
      <w:r w:rsidRPr="00304349">
        <w:rPr>
          <w:rFonts w:cs="Arial"/>
          <w:color w:val="000000"/>
          <w:u w:val="single"/>
        </w:rPr>
        <w:t xml:space="preserve">) </w:t>
      </w:r>
    </w:p>
    <w:p w14:paraId="54769DAD" w14:textId="77777777" w:rsidR="003D40DA" w:rsidRPr="0018540E" w:rsidRDefault="003D40DA" w:rsidP="00771018">
      <w:pPr>
        <w:autoSpaceDE w:val="0"/>
        <w:autoSpaceDN w:val="0"/>
        <w:adjustRightInd w:val="0"/>
        <w:jc w:val="center"/>
        <w:rPr>
          <w:rFonts w:cs="Arial"/>
          <w:i/>
          <w:iCs/>
          <w:color w:val="000000"/>
        </w:rPr>
      </w:pPr>
    </w:p>
    <w:p w14:paraId="658BDC7F" w14:textId="77777777" w:rsidR="003D40DA" w:rsidRPr="0018540E" w:rsidRDefault="003D40DA" w:rsidP="00771018">
      <w:pPr>
        <w:autoSpaceDE w:val="0"/>
        <w:autoSpaceDN w:val="0"/>
        <w:adjustRightInd w:val="0"/>
        <w:jc w:val="center"/>
        <w:rPr>
          <w:rFonts w:cs="Arial"/>
          <w:color w:val="000000"/>
        </w:rPr>
      </w:pPr>
      <w:r w:rsidRPr="0018540E">
        <w:rPr>
          <w:rFonts w:cs="Arial"/>
          <w:i/>
          <w:iCs/>
          <w:color w:val="000000"/>
        </w:rPr>
        <w:t xml:space="preserve">Effective: </w:t>
      </w:r>
      <w:r w:rsidRPr="0018540E">
        <w:rPr>
          <w:rFonts w:cs="Arial"/>
          <w:i/>
          <w:iCs/>
          <w:color w:val="000000"/>
          <w:u w:val="single"/>
        </w:rPr>
        <w:t>7 July 2023</w:t>
      </w:r>
      <w:r w:rsidRPr="0018540E">
        <w:rPr>
          <w:rFonts w:cs="Arial"/>
          <w:i/>
          <w:iCs/>
          <w:strike/>
          <w:color w:val="000000"/>
        </w:rPr>
        <w:t>6 October 2015</w:t>
      </w:r>
    </w:p>
    <w:p w14:paraId="4196EE7F" w14:textId="77777777" w:rsidR="003D40DA" w:rsidRPr="0018540E" w:rsidRDefault="003D40DA" w:rsidP="00771018">
      <w:pPr>
        <w:rPr>
          <w:rFonts w:cs="Arial"/>
        </w:rPr>
      </w:pPr>
    </w:p>
    <w:p w14:paraId="2E335CB6" w14:textId="77777777" w:rsidR="003D40DA" w:rsidRPr="0018540E" w:rsidRDefault="003D40DA" w:rsidP="00771018">
      <w:pPr>
        <w:jc w:val="center"/>
        <w:rPr>
          <w:rFonts w:cs="Arial"/>
        </w:rPr>
      </w:pPr>
      <w:r w:rsidRPr="0018540E">
        <w:rPr>
          <w:rFonts w:cs="Arial"/>
          <w:noProof/>
          <w:lang w:eastAsia="en-GB"/>
        </w:rPr>
        <w:drawing>
          <wp:inline distT="0" distB="0" distL="0" distR="0" wp14:anchorId="0FB34849" wp14:editId="6BE8E2C5">
            <wp:extent cx="5731510" cy="3433828"/>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3433828"/>
                    </a:xfrm>
                    <a:prstGeom prst="rect">
                      <a:avLst/>
                    </a:prstGeom>
                    <a:noFill/>
                    <a:ln>
                      <a:noFill/>
                    </a:ln>
                  </pic:spPr>
                </pic:pic>
              </a:graphicData>
            </a:graphic>
          </wp:inline>
        </w:drawing>
      </w:r>
    </w:p>
    <w:p w14:paraId="0378897D" w14:textId="77777777" w:rsidR="003D40DA" w:rsidRPr="0018540E" w:rsidRDefault="003D40DA" w:rsidP="00771018">
      <w:pPr>
        <w:rPr>
          <w:rFonts w:cs="Arial"/>
        </w:rPr>
      </w:pPr>
    </w:p>
    <w:p w14:paraId="423F2BF2" w14:textId="4AAAD9DF" w:rsidR="003D40DA" w:rsidRPr="0018540E" w:rsidRDefault="003D40DA" w:rsidP="00771018">
      <w:pPr>
        <w:rPr>
          <w:rFonts w:cs="Arial"/>
        </w:rPr>
      </w:pPr>
      <w:r w:rsidRPr="0018540E">
        <w:rPr>
          <w:rFonts w:cs="Arial"/>
        </w:rPr>
        <w:t xml:space="preserve">Only those Range States and territories listed below, and shown in black on this map, are </w:t>
      </w:r>
      <w:r w:rsidRPr="00D558A2">
        <w:rPr>
          <w:rFonts w:cs="Arial"/>
        </w:rPr>
        <w:t xml:space="preserve">included within the scope of this </w:t>
      </w:r>
      <w:proofErr w:type="spellStart"/>
      <w:r w:rsidRPr="00D558A2">
        <w:rPr>
          <w:rFonts w:cs="Arial"/>
          <w:u w:val="single"/>
        </w:rPr>
        <w:t>M</w:t>
      </w:r>
      <w:r w:rsidR="0063322A" w:rsidRPr="00D558A2">
        <w:rPr>
          <w:rFonts w:cs="Arial"/>
          <w:u w:val="single"/>
        </w:rPr>
        <w:t>O</w:t>
      </w:r>
      <w:r w:rsidRPr="00D558A2">
        <w:rPr>
          <w:rFonts w:cs="Arial"/>
          <w:u w:val="single"/>
        </w:rPr>
        <w:t>U</w:t>
      </w:r>
      <w:r w:rsidR="00D558A2" w:rsidRPr="00D558A2">
        <w:rPr>
          <w:rFonts w:cs="Arial"/>
          <w:strike/>
        </w:rPr>
        <w:t>MoU</w:t>
      </w:r>
      <w:proofErr w:type="spellEnd"/>
      <w:r w:rsidRPr="00D558A2">
        <w:rPr>
          <w:rFonts w:cs="Arial"/>
        </w:rPr>
        <w:t>.</w:t>
      </w:r>
    </w:p>
    <w:p w14:paraId="0C85AAD9" w14:textId="77777777" w:rsidR="003D40DA" w:rsidRPr="0018540E" w:rsidRDefault="003D40DA" w:rsidP="00771018">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56"/>
        <w:gridCol w:w="2835"/>
        <w:gridCol w:w="2925"/>
      </w:tblGrid>
      <w:tr w:rsidR="003D40DA" w:rsidRPr="0018540E" w14:paraId="0C72618B" w14:textId="77777777" w:rsidTr="003F4E02">
        <w:tc>
          <w:tcPr>
            <w:tcW w:w="5000" w:type="pct"/>
            <w:gridSpan w:val="3"/>
            <w:shd w:val="clear" w:color="auto" w:fill="E7E6E6" w:themeFill="background2"/>
          </w:tcPr>
          <w:p w14:paraId="7EF808B1" w14:textId="77777777" w:rsidR="003D40DA" w:rsidRPr="0018540E" w:rsidRDefault="003D40DA" w:rsidP="00771018">
            <w:pPr>
              <w:autoSpaceDE w:val="0"/>
              <w:autoSpaceDN w:val="0"/>
              <w:adjustRightInd w:val="0"/>
              <w:rPr>
                <w:rFonts w:cs="Arial"/>
                <w:b/>
                <w:color w:val="000000"/>
              </w:rPr>
            </w:pPr>
            <w:r w:rsidRPr="0018540E">
              <w:rPr>
                <w:rFonts w:cs="Arial"/>
                <w:b/>
                <w:color w:val="000000"/>
              </w:rPr>
              <w:t>Afrotropical realm</w:t>
            </w:r>
          </w:p>
        </w:tc>
      </w:tr>
      <w:tr w:rsidR="003D40DA" w:rsidRPr="0018540E" w14:paraId="29340B85" w14:textId="77777777">
        <w:tc>
          <w:tcPr>
            <w:tcW w:w="1806" w:type="pct"/>
            <w:tcBorders>
              <w:right w:val="nil"/>
            </w:tcBorders>
          </w:tcPr>
          <w:p w14:paraId="1B14D310"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Angola </w:t>
            </w:r>
          </w:p>
          <w:p w14:paraId="08F1BDD2"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Benin </w:t>
            </w:r>
          </w:p>
          <w:p w14:paraId="3D0BCCD3"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Botswana </w:t>
            </w:r>
          </w:p>
          <w:p w14:paraId="08BD8296"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Burkina Faso </w:t>
            </w:r>
          </w:p>
          <w:p w14:paraId="6947765A"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Burundi </w:t>
            </w:r>
          </w:p>
          <w:p w14:paraId="75944DEF"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Cabo Verde </w:t>
            </w:r>
          </w:p>
          <w:p w14:paraId="557EB199"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Cameroon </w:t>
            </w:r>
          </w:p>
          <w:p w14:paraId="78702A72"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Central African Republic </w:t>
            </w:r>
          </w:p>
          <w:p w14:paraId="02195EE3"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Chad </w:t>
            </w:r>
          </w:p>
          <w:p w14:paraId="2259ED87"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Comoros </w:t>
            </w:r>
          </w:p>
          <w:p w14:paraId="6EFA1D53"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Congo </w:t>
            </w:r>
          </w:p>
          <w:p w14:paraId="0C43DC5C"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Côte d’Ivoire </w:t>
            </w:r>
          </w:p>
          <w:p w14:paraId="22697BC8" w14:textId="6F2FB3CC"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Democratic Republic of the Congo </w:t>
            </w:r>
          </w:p>
          <w:p w14:paraId="43BE70A3"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Djibouti </w:t>
            </w:r>
          </w:p>
          <w:p w14:paraId="7BF3F3E7"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lastRenderedPageBreak/>
              <w:t xml:space="preserve">Equatorial Guinea </w:t>
            </w:r>
          </w:p>
          <w:p w14:paraId="58E0EB30"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Eritrea </w:t>
            </w:r>
          </w:p>
          <w:p w14:paraId="47AB7D75" w14:textId="77777777" w:rsidR="003D40DA" w:rsidRPr="008E3D1E" w:rsidRDefault="003D40DA" w:rsidP="00771018">
            <w:pPr>
              <w:autoSpaceDE w:val="0"/>
              <w:autoSpaceDN w:val="0"/>
              <w:adjustRightInd w:val="0"/>
              <w:rPr>
                <w:rFonts w:cs="Arial"/>
                <w:color w:val="000000"/>
              </w:rPr>
            </w:pPr>
          </w:p>
        </w:tc>
        <w:tc>
          <w:tcPr>
            <w:tcW w:w="1572" w:type="pct"/>
            <w:tcBorders>
              <w:left w:val="nil"/>
              <w:right w:val="nil"/>
            </w:tcBorders>
          </w:tcPr>
          <w:p w14:paraId="18F8D65C"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u w:val="single"/>
                <w:lang w:val="pt-PT"/>
              </w:rPr>
            </w:pPr>
            <w:r w:rsidRPr="008E3D1E">
              <w:rPr>
                <w:rFonts w:ascii="Arial" w:hAnsi="Arial" w:cs="Arial"/>
                <w:color w:val="000000"/>
                <w:sz w:val="22"/>
                <w:szCs w:val="22"/>
                <w:u w:val="single"/>
                <w:lang w:val="pt-PT"/>
              </w:rPr>
              <w:lastRenderedPageBreak/>
              <w:t>Eswatini</w:t>
            </w:r>
          </w:p>
          <w:p w14:paraId="1D444DA2"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Ethiopia </w:t>
            </w:r>
          </w:p>
          <w:p w14:paraId="6062FAE5"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Gabon </w:t>
            </w:r>
          </w:p>
          <w:p w14:paraId="50400220"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Gambia </w:t>
            </w:r>
          </w:p>
          <w:p w14:paraId="429E64C9"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Ghana </w:t>
            </w:r>
          </w:p>
          <w:p w14:paraId="518D40B8"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Guinea </w:t>
            </w:r>
          </w:p>
          <w:p w14:paraId="32F8BA8C"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Guinea-Bissau </w:t>
            </w:r>
          </w:p>
          <w:p w14:paraId="0B194F53"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Kenya </w:t>
            </w:r>
          </w:p>
          <w:p w14:paraId="6504DB0C"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Lesotho </w:t>
            </w:r>
          </w:p>
          <w:p w14:paraId="06544889"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Liberia </w:t>
            </w:r>
          </w:p>
          <w:p w14:paraId="6A6F55D5"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Madagascar </w:t>
            </w:r>
          </w:p>
          <w:p w14:paraId="4C3CB0B5"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Malawi </w:t>
            </w:r>
          </w:p>
          <w:p w14:paraId="4F53F1E9"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Mali </w:t>
            </w:r>
          </w:p>
          <w:p w14:paraId="62744F89"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Mauritius </w:t>
            </w:r>
          </w:p>
          <w:p w14:paraId="231C1715"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Mozambique </w:t>
            </w:r>
          </w:p>
          <w:p w14:paraId="07AE5214"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Namibia </w:t>
            </w:r>
          </w:p>
          <w:p w14:paraId="458F8DC0"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lastRenderedPageBreak/>
              <w:t xml:space="preserve">Niger </w:t>
            </w:r>
          </w:p>
          <w:p w14:paraId="2F3DD957" w14:textId="77777777" w:rsidR="003D40DA" w:rsidRPr="008E3D1E" w:rsidRDefault="003D40DA" w:rsidP="008E3D1E">
            <w:pPr>
              <w:pStyle w:val="ListParagraph"/>
              <w:autoSpaceDE w:val="0"/>
              <w:autoSpaceDN w:val="0"/>
              <w:adjustRightInd w:val="0"/>
              <w:rPr>
                <w:rFonts w:ascii="Arial" w:hAnsi="Arial" w:cs="Arial"/>
                <w:color w:val="000000"/>
                <w:sz w:val="22"/>
                <w:szCs w:val="22"/>
                <w:lang w:val="pt-PT"/>
              </w:rPr>
            </w:pPr>
          </w:p>
        </w:tc>
        <w:tc>
          <w:tcPr>
            <w:tcW w:w="1622" w:type="pct"/>
            <w:tcBorders>
              <w:left w:val="nil"/>
            </w:tcBorders>
          </w:tcPr>
          <w:p w14:paraId="2F82B34D" w14:textId="77777777" w:rsidR="008E3D1E" w:rsidRPr="008E3D1E" w:rsidRDefault="008E3D1E"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lastRenderedPageBreak/>
              <w:t>Nigeria</w:t>
            </w:r>
          </w:p>
          <w:p w14:paraId="70B43956"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Rwanda </w:t>
            </w:r>
          </w:p>
          <w:p w14:paraId="4D0890A7" w14:textId="14E3076D"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S</w:t>
            </w:r>
            <w:proofErr w:type="spellStart"/>
            <w:r w:rsidR="00E02752" w:rsidRPr="00586055">
              <w:rPr>
                <w:rFonts w:ascii="Arial" w:hAnsi="Arial" w:cs="Arial"/>
                <w:strike/>
                <w:color w:val="000000"/>
                <w:sz w:val="22"/>
                <w:szCs w:val="22"/>
                <w:lang w:val="fr-FR"/>
              </w:rPr>
              <w:t>â</w:t>
            </w:r>
            <w:r w:rsidR="001A2511" w:rsidRPr="001A2511">
              <w:rPr>
                <w:rFonts w:ascii="Arial" w:hAnsi="Arial" w:cs="Arial"/>
                <w:color w:val="000000"/>
                <w:sz w:val="22"/>
                <w:szCs w:val="22"/>
                <w:u w:val="single"/>
                <w:lang w:val="fr-FR"/>
              </w:rPr>
              <w:t>a</w:t>
            </w:r>
            <w:proofErr w:type="spellEnd"/>
            <w:r w:rsidRPr="008E3D1E">
              <w:rPr>
                <w:rFonts w:ascii="Arial" w:hAnsi="Arial" w:cs="Arial"/>
                <w:color w:val="000000"/>
                <w:sz w:val="22"/>
                <w:szCs w:val="22"/>
                <w:lang w:val="pt-PT"/>
              </w:rPr>
              <w:t>o Tom</w:t>
            </w:r>
            <w:r w:rsidRPr="004877FC">
              <w:rPr>
                <w:rFonts w:ascii="Arial" w:hAnsi="Arial" w:cs="Arial"/>
                <w:strike/>
                <w:color w:val="000000"/>
                <w:sz w:val="22"/>
                <w:szCs w:val="22"/>
                <w:lang w:val="pt-PT"/>
              </w:rPr>
              <w:t>é</w:t>
            </w:r>
            <w:r w:rsidR="004877FC" w:rsidRPr="004877FC">
              <w:rPr>
                <w:rFonts w:ascii="Arial" w:hAnsi="Arial" w:cs="Arial"/>
                <w:color w:val="000000"/>
                <w:sz w:val="22"/>
                <w:szCs w:val="22"/>
                <w:u w:val="single"/>
                <w:lang w:val="pt-PT"/>
              </w:rPr>
              <w:t>e</w:t>
            </w:r>
            <w:r w:rsidRPr="008E3D1E">
              <w:rPr>
                <w:rFonts w:ascii="Arial" w:hAnsi="Arial" w:cs="Arial"/>
                <w:color w:val="000000"/>
                <w:sz w:val="22"/>
                <w:szCs w:val="22"/>
                <w:lang w:val="pt-PT"/>
              </w:rPr>
              <w:t xml:space="preserve"> and Pr</w:t>
            </w:r>
            <w:r w:rsidR="00E02752" w:rsidRPr="001A2511">
              <w:rPr>
                <w:rFonts w:ascii="Arial" w:hAnsi="Arial" w:cs="Arial"/>
                <w:color w:val="000000"/>
                <w:sz w:val="22"/>
                <w:szCs w:val="22"/>
                <w:lang w:val="fr-FR"/>
              </w:rPr>
              <w:t>i</w:t>
            </w:r>
            <w:r w:rsidRPr="008E3D1E">
              <w:rPr>
                <w:rFonts w:ascii="Arial" w:hAnsi="Arial" w:cs="Arial"/>
                <w:color w:val="000000"/>
                <w:sz w:val="22"/>
                <w:szCs w:val="22"/>
                <w:lang w:val="pt-PT"/>
              </w:rPr>
              <w:t xml:space="preserve">ncipe </w:t>
            </w:r>
          </w:p>
          <w:p w14:paraId="5CA22C9C"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Senegal </w:t>
            </w:r>
          </w:p>
          <w:p w14:paraId="5496439F"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Seychelles </w:t>
            </w:r>
          </w:p>
          <w:p w14:paraId="23AD1AA2"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Sierra Leone </w:t>
            </w:r>
          </w:p>
          <w:p w14:paraId="42E37398"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Somalia </w:t>
            </w:r>
          </w:p>
          <w:p w14:paraId="2AD677A5"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South Africa </w:t>
            </w:r>
          </w:p>
          <w:p w14:paraId="00B8BE3A"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South Sudan </w:t>
            </w:r>
          </w:p>
          <w:p w14:paraId="4A665CE9"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Sudan </w:t>
            </w:r>
          </w:p>
          <w:p w14:paraId="54072612" w14:textId="77777777" w:rsidR="003D40DA" w:rsidRPr="008E3D1E" w:rsidRDefault="003D40DA" w:rsidP="008E3D1E">
            <w:pPr>
              <w:pStyle w:val="ListParagraph"/>
              <w:numPr>
                <w:ilvl w:val="0"/>
                <w:numId w:val="106"/>
              </w:numPr>
              <w:autoSpaceDE w:val="0"/>
              <w:autoSpaceDN w:val="0"/>
              <w:adjustRightInd w:val="0"/>
              <w:rPr>
                <w:rFonts w:ascii="Arial" w:hAnsi="Arial" w:cs="Arial"/>
                <w:strike/>
                <w:color w:val="000000"/>
                <w:sz w:val="22"/>
                <w:szCs w:val="22"/>
              </w:rPr>
            </w:pPr>
            <w:r w:rsidRPr="008E3D1E">
              <w:rPr>
                <w:rFonts w:ascii="Arial" w:hAnsi="Arial" w:cs="Arial"/>
                <w:strike/>
                <w:color w:val="000000"/>
                <w:sz w:val="22"/>
                <w:szCs w:val="22"/>
              </w:rPr>
              <w:t>Swaziland</w:t>
            </w:r>
          </w:p>
          <w:p w14:paraId="314C5429"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Togo </w:t>
            </w:r>
          </w:p>
          <w:p w14:paraId="584577A5"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Uganda </w:t>
            </w:r>
          </w:p>
          <w:p w14:paraId="7C0BCB1B"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United Republic of Tanzania </w:t>
            </w:r>
          </w:p>
          <w:p w14:paraId="6B7BC6AA"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lastRenderedPageBreak/>
              <w:t xml:space="preserve">Zambia </w:t>
            </w:r>
          </w:p>
          <w:p w14:paraId="06814B57" w14:textId="77777777" w:rsidR="003D40DA" w:rsidRPr="008E3D1E" w:rsidRDefault="003D40DA" w:rsidP="008E3D1E">
            <w:pPr>
              <w:pStyle w:val="ListParagraph"/>
              <w:numPr>
                <w:ilvl w:val="0"/>
                <w:numId w:val="106"/>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Zimbabwe </w:t>
            </w:r>
          </w:p>
        </w:tc>
      </w:tr>
      <w:tr w:rsidR="003D40DA" w:rsidRPr="0018540E" w14:paraId="08BEDCDC" w14:textId="77777777" w:rsidTr="003F4E02">
        <w:tc>
          <w:tcPr>
            <w:tcW w:w="5000" w:type="pct"/>
            <w:gridSpan w:val="3"/>
            <w:shd w:val="clear" w:color="auto" w:fill="E7E6E6" w:themeFill="background2"/>
          </w:tcPr>
          <w:p w14:paraId="29D919C8" w14:textId="77777777" w:rsidR="003D40DA" w:rsidRPr="0018540E" w:rsidRDefault="003D40DA" w:rsidP="00771018">
            <w:pPr>
              <w:autoSpaceDE w:val="0"/>
              <w:autoSpaceDN w:val="0"/>
              <w:adjustRightInd w:val="0"/>
              <w:rPr>
                <w:rFonts w:cs="Arial"/>
                <w:color w:val="000000"/>
              </w:rPr>
            </w:pPr>
            <w:r w:rsidRPr="0018540E">
              <w:rPr>
                <w:rFonts w:cs="Arial"/>
                <w:b/>
                <w:color w:val="000000"/>
              </w:rPr>
              <w:lastRenderedPageBreak/>
              <w:t>Palearctic realm</w:t>
            </w:r>
          </w:p>
        </w:tc>
      </w:tr>
      <w:tr w:rsidR="003D40DA" w:rsidRPr="0018540E" w14:paraId="2E3EADCA" w14:textId="77777777">
        <w:tc>
          <w:tcPr>
            <w:tcW w:w="1806" w:type="pct"/>
            <w:tcBorders>
              <w:right w:val="nil"/>
            </w:tcBorders>
          </w:tcPr>
          <w:p w14:paraId="1D2B972D"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Afghanistan </w:t>
            </w:r>
          </w:p>
          <w:p w14:paraId="2C53561E"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Albania </w:t>
            </w:r>
          </w:p>
          <w:p w14:paraId="141B7C4A"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Algeria </w:t>
            </w:r>
          </w:p>
          <w:p w14:paraId="7D7BEFFB"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Andorra </w:t>
            </w:r>
          </w:p>
          <w:p w14:paraId="16B26CDE"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Armenia </w:t>
            </w:r>
          </w:p>
          <w:p w14:paraId="56073DB7"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Austria </w:t>
            </w:r>
          </w:p>
          <w:p w14:paraId="6ED770BE"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Azerbaijan </w:t>
            </w:r>
          </w:p>
          <w:p w14:paraId="5A0D0C01"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Bahrain </w:t>
            </w:r>
          </w:p>
          <w:p w14:paraId="41925A41"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Belarus </w:t>
            </w:r>
          </w:p>
          <w:p w14:paraId="269D4BED"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Belgium </w:t>
            </w:r>
          </w:p>
          <w:p w14:paraId="7B76948B" w14:textId="669934DE"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Bosnia and</w:t>
            </w:r>
            <w:r w:rsidR="008E3D1E">
              <w:rPr>
                <w:rFonts w:ascii="Arial" w:hAnsi="Arial" w:cs="Arial"/>
                <w:color w:val="000000"/>
                <w:sz w:val="22"/>
                <w:szCs w:val="22"/>
              </w:rPr>
              <w:t xml:space="preserve"> </w:t>
            </w:r>
            <w:r w:rsidRPr="008E3D1E">
              <w:rPr>
                <w:rFonts w:ascii="Arial" w:hAnsi="Arial" w:cs="Arial"/>
                <w:color w:val="000000"/>
                <w:sz w:val="22"/>
                <w:szCs w:val="22"/>
              </w:rPr>
              <w:t xml:space="preserve">Herzegovina </w:t>
            </w:r>
          </w:p>
          <w:p w14:paraId="0F2D8359"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Bulgaria </w:t>
            </w:r>
          </w:p>
          <w:p w14:paraId="6014A1B5"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China </w:t>
            </w:r>
          </w:p>
          <w:p w14:paraId="128C7552"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Croatia </w:t>
            </w:r>
          </w:p>
          <w:p w14:paraId="317D9917"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Cyprus </w:t>
            </w:r>
          </w:p>
          <w:p w14:paraId="3A66DA14"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Czech Republic </w:t>
            </w:r>
          </w:p>
          <w:p w14:paraId="16C8F920" w14:textId="4FB91FE0"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Denmark, including Faroe Islands and Greenland </w:t>
            </w:r>
          </w:p>
          <w:p w14:paraId="3709FB85"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Egypt </w:t>
            </w:r>
          </w:p>
          <w:p w14:paraId="1502EE51"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Estonia </w:t>
            </w:r>
          </w:p>
          <w:p w14:paraId="2C7D5A77" w14:textId="7A780195"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Finland, including </w:t>
            </w:r>
            <w:proofErr w:type="spellStart"/>
            <w:r w:rsidRPr="008E3D1E">
              <w:rPr>
                <w:rFonts w:ascii="Arial" w:hAnsi="Arial" w:cs="Arial"/>
                <w:color w:val="000000"/>
                <w:sz w:val="22"/>
                <w:szCs w:val="22"/>
              </w:rPr>
              <w:t>Åland</w:t>
            </w:r>
            <w:proofErr w:type="spellEnd"/>
            <w:r w:rsidRPr="008E3D1E">
              <w:rPr>
                <w:rFonts w:ascii="Arial" w:hAnsi="Arial" w:cs="Arial"/>
                <w:color w:val="000000"/>
                <w:sz w:val="22"/>
                <w:szCs w:val="22"/>
              </w:rPr>
              <w:t xml:space="preserve"> </w:t>
            </w:r>
            <w:proofErr w:type="gramStart"/>
            <w:r w:rsidRPr="008E3D1E">
              <w:rPr>
                <w:rFonts w:ascii="Arial" w:hAnsi="Arial" w:cs="Arial"/>
                <w:color w:val="000000"/>
                <w:sz w:val="22"/>
                <w:szCs w:val="22"/>
              </w:rPr>
              <w:t>Islands</w:t>
            </w:r>
            <w:proofErr w:type="gramEnd"/>
            <w:r w:rsidRPr="008E3D1E">
              <w:rPr>
                <w:rFonts w:ascii="Arial" w:hAnsi="Arial" w:cs="Arial"/>
                <w:color w:val="000000"/>
                <w:sz w:val="22"/>
                <w:szCs w:val="22"/>
              </w:rPr>
              <w:t xml:space="preserve"> </w:t>
            </w:r>
          </w:p>
          <w:p w14:paraId="6004542E" w14:textId="02677F53"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France, including Mayotte and Réunion </w:t>
            </w:r>
          </w:p>
          <w:p w14:paraId="211E5775"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Georgia </w:t>
            </w:r>
          </w:p>
          <w:p w14:paraId="240DE8D1"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Germany </w:t>
            </w:r>
          </w:p>
          <w:p w14:paraId="44A94E13"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Greece </w:t>
            </w:r>
          </w:p>
          <w:p w14:paraId="2E2518ED"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Hungary </w:t>
            </w:r>
          </w:p>
          <w:p w14:paraId="603A16C2"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Iceland </w:t>
            </w:r>
          </w:p>
          <w:p w14:paraId="2F880870"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Iran </w:t>
            </w:r>
          </w:p>
          <w:p w14:paraId="10B8831D"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Iraq </w:t>
            </w:r>
          </w:p>
          <w:p w14:paraId="118A9B85"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Ireland </w:t>
            </w:r>
          </w:p>
          <w:p w14:paraId="0D7D08B3" w14:textId="77777777" w:rsidR="003D40DA" w:rsidRPr="008E3D1E" w:rsidRDefault="003D40DA" w:rsidP="00771018">
            <w:pPr>
              <w:autoSpaceDE w:val="0"/>
              <w:autoSpaceDN w:val="0"/>
              <w:adjustRightInd w:val="0"/>
              <w:rPr>
                <w:rFonts w:cs="Arial"/>
                <w:color w:val="000000"/>
              </w:rPr>
            </w:pPr>
          </w:p>
        </w:tc>
        <w:tc>
          <w:tcPr>
            <w:tcW w:w="1572" w:type="pct"/>
            <w:tcBorders>
              <w:left w:val="nil"/>
              <w:right w:val="nil"/>
            </w:tcBorders>
          </w:tcPr>
          <w:p w14:paraId="10C3642B"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Israel </w:t>
            </w:r>
          </w:p>
          <w:p w14:paraId="32E66E62"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Italy </w:t>
            </w:r>
          </w:p>
          <w:p w14:paraId="4D25783F"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Jordan </w:t>
            </w:r>
          </w:p>
          <w:p w14:paraId="3182F024"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Kazakhstan </w:t>
            </w:r>
          </w:p>
          <w:p w14:paraId="07435419"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Kuwait </w:t>
            </w:r>
          </w:p>
          <w:p w14:paraId="3CFDED58"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Kyrgyzstan </w:t>
            </w:r>
          </w:p>
          <w:p w14:paraId="74870D86"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Latvia </w:t>
            </w:r>
          </w:p>
          <w:p w14:paraId="7C1ED599"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Lebanon </w:t>
            </w:r>
          </w:p>
          <w:p w14:paraId="45F53B9A" w14:textId="1C3634C6"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Libyan Arab</w:t>
            </w:r>
            <w:r w:rsidR="008E3D1E">
              <w:rPr>
                <w:rFonts w:ascii="Arial" w:hAnsi="Arial" w:cs="Arial"/>
                <w:color w:val="000000"/>
                <w:sz w:val="22"/>
                <w:szCs w:val="22"/>
              </w:rPr>
              <w:t xml:space="preserve"> </w:t>
            </w:r>
            <w:r w:rsidRPr="008E3D1E">
              <w:rPr>
                <w:rFonts w:ascii="Arial" w:hAnsi="Arial" w:cs="Arial"/>
                <w:color w:val="000000"/>
                <w:sz w:val="22"/>
                <w:szCs w:val="22"/>
              </w:rPr>
              <w:t xml:space="preserve">Jamahiriya </w:t>
            </w:r>
          </w:p>
          <w:p w14:paraId="6BFC67DF"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Liechtenstein </w:t>
            </w:r>
          </w:p>
          <w:p w14:paraId="4D29C98D"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Lithuania </w:t>
            </w:r>
          </w:p>
          <w:p w14:paraId="572603A8"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Luxembourg </w:t>
            </w:r>
          </w:p>
          <w:p w14:paraId="68673146"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Malta </w:t>
            </w:r>
          </w:p>
          <w:p w14:paraId="59DA4430"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Mauritania </w:t>
            </w:r>
          </w:p>
          <w:p w14:paraId="2576C5A6"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Moldova </w:t>
            </w:r>
          </w:p>
          <w:p w14:paraId="58892D79"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lang w:val="pt-PT"/>
              </w:rPr>
            </w:pPr>
            <w:r w:rsidRPr="008E3D1E">
              <w:rPr>
                <w:rFonts w:ascii="Arial" w:hAnsi="Arial" w:cs="Arial"/>
                <w:color w:val="000000"/>
                <w:sz w:val="22"/>
                <w:szCs w:val="22"/>
                <w:lang w:val="pt-PT"/>
              </w:rPr>
              <w:t xml:space="preserve">Monaco </w:t>
            </w:r>
          </w:p>
          <w:p w14:paraId="21A24F54"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Mongolia </w:t>
            </w:r>
          </w:p>
          <w:p w14:paraId="6ACA1138"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Montenegro </w:t>
            </w:r>
          </w:p>
          <w:p w14:paraId="65038B06"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Morocco </w:t>
            </w:r>
          </w:p>
          <w:p w14:paraId="53F964C8"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Netherlands </w:t>
            </w:r>
          </w:p>
          <w:p w14:paraId="219C334F"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u w:val="single"/>
              </w:rPr>
            </w:pPr>
            <w:r w:rsidRPr="008E3D1E">
              <w:rPr>
                <w:rFonts w:ascii="Arial" w:hAnsi="Arial" w:cs="Arial"/>
                <w:color w:val="000000"/>
                <w:sz w:val="22"/>
                <w:szCs w:val="22"/>
                <w:u w:val="single"/>
              </w:rPr>
              <w:t>North Macedonia</w:t>
            </w:r>
          </w:p>
          <w:p w14:paraId="006931B3" w14:textId="16D3CF24"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Norway, including Svalbard and Jan Mayen Islands </w:t>
            </w:r>
          </w:p>
          <w:p w14:paraId="5EA444E4"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Oman </w:t>
            </w:r>
          </w:p>
          <w:p w14:paraId="5EF3C6C1" w14:textId="7D233262"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Palestinian </w:t>
            </w:r>
            <w:r w:rsidR="008E3D1E">
              <w:rPr>
                <w:rFonts w:ascii="Arial" w:hAnsi="Arial" w:cs="Arial"/>
                <w:color w:val="000000"/>
                <w:sz w:val="22"/>
                <w:szCs w:val="22"/>
              </w:rPr>
              <w:t>A</w:t>
            </w:r>
            <w:r w:rsidRPr="008E3D1E">
              <w:rPr>
                <w:rFonts w:ascii="Arial" w:hAnsi="Arial" w:cs="Arial"/>
                <w:color w:val="000000"/>
                <w:sz w:val="22"/>
                <w:szCs w:val="22"/>
              </w:rPr>
              <w:t>uthority</w:t>
            </w:r>
            <w:r w:rsidR="008E3D1E">
              <w:rPr>
                <w:rFonts w:ascii="Arial" w:hAnsi="Arial" w:cs="Arial"/>
                <w:color w:val="000000"/>
                <w:sz w:val="22"/>
                <w:szCs w:val="22"/>
              </w:rPr>
              <w:t xml:space="preserve"> </w:t>
            </w:r>
            <w:r w:rsidRPr="008E3D1E">
              <w:rPr>
                <w:rFonts w:ascii="Arial" w:hAnsi="Arial" w:cs="Arial"/>
                <w:color w:val="000000"/>
                <w:sz w:val="22"/>
                <w:szCs w:val="22"/>
              </w:rPr>
              <w:t xml:space="preserve">Territories </w:t>
            </w:r>
          </w:p>
          <w:p w14:paraId="491CBFDE"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Poland </w:t>
            </w:r>
          </w:p>
          <w:p w14:paraId="6EF974BF"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Portugal </w:t>
            </w:r>
          </w:p>
          <w:p w14:paraId="7300C011"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Qatar </w:t>
            </w:r>
          </w:p>
          <w:p w14:paraId="7ED52F9A"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Romania </w:t>
            </w:r>
          </w:p>
          <w:p w14:paraId="539028A5"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Russia </w:t>
            </w:r>
          </w:p>
          <w:p w14:paraId="5C742BF7"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San Marino </w:t>
            </w:r>
          </w:p>
          <w:p w14:paraId="6FC77D64" w14:textId="77777777" w:rsidR="003D40DA" w:rsidRPr="008E3D1E" w:rsidRDefault="003D40DA" w:rsidP="00771018">
            <w:pPr>
              <w:autoSpaceDE w:val="0"/>
              <w:autoSpaceDN w:val="0"/>
              <w:adjustRightInd w:val="0"/>
              <w:rPr>
                <w:rFonts w:cs="Arial"/>
                <w:color w:val="000000"/>
              </w:rPr>
            </w:pPr>
          </w:p>
        </w:tc>
        <w:tc>
          <w:tcPr>
            <w:tcW w:w="1622" w:type="pct"/>
            <w:tcBorders>
              <w:left w:val="nil"/>
            </w:tcBorders>
          </w:tcPr>
          <w:p w14:paraId="53225D4A"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Saudi Arabia</w:t>
            </w:r>
          </w:p>
          <w:p w14:paraId="6861B260"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Serbia </w:t>
            </w:r>
          </w:p>
          <w:p w14:paraId="07050C8E"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Slovakia </w:t>
            </w:r>
          </w:p>
          <w:p w14:paraId="67BF6AD7"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Slovenia </w:t>
            </w:r>
          </w:p>
          <w:p w14:paraId="3572B058" w14:textId="47A60891"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Spain, including the Canary</w:t>
            </w:r>
            <w:r w:rsidR="008E3D1E">
              <w:rPr>
                <w:rFonts w:ascii="Arial" w:hAnsi="Arial" w:cs="Arial"/>
                <w:color w:val="000000"/>
                <w:sz w:val="22"/>
                <w:szCs w:val="22"/>
              </w:rPr>
              <w:t xml:space="preserve"> </w:t>
            </w:r>
            <w:r w:rsidRPr="008E3D1E">
              <w:rPr>
                <w:rFonts w:ascii="Arial" w:hAnsi="Arial" w:cs="Arial"/>
                <w:color w:val="000000"/>
                <w:sz w:val="22"/>
                <w:szCs w:val="22"/>
              </w:rPr>
              <w:t xml:space="preserve">Islands </w:t>
            </w:r>
          </w:p>
          <w:p w14:paraId="0BE3EB93"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Sweden </w:t>
            </w:r>
          </w:p>
          <w:p w14:paraId="41D12471"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Switzerland </w:t>
            </w:r>
          </w:p>
          <w:p w14:paraId="0F6FEC2E"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Syrian Arab Republic </w:t>
            </w:r>
          </w:p>
          <w:p w14:paraId="53C44E1E"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Tajikistan </w:t>
            </w:r>
          </w:p>
          <w:p w14:paraId="2CF5B196" w14:textId="77777777" w:rsidR="003D40DA" w:rsidRPr="008E3D1E" w:rsidRDefault="003D40DA" w:rsidP="008E3D1E">
            <w:pPr>
              <w:pStyle w:val="ListParagraph"/>
              <w:numPr>
                <w:ilvl w:val="0"/>
                <w:numId w:val="107"/>
              </w:numPr>
              <w:autoSpaceDE w:val="0"/>
              <w:autoSpaceDN w:val="0"/>
              <w:adjustRightInd w:val="0"/>
              <w:rPr>
                <w:rFonts w:ascii="Arial" w:hAnsi="Arial" w:cs="Arial"/>
                <w:strike/>
                <w:color w:val="000000"/>
                <w:sz w:val="22"/>
                <w:szCs w:val="22"/>
              </w:rPr>
            </w:pPr>
            <w:r w:rsidRPr="008E3D1E">
              <w:rPr>
                <w:rFonts w:ascii="Arial" w:hAnsi="Arial" w:cs="Arial"/>
                <w:strike/>
                <w:color w:val="000000"/>
                <w:sz w:val="22"/>
                <w:szCs w:val="22"/>
              </w:rPr>
              <w:t xml:space="preserve">The former Yugoslav </w:t>
            </w:r>
          </w:p>
          <w:p w14:paraId="68AA956A" w14:textId="77777777" w:rsidR="003D40DA" w:rsidRPr="008E3D1E" w:rsidRDefault="003D40DA" w:rsidP="008E3D1E">
            <w:pPr>
              <w:pStyle w:val="ListParagraph"/>
              <w:numPr>
                <w:ilvl w:val="0"/>
                <w:numId w:val="107"/>
              </w:numPr>
              <w:autoSpaceDE w:val="0"/>
              <w:autoSpaceDN w:val="0"/>
              <w:adjustRightInd w:val="0"/>
              <w:rPr>
                <w:rFonts w:ascii="Arial" w:hAnsi="Arial" w:cs="Arial"/>
                <w:strike/>
                <w:color w:val="000000"/>
                <w:sz w:val="22"/>
                <w:szCs w:val="22"/>
              </w:rPr>
            </w:pPr>
            <w:r w:rsidRPr="008E3D1E">
              <w:rPr>
                <w:rFonts w:ascii="Arial" w:hAnsi="Arial" w:cs="Arial"/>
                <w:strike/>
                <w:color w:val="000000"/>
                <w:sz w:val="22"/>
                <w:szCs w:val="22"/>
              </w:rPr>
              <w:t xml:space="preserve">Republic of Macedonia </w:t>
            </w:r>
          </w:p>
          <w:p w14:paraId="7333001C"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Tunisia </w:t>
            </w:r>
          </w:p>
          <w:p w14:paraId="06983500" w14:textId="77777777" w:rsidR="003D40DA" w:rsidRPr="008E3D1E" w:rsidRDefault="003D40DA" w:rsidP="008E3D1E">
            <w:pPr>
              <w:pStyle w:val="ListParagraph"/>
              <w:numPr>
                <w:ilvl w:val="0"/>
                <w:numId w:val="107"/>
              </w:numPr>
              <w:autoSpaceDE w:val="0"/>
              <w:autoSpaceDN w:val="0"/>
              <w:adjustRightInd w:val="0"/>
              <w:rPr>
                <w:rFonts w:ascii="Arial" w:hAnsi="Arial" w:cs="Arial"/>
                <w:strike/>
                <w:color w:val="000000"/>
                <w:sz w:val="22"/>
                <w:szCs w:val="22"/>
              </w:rPr>
            </w:pPr>
            <w:r w:rsidRPr="008E3D1E">
              <w:rPr>
                <w:rFonts w:ascii="Arial" w:hAnsi="Arial" w:cs="Arial"/>
                <w:strike/>
                <w:color w:val="000000"/>
                <w:sz w:val="22"/>
                <w:szCs w:val="22"/>
              </w:rPr>
              <w:t xml:space="preserve">Turkey </w:t>
            </w:r>
          </w:p>
          <w:p w14:paraId="1835FA2C"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u w:val="single"/>
              </w:rPr>
            </w:pPr>
            <w:r w:rsidRPr="008E3D1E">
              <w:rPr>
                <w:rFonts w:ascii="Arial" w:hAnsi="Arial" w:cs="Arial"/>
                <w:sz w:val="22"/>
                <w:szCs w:val="22"/>
                <w:u w:val="single"/>
                <w:shd w:val="clear" w:color="auto" w:fill="FFFFFF"/>
              </w:rPr>
              <w:t>Türkiye</w:t>
            </w:r>
            <w:r w:rsidRPr="008E3D1E">
              <w:rPr>
                <w:rFonts w:ascii="Arial" w:hAnsi="Arial" w:cs="Arial"/>
                <w:color w:val="000000"/>
                <w:sz w:val="22"/>
                <w:szCs w:val="22"/>
                <w:u w:val="single"/>
              </w:rPr>
              <w:t xml:space="preserve"> </w:t>
            </w:r>
          </w:p>
          <w:p w14:paraId="69CB3429"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Turkmenistan </w:t>
            </w:r>
          </w:p>
          <w:p w14:paraId="339D025B"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Ukraine </w:t>
            </w:r>
          </w:p>
          <w:p w14:paraId="29702165"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United Arab Emirates </w:t>
            </w:r>
          </w:p>
          <w:p w14:paraId="4DBDEC58" w14:textId="0DF0C823"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United Kingdom of Great Britain and Northern Ireland, including the</w:t>
            </w:r>
            <w:r w:rsidR="008E3D1E">
              <w:rPr>
                <w:rFonts w:ascii="Arial" w:hAnsi="Arial" w:cs="Arial"/>
                <w:color w:val="000000"/>
                <w:sz w:val="22"/>
                <w:szCs w:val="22"/>
              </w:rPr>
              <w:t xml:space="preserve"> </w:t>
            </w:r>
            <w:r w:rsidRPr="008E3D1E">
              <w:rPr>
                <w:rFonts w:ascii="Arial" w:hAnsi="Arial" w:cs="Arial"/>
                <w:color w:val="000000"/>
                <w:sz w:val="22"/>
                <w:szCs w:val="22"/>
              </w:rPr>
              <w:t>Bailiwick of</w:t>
            </w:r>
            <w:r w:rsidR="008E3D1E">
              <w:rPr>
                <w:rFonts w:ascii="Arial" w:hAnsi="Arial" w:cs="Arial"/>
                <w:color w:val="000000"/>
                <w:sz w:val="22"/>
                <w:szCs w:val="22"/>
              </w:rPr>
              <w:t xml:space="preserve"> </w:t>
            </w:r>
            <w:r w:rsidRPr="008E3D1E">
              <w:rPr>
                <w:rFonts w:ascii="Arial" w:hAnsi="Arial" w:cs="Arial"/>
                <w:color w:val="000000"/>
                <w:sz w:val="22"/>
                <w:szCs w:val="22"/>
              </w:rPr>
              <w:t>Guernsey,</w:t>
            </w:r>
            <w:r w:rsidR="00D558A2" w:rsidRPr="008E3D1E">
              <w:rPr>
                <w:rFonts w:ascii="Arial" w:hAnsi="Arial" w:cs="Arial"/>
                <w:color w:val="000000"/>
                <w:sz w:val="22"/>
                <w:szCs w:val="22"/>
              </w:rPr>
              <w:t xml:space="preserve"> </w:t>
            </w:r>
            <w:r w:rsidRPr="008E3D1E">
              <w:rPr>
                <w:rFonts w:ascii="Arial" w:hAnsi="Arial" w:cs="Arial"/>
                <w:color w:val="000000"/>
                <w:sz w:val="22"/>
                <w:szCs w:val="22"/>
              </w:rPr>
              <w:t>the Bailiwick of Jersey,</w:t>
            </w:r>
            <w:r w:rsidR="008E3D1E">
              <w:rPr>
                <w:rFonts w:ascii="Arial" w:hAnsi="Arial" w:cs="Arial"/>
                <w:color w:val="000000"/>
                <w:sz w:val="22"/>
                <w:szCs w:val="22"/>
              </w:rPr>
              <w:t xml:space="preserve"> </w:t>
            </w:r>
            <w:r w:rsidRPr="008E3D1E">
              <w:rPr>
                <w:rFonts w:ascii="Arial" w:hAnsi="Arial" w:cs="Arial"/>
                <w:color w:val="000000"/>
                <w:sz w:val="22"/>
                <w:szCs w:val="22"/>
              </w:rPr>
              <w:t>the Isle</w:t>
            </w:r>
            <w:r w:rsidR="00D558A2" w:rsidRPr="008E3D1E">
              <w:rPr>
                <w:rFonts w:ascii="Arial" w:hAnsi="Arial" w:cs="Arial"/>
                <w:color w:val="000000"/>
                <w:sz w:val="22"/>
                <w:szCs w:val="22"/>
              </w:rPr>
              <w:t xml:space="preserve"> </w:t>
            </w:r>
            <w:r w:rsidRPr="008E3D1E">
              <w:rPr>
                <w:rFonts w:ascii="Arial" w:hAnsi="Arial" w:cs="Arial"/>
                <w:color w:val="000000"/>
                <w:sz w:val="22"/>
                <w:szCs w:val="22"/>
              </w:rPr>
              <w:t xml:space="preserve">of Man, </w:t>
            </w:r>
            <w:proofErr w:type="gramStart"/>
            <w:r w:rsidR="008E3D1E">
              <w:rPr>
                <w:rFonts w:ascii="Arial" w:hAnsi="Arial" w:cs="Arial"/>
                <w:color w:val="000000"/>
                <w:sz w:val="22"/>
                <w:szCs w:val="22"/>
              </w:rPr>
              <w:t>G</w:t>
            </w:r>
            <w:r w:rsidRPr="008E3D1E">
              <w:rPr>
                <w:rFonts w:ascii="Arial" w:hAnsi="Arial" w:cs="Arial"/>
                <w:color w:val="000000"/>
                <w:sz w:val="22"/>
                <w:szCs w:val="22"/>
              </w:rPr>
              <w:t>ibraltar</w:t>
            </w:r>
            <w:proofErr w:type="gramEnd"/>
            <w:r w:rsidR="008E3D1E">
              <w:rPr>
                <w:rFonts w:ascii="Arial" w:hAnsi="Arial" w:cs="Arial"/>
                <w:color w:val="000000"/>
                <w:sz w:val="22"/>
                <w:szCs w:val="22"/>
              </w:rPr>
              <w:t xml:space="preserve"> </w:t>
            </w:r>
            <w:r w:rsidRPr="008E3D1E">
              <w:rPr>
                <w:rFonts w:ascii="Arial" w:hAnsi="Arial" w:cs="Arial"/>
                <w:color w:val="000000"/>
                <w:sz w:val="22"/>
                <w:szCs w:val="22"/>
              </w:rPr>
              <w:t>and the Sovereign Base</w:t>
            </w:r>
            <w:r w:rsidR="008E3D1E">
              <w:rPr>
                <w:rFonts w:ascii="Arial" w:hAnsi="Arial" w:cs="Arial"/>
                <w:color w:val="000000"/>
                <w:sz w:val="22"/>
                <w:szCs w:val="22"/>
              </w:rPr>
              <w:t xml:space="preserve"> </w:t>
            </w:r>
            <w:r w:rsidRPr="008E3D1E">
              <w:rPr>
                <w:rFonts w:ascii="Arial" w:hAnsi="Arial" w:cs="Arial"/>
                <w:color w:val="000000"/>
                <w:sz w:val="22"/>
                <w:szCs w:val="22"/>
              </w:rPr>
              <w:t>Areas in Cyprus (</w:t>
            </w:r>
            <w:proofErr w:type="spellStart"/>
            <w:r w:rsidRPr="008E3D1E">
              <w:rPr>
                <w:rFonts w:ascii="Arial" w:hAnsi="Arial" w:cs="Arial"/>
                <w:color w:val="000000"/>
                <w:sz w:val="22"/>
                <w:szCs w:val="22"/>
              </w:rPr>
              <w:t>Akrotiri</w:t>
            </w:r>
            <w:proofErr w:type="spellEnd"/>
            <w:r w:rsidR="006B6DBA" w:rsidRPr="008E3D1E">
              <w:rPr>
                <w:rFonts w:ascii="Arial" w:hAnsi="Arial" w:cs="Arial"/>
                <w:color w:val="000000"/>
                <w:sz w:val="22"/>
                <w:szCs w:val="22"/>
              </w:rPr>
              <w:t xml:space="preserve"> </w:t>
            </w:r>
            <w:r w:rsidRPr="008E3D1E">
              <w:rPr>
                <w:rFonts w:ascii="Arial" w:hAnsi="Arial" w:cs="Arial"/>
                <w:color w:val="000000"/>
                <w:sz w:val="22"/>
                <w:szCs w:val="22"/>
              </w:rPr>
              <w:t xml:space="preserve">and </w:t>
            </w:r>
            <w:proofErr w:type="spellStart"/>
            <w:r w:rsidRPr="008E3D1E">
              <w:rPr>
                <w:rFonts w:ascii="Arial" w:hAnsi="Arial" w:cs="Arial"/>
                <w:color w:val="000000"/>
                <w:sz w:val="22"/>
                <w:szCs w:val="22"/>
              </w:rPr>
              <w:t>Okehelia</w:t>
            </w:r>
            <w:proofErr w:type="spellEnd"/>
            <w:r w:rsidRPr="008E3D1E">
              <w:rPr>
                <w:rFonts w:ascii="Arial" w:hAnsi="Arial" w:cs="Arial"/>
                <w:color w:val="000000"/>
                <w:sz w:val="22"/>
                <w:szCs w:val="22"/>
              </w:rPr>
              <w:t xml:space="preserve">) </w:t>
            </w:r>
          </w:p>
          <w:p w14:paraId="0A20BED8"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Uzbekistan </w:t>
            </w:r>
          </w:p>
          <w:p w14:paraId="254613E6" w14:textId="77777777" w:rsidR="003D40DA" w:rsidRPr="008E3D1E"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Vatican City </w:t>
            </w:r>
          </w:p>
          <w:p w14:paraId="52742E84" w14:textId="77777777" w:rsidR="003D40DA" w:rsidRDefault="003D40DA" w:rsidP="008E3D1E">
            <w:pPr>
              <w:pStyle w:val="ListParagraph"/>
              <w:numPr>
                <w:ilvl w:val="0"/>
                <w:numId w:val="107"/>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 xml:space="preserve">Yemen </w:t>
            </w:r>
          </w:p>
          <w:p w14:paraId="0C763793" w14:textId="5D384321" w:rsidR="00E87590" w:rsidRPr="008E3D1E" w:rsidRDefault="00E87590" w:rsidP="00E87590">
            <w:pPr>
              <w:pStyle w:val="ListParagraph"/>
              <w:autoSpaceDE w:val="0"/>
              <w:autoSpaceDN w:val="0"/>
              <w:adjustRightInd w:val="0"/>
              <w:rPr>
                <w:rFonts w:ascii="Arial" w:hAnsi="Arial" w:cs="Arial"/>
                <w:color w:val="000000"/>
                <w:sz w:val="22"/>
                <w:szCs w:val="22"/>
              </w:rPr>
            </w:pPr>
          </w:p>
        </w:tc>
      </w:tr>
      <w:tr w:rsidR="003D40DA" w:rsidRPr="0018540E" w14:paraId="0382CB59" w14:textId="77777777" w:rsidTr="003F4E02">
        <w:tc>
          <w:tcPr>
            <w:tcW w:w="5000" w:type="pct"/>
            <w:gridSpan w:val="3"/>
            <w:shd w:val="clear" w:color="auto" w:fill="E7E6E6" w:themeFill="background2"/>
          </w:tcPr>
          <w:p w14:paraId="359DD861" w14:textId="77777777" w:rsidR="003D40DA" w:rsidRPr="0018540E" w:rsidRDefault="003D40DA" w:rsidP="00771018">
            <w:pPr>
              <w:autoSpaceDE w:val="0"/>
              <w:autoSpaceDN w:val="0"/>
              <w:adjustRightInd w:val="0"/>
              <w:rPr>
                <w:rFonts w:cs="Arial"/>
                <w:color w:val="000000"/>
              </w:rPr>
            </w:pPr>
            <w:r w:rsidRPr="0018540E">
              <w:rPr>
                <w:rFonts w:cs="Arial"/>
                <w:b/>
                <w:color w:val="000000"/>
              </w:rPr>
              <w:t>Indo-Malayan realm</w:t>
            </w:r>
          </w:p>
        </w:tc>
      </w:tr>
      <w:tr w:rsidR="003D40DA" w:rsidRPr="0018540E" w14:paraId="2AF306E0" w14:textId="77777777">
        <w:tc>
          <w:tcPr>
            <w:tcW w:w="1806" w:type="pct"/>
            <w:tcBorders>
              <w:right w:val="nil"/>
            </w:tcBorders>
          </w:tcPr>
          <w:p w14:paraId="4BBFBB18" w14:textId="77777777" w:rsidR="003D40DA" w:rsidRPr="008E3D1E" w:rsidRDefault="003D40DA" w:rsidP="008E3D1E">
            <w:pPr>
              <w:pStyle w:val="ListParagraph"/>
              <w:numPr>
                <w:ilvl w:val="0"/>
                <w:numId w:val="108"/>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Bangladesh</w:t>
            </w:r>
          </w:p>
          <w:p w14:paraId="1579768A" w14:textId="77777777" w:rsidR="003D40DA" w:rsidRPr="008E3D1E" w:rsidRDefault="003D40DA" w:rsidP="008E3D1E">
            <w:pPr>
              <w:pStyle w:val="ListParagraph"/>
              <w:numPr>
                <w:ilvl w:val="0"/>
                <w:numId w:val="108"/>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Bhutan</w:t>
            </w:r>
          </w:p>
          <w:p w14:paraId="6FC55868" w14:textId="77777777" w:rsidR="003D40DA" w:rsidRPr="008E3D1E" w:rsidRDefault="003D40DA" w:rsidP="00771018">
            <w:pPr>
              <w:autoSpaceDE w:val="0"/>
              <w:autoSpaceDN w:val="0"/>
              <w:adjustRightInd w:val="0"/>
              <w:rPr>
                <w:rFonts w:cs="Arial"/>
                <w:color w:val="000000"/>
              </w:rPr>
            </w:pPr>
          </w:p>
        </w:tc>
        <w:tc>
          <w:tcPr>
            <w:tcW w:w="1572" w:type="pct"/>
            <w:tcBorders>
              <w:left w:val="nil"/>
              <w:right w:val="nil"/>
            </w:tcBorders>
          </w:tcPr>
          <w:p w14:paraId="00DD8A8B" w14:textId="77777777" w:rsidR="003D40DA" w:rsidRPr="008E3D1E" w:rsidRDefault="003D40DA" w:rsidP="008E3D1E">
            <w:pPr>
              <w:pStyle w:val="ListParagraph"/>
              <w:numPr>
                <w:ilvl w:val="0"/>
                <w:numId w:val="108"/>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India</w:t>
            </w:r>
          </w:p>
          <w:p w14:paraId="4E18943E" w14:textId="77777777" w:rsidR="003D40DA" w:rsidRPr="008E3D1E" w:rsidRDefault="003D40DA" w:rsidP="008E3D1E">
            <w:pPr>
              <w:pStyle w:val="ListParagraph"/>
              <w:numPr>
                <w:ilvl w:val="0"/>
                <w:numId w:val="108"/>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Nepal</w:t>
            </w:r>
          </w:p>
        </w:tc>
        <w:tc>
          <w:tcPr>
            <w:tcW w:w="1622" w:type="pct"/>
            <w:tcBorders>
              <w:left w:val="nil"/>
            </w:tcBorders>
          </w:tcPr>
          <w:p w14:paraId="1FFBECA3" w14:textId="77777777" w:rsidR="003D40DA" w:rsidRPr="008E3D1E" w:rsidRDefault="003D40DA" w:rsidP="008E3D1E">
            <w:pPr>
              <w:pStyle w:val="ListParagraph"/>
              <w:numPr>
                <w:ilvl w:val="0"/>
                <w:numId w:val="108"/>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Pakistan</w:t>
            </w:r>
          </w:p>
          <w:p w14:paraId="1EB1ED8D" w14:textId="77777777" w:rsidR="003D40DA" w:rsidRPr="008E3D1E" w:rsidRDefault="003D40DA" w:rsidP="008E3D1E">
            <w:pPr>
              <w:pStyle w:val="ListParagraph"/>
              <w:numPr>
                <w:ilvl w:val="0"/>
                <w:numId w:val="108"/>
              </w:numPr>
              <w:autoSpaceDE w:val="0"/>
              <w:autoSpaceDN w:val="0"/>
              <w:adjustRightInd w:val="0"/>
              <w:rPr>
                <w:rFonts w:ascii="Arial" w:hAnsi="Arial" w:cs="Arial"/>
                <w:color w:val="000000"/>
                <w:sz w:val="22"/>
                <w:szCs w:val="22"/>
              </w:rPr>
            </w:pPr>
            <w:r w:rsidRPr="008E3D1E">
              <w:rPr>
                <w:rFonts w:ascii="Arial" w:hAnsi="Arial" w:cs="Arial"/>
                <w:color w:val="000000"/>
                <w:sz w:val="22"/>
                <w:szCs w:val="22"/>
              </w:rPr>
              <w:t>Sri Lanka</w:t>
            </w:r>
          </w:p>
        </w:tc>
      </w:tr>
    </w:tbl>
    <w:p w14:paraId="485B923F" w14:textId="77777777" w:rsidR="003D40DA" w:rsidRPr="0018540E" w:rsidRDefault="003D40DA" w:rsidP="00771018">
      <w:pPr>
        <w:rPr>
          <w:rFonts w:cs="Arial"/>
        </w:rPr>
      </w:pPr>
    </w:p>
    <w:p w14:paraId="7C0650AD" w14:textId="77777777" w:rsidR="003D40DA" w:rsidRPr="0018540E" w:rsidRDefault="003D40DA" w:rsidP="00771018">
      <w:pPr>
        <w:rPr>
          <w:rFonts w:cs="Arial"/>
        </w:rPr>
      </w:pPr>
    </w:p>
    <w:p w14:paraId="1951FC3A" w14:textId="77777777" w:rsidR="003D40DA" w:rsidRPr="0018540E" w:rsidRDefault="003D40DA" w:rsidP="00771018">
      <w:pPr>
        <w:rPr>
          <w:rFonts w:cs="Arial"/>
        </w:rPr>
      </w:pPr>
    </w:p>
    <w:p w14:paraId="79460ED0" w14:textId="77777777" w:rsidR="003D40DA" w:rsidRPr="0018540E" w:rsidRDefault="003D40DA" w:rsidP="00771018">
      <w:pPr>
        <w:rPr>
          <w:rFonts w:cs="Arial"/>
        </w:rPr>
      </w:pPr>
    </w:p>
    <w:p w14:paraId="61E71951" w14:textId="7D5C1A21" w:rsidR="00194D7A" w:rsidRPr="0018540E" w:rsidRDefault="00194D7A" w:rsidP="00771018">
      <w:pPr>
        <w:rPr>
          <w:rFonts w:cs="Arial"/>
          <w:b/>
          <w:bCs/>
        </w:rPr>
      </w:pPr>
      <w:r w:rsidRPr="0018540E">
        <w:rPr>
          <w:rFonts w:cs="Arial"/>
          <w:b/>
          <w:bCs/>
        </w:rPr>
        <w:br w:type="page"/>
      </w:r>
    </w:p>
    <w:p w14:paraId="0C2E41BB" w14:textId="77777777" w:rsidR="007463B5" w:rsidRDefault="007463B5" w:rsidP="001D5CB4">
      <w:pPr>
        <w:pStyle w:val="Heading1"/>
        <w:jc w:val="center"/>
        <w:rPr>
          <w:lang w:val="en-ZA" w:eastAsia="en-ZA"/>
        </w:rPr>
      </w:pPr>
    </w:p>
    <w:p w14:paraId="056F3739" w14:textId="3F184D97" w:rsidR="00F37F6A" w:rsidRPr="0018540E" w:rsidRDefault="00041825" w:rsidP="001D5CB4">
      <w:pPr>
        <w:pStyle w:val="Heading1"/>
        <w:jc w:val="center"/>
        <w:rPr>
          <w:lang w:val="en-ZA" w:eastAsia="en-ZA"/>
        </w:rPr>
      </w:pPr>
      <w:bookmarkStart w:id="7" w:name="_Toc130559819"/>
      <w:bookmarkStart w:id="8" w:name="_Toc131512330"/>
      <w:r w:rsidRPr="00041825">
        <w:rPr>
          <w:lang w:val="en-ZA" w:eastAsia="en-ZA"/>
        </w:rPr>
        <w:t xml:space="preserve">ADDENDUM 4 - Proposed </w:t>
      </w:r>
      <w:r w:rsidR="006C63EC">
        <w:rPr>
          <w:lang w:val="en-ZA" w:eastAsia="en-ZA"/>
        </w:rPr>
        <w:t>A</w:t>
      </w:r>
      <w:r w:rsidRPr="00041825">
        <w:rPr>
          <w:lang w:val="en-ZA" w:eastAsia="en-ZA"/>
        </w:rPr>
        <w:t>mendments to the MOU’s Annex 3 (Action Plan)</w:t>
      </w:r>
      <w:bookmarkEnd w:id="7"/>
      <w:bookmarkEnd w:id="8"/>
    </w:p>
    <w:p w14:paraId="5ACD6223" w14:textId="77777777" w:rsidR="00041825" w:rsidRDefault="00041825" w:rsidP="00041825">
      <w:pPr>
        <w:autoSpaceDE w:val="0"/>
        <w:autoSpaceDN w:val="0"/>
        <w:adjustRightInd w:val="0"/>
        <w:jc w:val="center"/>
        <w:rPr>
          <w:rFonts w:cs="Arial"/>
          <w:b/>
          <w:bCs/>
          <w:highlight w:val="green"/>
          <w:u w:val="single"/>
        </w:rPr>
      </w:pPr>
    </w:p>
    <w:p w14:paraId="2F957EC7" w14:textId="77777777" w:rsidR="00041825" w:rsidRDefault="00041825" w:rsidP="00041825">
      <w:pPr>
        <w:autoSpaceDE w:val="0"/>
        <w:autoSpaceDN w:val="0"/>
        <w:adjustRightInd w:val="0"/>
        <w:jc w:val="center"/>
        <w:rPr>
          <w:rFonts w:cs="Arial"/>
          <w:b/>
          <w:bCs/>
          <w:highlight w:val="green"/>
          <w:u w:val="single"/>
        </w:rPr>
      </w:pPr>
    </w:p>
    <w:p w14:paraId="1E8A915B" w14:textId="6216D861" w:rsidR="00F37F6A" w:rsidRDefault="006B6DBA" w:rsidP="006B6DBA">
      <w:pPr>
        <w:autoSpaceDE w:val="0"/>
        <w:autoSpaceDN w:val="0"/>
        <w:adjustRightInd w:val="0"/>
        <w:jc w:val="right"/>
        <w:rPr>
          <w:rFonts w:cs="Arial"/>
          <w:b/>
          <w:bCs/>
        </w:rPr>
      </w:pPr>
      <w:r w:rsidRPr="006B6DBA">
        <w:rPr>
          <w:rFonts w:cs="Arial"/>
          <w:b/>
          <w:bCs/>
        </w:rPr>
        <w:t>A</w:t>
      </w:r>
      <w:r>
        <w:rPr>
          <w:rFonts w:cs="Arial"/>
          <w:b/>
          <w:bCs/>
        </w:rPr>
        <w:t>nnex</w:t>
      </w:r>
      <w:r w:rsidRPr="006B6DBA">
        <w:rPr>
          <w:rFonts w:cs="Arial"/>
          <w:b/>
          <w:bCs/>
        </w:rPr>
        <w:t xml:space="preserve"> </w:t>
      </w:r>
      <w:r w:rsidR="003B4CBC" w:rsidRPr="006B6DBA">
        <w:rPr>
          <w:rFonts w:cs="Arial"/>
          <w:b/>
          <w:bCs/>
        </w:rPr>
        <w:t>3</w:t>
      </w:r>
    </w:p>
    <w:p w14:paraId="4CCD02D3" w14:textId="77777777" w:rsidR="00D6359D" w:rsidRDefault="00D6359D" w:rsidP="006B6DBA">
      <w:pPr>
        <w:autoSpaceDE w:val="0"/>
        <w:autoSpaceDN w:val="0"/>
        <w:adjustRightInd w:val="0"/>
        <w:jc w:val="right"/>
        <w:rPr>
          <w:rFonts w:cs="Arial"/>
          <w:b/>
          <w:bCs/>
        </w:rPr>
      </w:pPr>
    </w:p>
    <w:p w14:paraId="2104FF55" w14:textId="51A2D3AB" w:rsidR="00F37F6A" w:rsidRPr="006B6DBA" w:rsidRDefault="006B6DBA" w:rsidP="00771018">
      <w:pPr>
        <w:autoSpaceDE w:val="0"/>
        <w:autoSpaceDN w:val="0"/>
        <w:adjustRightInd w:val="0"/>
        <w:jc w:val="center"/>
        <w:rPr>
          <w:rFonts w:cs="Arial"/>
          <w:b/>
          <w:bCs/>
          <w:u w:val="single"/>
        </w:rPr>
      </w:pPr>
      <w:r w:rsidRPr="006B6DBA">
        <w:rPr>
          <w:rFonts w:cs="Arial"/>
          <w:b/>
          <w:bCs/>
        </w:rPr>
        <w:t>ACTION PLAN FOR THE CONSERVATION OF MIGRATORY BIRDS OF PREY IN AFRICA AND EURASIA</w:t>
      </w:r>
      <w:r w:rsidR="0013061D" w:rsidRPr="006B6DBA">
        <w:rPr>
          <w:rFonts w:cs="Arial"/>
          <w:b/>
          <w:bCs/>
        </w:rPr>
        <w:t xml:space="preserve"> </w:t>
      </w:r>
      <w:r w:rsidR="0013061D" w:rsidRPr="006B6DBA">
        <w:rPr>
          <w:rFonts w:cs="Arial"/>
          <w:b/>
          <w:bCs/>
          <w:u w:val="single"/>
        </w:rPr>
        <w:t>(“Action Plan”)</w:t>
      </w:r>
    </w:p>
    <w:p w14:paraId="6E9F20CF" w14:textId="77777777" w:rsidR="006B6DBA" w:rsidRPr="006B6DBA" w:rsidRDefault="006B6DBA" w:rsidP="00771018">
      <w:pPr>
        <w:autoSpaceDE w:val="0"/>
        <w:autoSpaceDN w:val="0"/>
        <w:adjustRightInd w:val="0"/>
        <w:jc w:val="center"/>
        <w:rPr>
          <w:rFonts w:cs="Arial"/>
          <w:b/>
          <w:bCs/>
        </w:rPr>
      </w:pPr>
    </w:p>
    <w:p w14:paraId="1A46A34A" w14:textId="7EC7E5C4" w:rsidR="00F37F6A" w:rsidRPr="00304349" w:rsidRDefault="00F37F6A" w:rsidP="00771018">
      <w:pPr>
        <w:autoSpaceDE w:val="0"/>
        <w:autoSpaceDN w:val="0"/>
        <w:adjustRightInd w:val="0"/>
        <w:jc w:val="center"/>
        <w:rPr>
          <w:rFonts w:cs="Arial"/>
          <w:u w:val="single"/>
        </w:rPr>
      </w:pPr>
      <w:r w:rsidRPr="006B6DBA">
        <w:rPr>
          <w:rFonts w:cs="Arial"/>
          <w:u w:val="single"/>
        </w:rPr>
        <w:t>(</w:t>
      </w:r>
      <w:proofErr w:type="gramStart"/>
      <w:r w:rsidR="00BA622A" w:rsidRPr="006B6DBA">
        <w:rPr>
          <w:rFonts w:cs="Arial"/>
          <w:u w:val="single"/>
        </w:rPr>
        <w:t>as</w:t>
      </w:r>
      <w:proofErr w:type="gramEnd"/>
      <w:r w:rsidR="00BA622A" w:rsidRPr="006B6DBA">
        <w:rPr>
          <w:rFonts w:cs="Arial"/>
          <w:u w:val="single"/>
        </w:rPr>
        <w:t xml:space="preserve"> adopted by </w:t>
      </w:r>
      <w:r w:rsidR="009D7E24" w:rsidRPr="006B6DBA">
        <w:rPr>
          <w:rFonts w:cs="Arial"/>
          <w:u w:val="single"/>
        </w:rPr>
        <w:t>the Third Meeting of Signatories to the Raptors MOU, July 2023</w:t>
      </w:r>
      <w:r w:rsidRPr="006B6DBA">
        <w:rPr>
          <w:rFonts w:cs="Arial"/>
          <w:u w:val="single"/>
        </w:rPr>
        <w:t>)</w:t>
      </w:r>
    </w:p>
    <w:p w14:paraId="22F31BA9" w14:textId="77777777" w:rsidR="00F37F6A" w:rsidRPr="0018540E" w:rsidRDefault="00F37F6A" w:rsidP="00771018">
      <w:pPr>
        <w:autoSpaceDE w:val="0"/>
        <w:autoSpaceDN w:val="0"/>
        <w:adjustRightInd w:val="0"/>
        <w:rPr>
          <w:rFonts w:cs="Arial"/>
          <w:b/>
          <w:bCs/>
        </w:rPr>
      </w:pPr>
    </w:p>
    <w:p w14:paraId="6378EAB3" w14:textId="77777777" w:rsidR="00F37F6A" w:rsidRPr="0018540E" w:rsidRDefault="00F37F6A" w:rsidP="00771018">
      <w:pPr>
        <w:autoSpaceDE w:val="0"/>
        <w:autoSpaceDN w:val="0"/>
        <w:adjustRightInd w:val="0"/>
        <w:rPr>
          <w:rFonts w:cs="Arial"/>
          <w:b/>
          <w:bCs/>
        </w:rPr>
      </w:pPr>
    </w:p>
    <w:p w14:paraId="30D0B9BB" w14:textId="77777777" w:rsidR="00F37F6A" w:rsidRPr="0018540E" w:rsidRDefault="00F37F6A" w:rsidP="00771018">
      <w:pPr>
        <w:tabs>
          <w:tab w:val="left" w:pos="720"/>
          <w:tab w:val="left" w:pos="1440"/>
          <w:tab w:val="left" w:pos="8238"/>
        </w:tabs>
        <w:autoSpaceDE w:val="0"/>
        <w:autoSpaceDN w:val="0"/>
        <w:adjustRightInd w:val="0"/>
        <w:jc w:val="both"/>
        <w:rPr>
          <w:rFonts w:cs="Arial"/>
          <w:b/>
          <w:bCs/>
        </w:rPr>
      </w:pPr>
      <w:r w:rsidRPr="0018540E">
        <w:rPr>
          <w:rFonts w:cs="Arial"/>
          <w:b/>
          <w:bCs/>
        </w:rPr>
        <w:t>1.</w:t>
      </w:r>
      <w:r w:rsidRPr="0018540E">
        <w:rPr>
          <w:rFonts w:cs="Arial"/>
          <w:b/>
          <w:bCs/>
        </w:rPr>
        <w:tab/>
        <w:t>General Aim</w:t>
      </w:r>
    </w:p>
    <w:p w14:paraId="52721991" w14:textId="77777777" w:rsidR="00F37F6A" w:rsidRPr="0018540E" w:rsidRDefault="00F37F6A" w:rsidP="00771018">
      <w:pPr>
        <w:autoSpaceDE w:val="0"/>
        <w:autoSpaceDN w:val="0"/>
        <w:adjustRightInd w:val="0"/>
        <w:jc w:val="both"/>
        <w:rPr>
          <w:rFonts w:cs="Arial"/>
        </w:rPr>
      </w:pPr>
    </w:p>
    <w:p w14:paraId="7E4BB952" w14:textId="77777777" w:rsidR="00F37F6A" w:rsidRPr="0018540E" w:rsidRDefault="00F37F6A" w:rsidP="00771018">
      <w:pPr>
        <w:autoSpaceDE w:val="0"/>
        <w:autoSpaceDN w:val="0"/>
        <w:adjustRightInd w:val="0"/>
        <w:jc w:val="both"/>
        <w:rPr>
          <w:rFonts w:cs="Arial"/>
        </w:rPr>
      </w:pPr>
      <w:r w:rsidRPr="0018540E">
        <w:rPr>
          <w:rFonts w:cs="Arial"/>
        </w:rPr>
        <w:t>The general aim is to ensure that all populations of African-Eurasian migratory birds of prey (including owls) are maintained in, or returned to, Favourable Conservation Status within the meaning of Article 1(c) of the Convention.</w:t>
      </w:r>
    </w:p>
    <w:p w14:paraId="3A118357" w14:textId="77777777" w:rsidR="00F37F6A" w:rsidRPr="0018540E" w:rsidRDefault="00F37F6A" w:rsidP="00771018">
      <w:pPr>
        <w:autoSpaceDE w:val="0"/>
        <w:autoSpaceDN w:val="0"/>
        <w:adjustRightInd w:val="0"/>
        <w:jc w:val="both"/>
        <w:rPr>
          <w:rFonts w:cs="Arial"/>
        </w:rPr>
      </w:pPr>
    </w:p>
    <w:p w14:paraId="4CE86085" w14:textId="77777777" w:rsidR="00F37F6A" w:rsidRPr="0018540E" w:rsidRDefault="00F37F6A" w:rsidP="00771018">
      <w:pPr>
        <w:autoSpaceDE w:val="0"/>
        <w:autoSpaceDN w:val="0"/>
        <w:adjustRightInd w:val="0"/>
        <w:jc w:val="both"/>
        <w:rPr>
          <w:rFonts w:cs="Arial"/>
          <w:b/>
          <w:bCs/>
        </w:rPr>
      </w:pPr>
      <w:r w:rsidRPr="0018540E">
        <w:rPr>
          <w:rFonts w:cs="Arial"/>
          <w:b/>
          <w:bCs/>
        </w:rPr>
        <w:t>2.</w:t>
      </w:r>
      <w:r w:rsidRPr="0018540E">
        <w:rPr>
          <w:rFonts w:cs="Arial"/>
          <w:b/>
          <w:bCs/>
        </w:rPr>
        <w:tab/>
        <w:t>Objectives</w:t>
      </w:r>
    </w:p>
    <w:p w14:paraId="09CBA5D6" w14:textId="77777777" w:rsidR="00F37F6A" w:rsidRPr="0018540E" w:rsidRDefault="00F37F6A" w:rsidP="00771018">
      <w:pPr>
        <w:autoSpaceDE w:val="0"/>
        <w:autoSpaceDN w:val="0"/>
        <w:adjustRightInd w:val="0"/>
        <w:jc w:val="both"/>
        <w:rPr>
          <w:rFonts w:cs="Arial"/>
        </w:rPr>
      </w:pPr>
    </w:p>
    <w:p w14:paraId="64A5BC36" w14:textId="77777777" w:rsidR="00F37F6A" w:rsidRPr="0018540E" w:rsidRDefault="00F37F6A" w:rsidP="00771018">
      <w:pPr>
        <w:autoSpaceDE w:val="0"/>
        <w:autoSpaceDN w:val="0"/>
        <w:adjustRightInd w:val="0"/>
        <w:jc w:val="both"/>
        <w:rPr>
          <w:rFonts w:cs="Arial"/>
        </w:rPr>
      </w:pPr>
      <w:r w:rsidRPr="0018540E">
        <w:rPr>
          <w:rFonts w:cs="Arial"/>
        </w:rPr>
        <w:t>For the effective period of this Action Plan, the following objectives are set:</w:t>
      </w:r>
    </w:p>
    <w:p w14:paraId="453249AB" w14:textId="77777777" w:rsidR="00F37F6A" w:rsidRPr="0018540E" w:rsidRDefault="00F37F6A" w:rsidP="00771018">
      <w:pPr>
        <w:autoSpaceDE w:val="0"/>
        <w:autoSpaceDN w:val="0"/>
        <w:adjustRightInd w:val="0"/>
        <w:jc w:val="both"/>
        <w:rPr>
          <w:rFonts w:cs="Arial"/>
        </w:rPr>
      </w:pPr>
    </w:p>
    <w:p w14:paraId="35410E19" w14:textId="77777777" w:rsidR="00F37F6A" w:rsidRPr="0018540E" w:rsidRDefault="00F37F6A" w:rsidP="00771018">
      <w:pPr>
        <w:autoSpaceDE w:val="0"/>
        <w:autoSpaceDN w:val="0"/>
        <w:adjustRightInd w:val="0"/>
        <w:ind w:left="720" w:hanging="720"/>
        <w:jc w:val="both"/>
        <w:rPr>
          <w:rFonts w:cs="Arial"/>
        </w:rPr>
      </w:pPr>
      <w:r w:rsidRPr="0018540E">
        <w:rPr>
          <w:rFonts w:cs="Arial"/>
        </w:rPr>
        <w:t>a)</w:t>
      </w:r>
      <w:r w:rsidRPr="0018540E">
        <w:rPr>
          <w:rFonts w:cs="Arial"/>
        </w:rPr>
        <w:tab/>
        <w:t>To halt and reverse the population declines</w:t>
      </w:r>
      <w:r w:rsidRPr="0018540E">
        <w:rPr>
          <w:rStyle w:val="FootnoteReference"/>
          <w:rFonts w:cs="Arial"/>
        </w:rPr>
        <w:footnoteReference w:id="2"/>
      </w:r>
      <w:r w:rsidRPr="0018540E">
        <w:rPr>
          <w:rFonts w:cs="Arial"/>
        </w:rPr>
        <w:t xml:space="preserve"> of globally threatened (Critically Endangered, Endangered and Vulnerable) and Near Threatened birds of prey and alleviate threats to them such that they are no longer globally threatened or Near </w:t>
      </w:r>
      <w:proofErr w:type="gramStart"/>
      <w:r w:rsidRPr="0018540E">
        <w:rPr>
          <w:rFonts w:cs="Arial"/>
        </w:rPr>
        <w:t>Threatened;</w:t>
      </w:r>
      <w:proofErr w:type="gramEnd"/>
    </w:p>
    <w:p w14:paraId="1BC69AEB" w14:textId="77777777" w:rsidR="00F37F6A" w:rsidRPr="0018540E" w:rsidRDefault="00F37F6A" w:rsidP="00771018">
      <w:pPr>
        <w:autoSpaceDE w:val="0"/>
        <w:autoSpaceDN w:val="0"/>
        <w:adjustRightInd w:val="0"/>
        <w:ind w:left="720" w:hanging="720"/>
        <w:jc w:val="both"/>
        <w:rPr>
          <w:rFonts w:cs="Arial"/>
        </w:rPr>
      </w:pPr>
    </w:p>
    <w:p w14:paraId="2D31E7F0" w14:textId="77777777" w:rsidR="00F37F6A" w:rsidRPr="0018540E" w:rsidRDefault="00F37F6A" w:rsidP="00771018">
      <w:pPr>
        <w:autoSpaceDE w:val="0"/>
        <w:autoSpaceDN w:val="0"/>
        <w:adjustRightInd w:val="0"/>
        <w:ind w:left="720" w:hanging="720"/>
        <w:jc w:val="both"/>
        <w:rPr>
          <w:rFonts w:cs="Arial"/>
        </w:rPr>
      </w:pPr>
      <w:r w:rsidRPr="0018540E">
        <w:rPr>
          <w:rFonts w:cs="Arial"/>
        </w:rPr>
        <w:t>b)</w:t>
      </w:r>
      <w:r w:rsidRPr="0018540E">
        <w:rPr>
          <w:rFonts w:cs="Arial"/>
        </w:rPr>
        <w:tab/>
        <w:t xml:space="preserve">To halt and reverse the population declines of other birds of prey with an Unfavourable Conservation Status within Africa and Eurasia and alleviate threats to them </w:t>
      </w:r>
      <w:proofErr w:type="gramStart"/>
      <w:r w:rsidRPr="0018540E">
        <w:rPr>
          <w:rFonts w:cs="Arial"/>
        </w:rPr>
        <w:t>in order to</w:t>
      </w:r>
      <w:proofErr w:type="gramEnd"/>
      <w:r w:rsidRPr="0018540E">
        <w:rPr>
          <w:rFonts w:cs="Arial"/>
        </w:rPr>
        <w:t xml:space="preserve"> return their populations to Favourable Conservation Status; and</w:t>
      </w:r>
    </w:p>
    <w:p w14:paraId="6E9BAF5C" w14:textId="77777777" w:rsidR="00F37F6A" w:rsidRPr="0018540E" w:rsidRDefault="00F37F6A" w:rsidP="00771018">
      <w:pPr>
        <w:autoSpaceDE w:val="0"/>
        <w:autoSpaceDN w:val="0"/>
        <w:adjustRightInd w:val="0"/>
        <w:ind w:left="720" w:hanging="720"/>
        <w:jc w:val="both"/>
        <w:rPr>
          <w:rFonts w:cs="Arial"/>
        </w:rPr>
      </w:pPr>
    </w:p>
    <w:p w14:paraId="65A36012" w14:textId="77777777" w:rsidR="00F37F6A" w:rsidRPr="0018540E" w:rsidRDefault="00F37F6A" w:rsidP="00771018">
      <w:pPr>
        <w:autoSpaceDE w:val="0"/>
        <w:autoSpaceDN w:val="0"/>
        <w:adjustRightInd w:val="0"/>
        <w:ind w:left="720" w:hanging="720"/>
        <w:jc w:val="both"/>
        <w:rPr>
          <w:rFonts w:cs="Arial"/>
        </w:rPr>
      </w:pPr>
      <w:r w:rsidRPr="0018540E">
        <w:rPr>
          <w:rFonts w:cs="Arial"/>
        </w:rPr>
        <w:t>c)</w:t>
      </w:r>
      <w:r w:rsidRPr="0018540E">
        <w:rPr>
          <w:rFonts w:cs="Arial"/>
        </w:rPr>
        <w:tab/>
        <w:t>To anticipate, reduce and avoid potential and new threats to all bird of prey species, especially to prevent the populations of any species undergoing long-term decline.</w:t>
      </w:r>
    </w:p>
    <w:p w14:paraId="47A971EC" w14:textId="77777777" w:rsidR="00F37F6A" w:rsidRPr="0018540E" w:rsidRDefault="00F37F6A" w:rsidP="00771018">
      <w:pPr>
        <w:autoSpaceDE w:val="0"/>
        <w:autoSpaceDN w:val="0"/>
        <w:adjustRightInd w:val="0"/>
        <w:jc w:val="both"/>
        <w:rPr>
          <w:rFonts w:cs="Arial"/>
        </w:rPr>
      </w:pPr>
    </w:p>
    <w:p w14:paraId="4A844D57" w14:textId="6F7B6895" w:rsidR="00F37F6A" w:rsidRPr="0071613D" w:rsidRDefault="00F37F6A" w:rsidP="00771018">
      <w:pPr>
        <w:autoSpaceDE w:val="0"/>
        <w:autoSpaceDN w:val="0"/>
        <w:adjustRightInd w:val="0"/>
        <w:jc w:val="both"/>
        <w:rPr>
          <w:rFonts w:cs="Arial"/>
          <w:b/>
          <w:bCs/>
        </w:rPr>
      </w:pPr>
      <w:r w:rsidRPr="0071613D">
        <w:rPr>
          <w:rFonts w:cs="Arial"/>
          <w:b/>
          <w:bCs/>
        </w:rPr>
        <w:t>3.</w:t>
      </w:r>
      <w:r w:rsidRPr="0071613D">
        <w:rPr>
          <w:rFonts w:cs="Arial"/>
          <w:b/>
          <w:bCs/>
        </w:rPr>
        <w:tab/>
        <w:t>Species Categorie</w:t>
      </w:r>
      <w:r w:rsidR="0071613D" w:rsidRPr="0071613D">
        <w:rPr>
          <w:rFonts w:cs="Arial"/>
          <w:b/>
          <w:bCs/>
        </w:rPr>
        <w:t>s</w:t>
      </w:r>
    </w:p>
    <w:p w14:paraId="5097DDF1" w14:textId="77777777" w:rsidR="00F37F6A" w:rsidRPr="0018540E" w:rsidRDefault="00F37F6A" w:rsidP="00771018">
      <w:pPr>
        <w:autoSpaceDE w:val="0"/>
        <w:autoSpaceDN w:val="0"/>
        <w:adjustRightInd w:val="0"/>
        <w:jc w:val="both"/>
        <w:rPr>
          <w:rFonts w:cs="Arial"/>
        </w:rPr>
      </w:pPr>
    </w:p>
    <w:p w14:paraId="6D2A507F" w14:textId="077D8686" w:rsidR="00F37F6A" w:rsidRPr="0018540E" w:rsidRDefault="00F37F6A" w:rsidP="00771018">
      <w:pPr>
        <w:autoSpaceDE w:val="0"/>
        <w:autoSpaceDN w:val="0"/>
        <w:adjustRightInd w:val="0"/>
        <w:ind w:left="720" w:hanging="720"/>
        <w:jc w:val="both"/>
        <w:rPr>
          <w:rFonts w:cs="Arial"/>
        </w:rPr>
      </w:pPr>
      <w:r w:rsidRPr="0018540E">
        <w:rPr>
          <w:rFonts w:cs="Arial"/>
        </w:rPr>
        <w:t>3.1.</w:t>
      </w:r>
      <w:r w:rsidRPr="0018540E">
        <w:rPr>
          <w:rFonts w:cs="Arial"/>
        </w:rPr>
        <w:tab/>
        <w:t>The bird of prey species included in Annex 1 of this Memorandum of Understanding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are assigned within the following categories: </w:t>
      </w:r>
    </w:p>
    <w:p w14:paraId="0B5F1233" w14:textId="77777777" w:rsidR="00F37F6A" w:rsidRPr="0018540E" w:rsidRDefault="00F37F6A" w:rsidP="00771018">
      <w:pPr>
        <w:autoSpaceDE w:val="0"/>
        <w:autoSpaceDN w:val="0"/>
        <w:adjustRightInd w:val="0"/>
        <w:ind w:left="720" w:hanging="720"/>
        <w:jc w:val="both"/>
        <w:rPr>
          <w:rFonts w:cs="Arial"/>
        </w:rPr>
      </w:pPr>
    </w:p>
    <w:p w14:paraId="5949DDF5" w14:textId="77777777" w:rsidR="00F37F6A" w:rsidRPr="0018540E" w:rsidRDefault="00F37F6A" w:rsidP="00771018">
      <w:pPr>
        <w:autoSpaceDE w:val="0"/>
        <w:autoSpaceDN w:val="0"/>
        <w:adjustRightInd w:val="0"/>
        <w:ind w:left="720"/>
        <w:jc w:val="both"/>
        <w:rPr>
          <w:rFonts w:cs="Arial"/>
        </w:rPr>
      </w:pPr>
      <w:r w:rsidRPr="0018540E">
        <w:rPr>
          <w:rFonts w:cs="Arial"/>
          <w:u w:val="single"/>
        </w:rPr>
        <w:t>Category 1</w:t>
      </w:r>
      <w:r w:rsidRPr="0018540E">
        <w:rPr>
          <w:rFonts w:cs="Arial"/>
        </w:rPr>
        <w:t xml:space="preserve">: Globally threatened and Near Threatened species as defined according to the latest IUCN Red List and listed as such in the </w:t>
      </w:r>
      <w:proofErr w:type="spellStart"/>
      <w:r w:rsidRPr="0018540E">
        <w:rPr>
          <w:rFonts w:cs="Arial"/>
        </w:rPr>
        <w:t>BirdLife</w:t>
      </w:r>
      <w:proofErr w:type="spellEnd"/>
      <w:r w:rsidRPr="0018540E">
        <w:rPr>
          <w:rFonts w:cs="Arial"/>
        </w:rPr>
        <w:t xml:space="preserve"> International World Bird </w:t>
      </w:r>
      <w:proofErr w:type="gramStart"/>
      <w:r w:rsidRPr="0018540E">
        <w:rPr>
          <w:rFonts w:cs="Arial"/>
        </w:rPr>
        <w:t>Database;</w:t>
      </w:r>
      <w:proofErr w:type="gramEnd"/>
    </w:p>
    <w:p w14:paraId="01D4D906" w14:textId="77777777" w:rsidR="00F37F6A" w:rsidRPr="0018540E" w:rsidRDefault="00F37F6A" w:rsidP="00771018">
      <w:pPr>
        <w:autoSpaceDE w:val="0"/>
        <w:autoSpaceDN w:val="0"/>
        <w:adjustRightInd w:val="0"/>
        <w:jc w:val="both"/>
        <w:rPr>
          <w:rFonts w:cs="Arial"/>
        </w:rPr>
      </w:pPr>
    </w:p>
    <w:p w14:paraId="5D966690" w14:textId="06708F36" w:rsidR="00F37F6A" w:rsidRPr="0018540E" w:rsidRDefault="00F37F6A" w:rsidP="00771018">
      <w:pPr>
        <w:autoSpaceDE w:val="0"/>
        <w:autoSpaceDN w:val="0"/>
        <w:adjustRightInd w:val="0"/>
        <w:ind w:left="720"/>
        <w:jc w:val="both"/>
        <w:rPr>
          <w:rFonts w:cs="Arial"/>
        </w:rPr>
      </w:pPr>
      <w:r w:rsidRPr="0018540E">
        <w:rPr>
          <w:rFonts w:cs="Arial"/>
          <w:u w:val="single"/>
        </w:rPr>
        <w:t>Category 2</w:t>
      </w:r>
      <w:r w:rsidRPr="0018540E">
        <w:rPr>
          <w:rFonts w:cs="Arial"/>
        </w:rPr>
        <w:t xml:space="preserve">: Species considered to have Unfavourable Conservation Status at a regional level within the Range States and territories listed in Annex 2 to the </w:t>
      </w:r>
      <w:proofErr w:type="spellStart"/>
      <w:r w:rsidR="0071613D" w:rsidRPr="0071613D">
        <w:rPr>
          <w:rFonts w:cs="Arial"/>
          <w:strike/>
        </w:rPr>
        <w:t>MoU</w:t>
      </w:r>
      <w:r w:rsidR="0071613D" w:rsidRPr="0071613D">
        <w:rPr>
          <w:rFonts w:cs="Arial"/>
          <w:u w:val="single"/>
        </w:rPr>
        <w:t>MOU</w:t>
      </w:r>
      <w:proofErr w:type="spellEnd"/>
      <w:r w:rsidRPr="0018540E">
        <w:rPr>
          <w:rFonts w:cs="Arial"/>
        </w:rPr>
        <w:t>; and</w:t>
      </w:r>
    </w:p>
    <w:p w14:paraId="6DE982AC" w14:textId="77777777" w:rsidR="00F37F6A" w:rsidRPr="0018540E" w:rsidRDefault="00F37F6A" w:rsidP="00771018">
      <w:pPr>
        <w:autoSpaceDE w:val="0"/>
        <w:autoSpaceDN w:val="0"/>
        <w:adjustRightInd w:val="0"/>
        <w:ind w:left="720"/>
        <w:jc w:val="both"/>
        <w:rPr>
          <w:rFonts w:cs="Arial"/>
        </w:rPr>
      </w:pPr>
    </w:p>
    <w:p w14:paraId="3246E198" w14:textId="77777777" w:rsidR="00F37F6A" w:rsidRPr="0018540E" w:rsidRDefault="00F37F6A" w:rsidP="00771018">
      <w:pPr>
        <w:autoSpaceDE w:val="0"/>
        <w:autoSpaceDN w:val="0"/>
        <w:adjustRightInd w:val="0"/>
        <w:ind w:left="720"/>
        <w:jc w:val="both"/>
        <w:rPr>
          <w:rFonts w:cs="Arial"/>
        </w:rPr>
      </w:pPr>
      <w:r w:rsidRPr="0018540E">
        <w:rPr>
          <w:rFonts w:cs="Arial"/>
          <w:u w:val="single"/>
        </w:rPr>
        <w:t>Category 3</w:t>
      </w:r>
      <w:r w:rsidRPr="0018540E">
        <w:rPr>
          <w:rFonts w:cs="Arial"/>
        </w:rPr>
        <w:t xml:space="preserve">: all other migratory </w:t>
      </w:r>
      <w:r w:rsidRPr="0018540E">
        <w:rPr>
          <w:rFonts w:cs="Arial"/>
          <w:u w:val="single"/>
        </w:rPr>
        <w:t xml:space="preserve">raptor </w:t>
      </w:r>
      <w:r w:rsidRPr="0018540E">
        <w:rPr>
          <w:rFonts w:cs="Arial"/>
        </w:rPr>
        <w:t>species.</w:t>
      </w:r>
    </w:p>
    <w:p w14:paraId="64494747" w14:textId="77777777" w:rsidR="00F37F6A" w:rsidRPr="0018540E" w:rsidRDefault="00F37F6A" w:rsidP="00771018">
      <w:pPr>
        <w:jc w:val="both"/>
        <w:rPr>
          <w:rFonts w:cs="Arial"/>
        </w:rPr>
      </w:pPr>
    </w:p>
    <w:p w14:paraId="6A405E6F" w14:textId="68E743C2" w:rsidR="00F37F6A" w:rsidRPr="0018540E" w:rsidRDefault="00F37F6A" w:rsidP="00771018">
      <w:pPr>
        <w:autoSpaceDE w:val="0"/>
        <w:autoSpaceDN w:val="0"/>
        <w:adjustRightInd w:val="0"/>
        <w:ind w:left="720" w:hanging="720"/>
        <w:jc w:val="both"/>
        <w:rPr>
          <w:rFonts w:cs="Arial"/>
        </w:rPr>
      </w:pPr>
      <w:r w:rsidRPr="0018540E">
        <w:rPr>
          <w:rFonts w:cs="Arial"/>
        </w:rPr>
        <w:t>3.2.</w:t>
      </w:r>
      <w:r w:rsidRPr="0018540E">
        <w:rPr>
          <w:rFonts w:cs="Arial"/>
        </w:rPr>
        <w:tab/>
        <w:t xml:space="preserve">The species in Annex 1 of this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are assigned to the categories provided for in paragraph 3.1 as given in Table 1, for the effective period of this Action Plan, unless Table 1 is amended in accordance with a procedure to be agreed by the Signatories at the first session of the Meeting of Signatories.</w:t>
      </w:r>
    </w:p>
    <w:p w14:paraId="4273BAE4" w14:textId="77777777" w:rsidR="00F37F6A" w:rsidRPr="0018540E" w:rsidRDefault="00F37F6A" w:rsidP="00771018">
      <w:pPr>
        <w:autoSpaceDE w:val="0"/>
        <w:autoSpaceDN w:val="0"/>
        <w:adjustRightInd w:val="0"/>
        <w:jc w:val="both"/>
        <w:rPr>
          <w:rFonts w:cs="Arial"/>
        </w:rPr>
      </w:pPr>
    </w:p>
    <w:p w14:paraId="6CD58C40" w14:textId="77777777" w:rsidR="00F37F6A" w:rsidRPr="0018540E" w:rsidRDefault="00F37F6A" w:rsidP="00771018">
      <w:pPr>
        <w:autoSpaceDE w:val="0"/>
        <w:autoSpaceDN w:val="0"/>
        <w:adjustRightInd w:val="0"/>
        <w:jc w:val="both"/>
        <w:rPr>
          <w:rFonts w:cs="Arial"/>
          <w:b/>
          <w:bCs/>
        </w:rPr>
      </w:pPr>
      <w:r w:rsidRPr="0018540E">
        <w:rPr>
          <w:rFonts w:cs="Arial"/>
          <w:b/>
          <w:bCs/>
        </w:rPr>
        <w:t>4.</w:t>
      </w:r>
      <w:r w:rsidRPr="0018540E">
        <w:rPr>
          <w:rFonts w:cs="Arial"/>
          <w:b/>
          <w:bCs/>
        </w:rPr>
        <w:tab/>
        <w:t>Priority Actions</w:t>
      </w:r>
    </w:p>
    <w:p w14:paraId="577261C5" w14:textId="77777777" w:rsidR="00F37F6A" w:rsidRPr="0018540E" w:rsidRDefault="00F37F6A" w:rsidP="00771018">
      <w:pPr>
        <w:autoSpaceDE w:val="0"/>
        <w:autoSpaceDN w:val="0"/>
        <w:adjustRightInd w:val="0"/>
        <w:jc w:val="both"/>
        <w:rPr>
          <w:rFonts w:cs="Arial"/>
        </w:rPr>
      </w:pPr>
    </w:p>
    <w:p w14:paraId="5A1D9968" w14:textId="77777777" w:rsidR="00F37F6A" w:rsidRPr="0018540E" w:rsidRDefault="00F37F6A" w:rsidP="00771018">
      <w:pPr>
        <w:autoSpaceDE w:val="0"/>
        <w:autoSpaceDN w:val="0"/>
        <w:adjustRightInd w:val="0"/>
        <w:jc w:val="both"/>
        <w:rPr>
          <w:rFonts w:cs="Arial"/>
        </w:rPr>
      </w:pPr>
      <w:proofErr w:type="gramStart"/>
      <w:r w:rsidRPr="0018540E">
        <w:rPr>
          <w:rFonts w:cs="Arial"/>
        </w:rPr>
        <w:t>Taking into account</w:t>
      </w:r>
      <w:proofErr w:type="gramEnd"/>
      <w:r w:rsidRPr="0018540E">
        <w:rPr>
          <w:rFonts w:cs="Arial"/>
        </w:rPr>
        <w:t xml:space="preserve"> the predicted impacts of threats and opportunities for reducing them, </w:t>
      </w:r>
      <w:r w:rsidRPr="0018540E">
        <w:rPr>
          <w:rFonts w:cs="Arial"/>
          <w:u w:val="single"/>
        </w:rPr>
        <w:t xml:space="preserve">in accordance with paragraph 8 of the Memorandum of Understanding and supported by the strategies and action plans provided for in paragraph 12 of the Memorandum of Understanding, </w:t>
      </w:r>
      <w:r w:rsidRPr="0018540E">
        <w:rPr>
          <w:rFonts w:cs="Arial"/>
        </w:rPr>
        <w:t xml:space="preserve">the </w:t>
      </w:r>
      <w:r w:rsidRPr="0018540E">
        <w:rPr>
          <w:rFonts w:cs="Arial"/>
          <w:u w:val="single"/>
        </w:rPr>
        <w:t xml:space="preserve">priority categories of </w:t>
      </w:r>
      <w:r w:rsidRPr="0018540E">
        <w:rPr>
          <w:rFonts w:cs="Arial"/>
        </w:rPr>
        <w:t xml:space="preserve">action for achieving the objectives given in paragraph 2 </w:t>
      </w:r>
      <w:r w:rsidRPr="0018540E">
        <w:rPr>
          <w:rFonts w:cs="Arial"/>
          <w:u w:val="single"/>
        </w:rPr>
        <w:t>above</w:t>
      </w:r>
      <w:r w:rsidRPr="0018540E">
        <w:rPr>
          <w:rFonts w:cs="Arial"/>
        </w:rPr>
        <w:t xml:space="preserve"> are considered to be:</w:t>
      </w:r>
    </w:p>
    <w:p w14:paraId="3C9318A0" w14:textId="77777777" w:rsidR="00F37F6A" w:rsidRPr="0018540E" w:rsidRDefault="00F37F6A" w:rsidP="00771018">
      <w:pPr>
        <w:autoSpaceDE w:val="0"/>
        <w:autoSpaceDN w:val="0"/>
        <w:adjustRightInd w:val="0"/>
        <w:jc w:val="both"/>
        <w:rPr>
          <w:rFonts w:cs="Arial"/>
        </w:rPr>
      </w:pPr>
    </w:p>
    <w:p w14:paraId="722496E7" w14:textId="76D89EEF" w:rsidR="00F37F6A" w:rsidRPr="0018540E" w:rsidRDefault="00F37F6A" w:rsidP="00771018">
      <w:pPr>
        <w:ind w:left="720" w:hanging="720"/>
        <w:jc w:val="both"/>
        <w:rPr>
          <w:rFonts w:eastAsia="Times New Roman" w:cs="Arial"/>
          <w:u w:val="single"/>
        </w:rPr>
      </w:pPr>
      <w:r w:rsidRPr="0018540E">
        <w:rPr>
          <w:rFonts w:eastAsia="Times New Roman" w:cs="Arial"/>
          <w:u w:val="single"/>
        </w:rPr>
        <w:t>a.</w:t>
      </w:r>
      <w:r w:rsidRPr="0018540E">
        <w:rPr>
          <w:rFonts w:eastAsia="Times New Roman" w:cs="Arial"/>
          <w:u w:val="single"/>
        </w:rPr>
        <w:tab/>
      </w:r>
      <w:r w:rsidRPr="0018540E">
        <w:rPr>
          <w:rFonts w:cs="Arial"/>
          <w:u w:val="single"/>
        </w:rPr>
        <w:t>legal protection of species</w:t>
      </w:r>
      <w:del w:id="9" w:author="DEP" w:date="2023-07-04T15:46:00Z">
        <w:r w:rsidRPr="0018540E" w:rsidDel="000947FD">
          <w:rPr>
            <w:rFonts w:cs="Arial"/>
            <w:u w:val="single"/>
          </w:rPr>
          <w:delText xml:space="preserve"> against killing and unsustainable exploitation</w:delText>
        </w:r>
      </w:del>
      <w:r w:rsidRPr="0018540E">
        <w:rPr>
          <w:rFonts w:eastAsia="Times New Roman" w:cs="Arial"/>
          <w:u w:val="single"/>
        </w:rPr>
        <w:t>;</w:t>
      </w:r>
    </w:p>
    <w:p w14:paraId="00BE0186" w14:textId="77777777" w:rsidR="00F37F6A" w:rsidRPr="0018540E" w:rsidRDefault="00F37F6A" w:rsidP="00771018">
      <w:pPr>
        <w:pStyle w:val="Default"/>
        <w:jc w:val="both"/>
        <w:rPr>
          <w:rFonts w:ascii="Arial" w:hAnsi="Arial" w:cs="Arial"/>
          <w:color w:val="auto"/>
          <w:sz w:val="22"/>
          <w:szCs w:val="22"/>
          <w:u w:val="single"/>
        </w:rPr>
      </w:pPr>
    </w:p>
    <w:p w14:paraId="144D30D9" w14:textId="77777777" w:rsidR="00F37F6A" w:rsidRPr="0018540E" w:rsidRDefault="00F37F6A" w:rsidP="00771018">
      <w:pPr>
        <w:ind w:left="720" w:hanging="720"/>
        <w:jc w:val="both"/>
        <w:rPr>
          <w:rFonts w:eastAsia="Times New Roman" w:cs="Arial"/>
          <w:u w:val="single"/>
        </w:rPr>
      </w:pPr>
      <w:r w:rsidRPr="0018540E">
        <w:rPr>
          <w:rFonts w:eastAsia="Times New Roman" w:cs="Arial"/>
          <w:u w:val="single"/>
        </w:rPr>
        <w:t>b.</w:t>
      </w:r>
      <w:r w:rsidRPr="0018540E">
        <w:rPr>
          <w:rFonts w:eastAsia="Times New Roman" w:cs="Arial"/>
          <w:u w:val="single"/>
        </w:rPr>
        <w:tab/>
      </w:r>
      <w:r w:rsidRPr="0018540E">
        <w:rPr>
          <w:rFonts w:cs="Arial"/>
          <w:u w:val="single"/>
        </w:rPr>
        <w:t xml:space="preserve">species population management and recovery </w:t>
      </w:r>
      <w:proofErr w:type="gramStart"/>
      <w:r w:rsidRPr="0018540E">
        <w:rPr>
          <w:rFonts w:cs="Arial"/>
          <w:u w:val="single"/>
        </w:rPr>
        <w:t>programmes</w:t>
      </w:r>
      <w:r w:rsidRPr="0018540E">
        <w:rPr>
          <w:rFonts w:eastAsia="Times New Roman" w:cs="Arial"/>
          <w:u w:val="single"/>
        </w:rPr>
        <w:t>;</w:t>
      </w:r>
      <w:proofErr w:type="gramEnd"/>
    </w:p>
    <w:p w14:paraId="7057AD07" w14:textId="77777777" w:rsidR="00F37F6A" w:rsidRPr="0018540E" w:rsidRDefault="00F37F6A" w:rsidP="00771018">
      <w:pPr>
        <w:pStyle w:val="Default"/>
        <w:jc w:val="both"/>
        <w:rPr>
          <w:rFonts w:ascii="Arial" w:hAnsi="Arial" w:cs="Arial"/>
          <w:color w:val="auto"/>
          <w:sz w:val="22"/>
          <w:szCs w:val="22"/>
          <w:highlight w:val="yellow"/>
          <w:u w:val="single"/>
        </w:rPr>
      </w:pPr>
    </w:p>
    <w:p w14:paraId="6E95D3B9" w14:textId="77777777" w:rsidR="00F37F6A" w:rsidRPr="0018540E" w:rsidRDefault="00F37F6A" w:rsidP="00771018">
      <w:pPr>
        <w:ind w:left="720" w:hanging="720"/>
        <w:jc w:val="both"/>
        <w:rPr>
          <w:rFonts w:eastAsia="Times New Roman" w:cs="Arial"/>
          <w:u w:val="single"/>
        </w:rPr>
      </w:pPr>
      <w:r w:rsidRPr="0018540E">
        <w:rPr>
          <w:rFonts w:eastAsia="Times New Roman" w:cs="Arial"/>
          <w:u w:val="single"/>
        </w:rPr>
        <w:t>c.</w:t>
      </w:r>
      <w:r w:rsidRPr="0018540E">
        <w:rPr>
          <w:rFonts w:eastAsia="Times New Roman" w:cs="Arial"/>
          <w:u w:val="single"/>
        </w:rPr>
        <w:tab/>
        <w:t>c</w:t>
      </w:r>
      <w:r w:rsidRPr="0018540E">
        <w:rPr>
          <w:rFonts w:cs="Arial"/>
          <w:u w:val="single"/>
        </w:rPr>
        <w:t xml:space="preserve">onservation and management of habitats and </w:t>
      </w:r>
      <w:proofErr w:type="gramStart"/>
      <w:r w:rsidRPr="0018540E">
        <w:rPr>
          <w:rFonts w:cs="Arial"/>
          <w:u w:val="single"/>
        </w:rPr>
        <w:t>sites</w:t>
      </w:r>
      <w:r w:rsidRPr="0018540E">
        <w:rPr>
          <w:rFonts w:eastAsia="Times New Roman" w:cs="Arial"/>
          <w:u w:val="single"/>
        </w:rPr>
        <w:t>;</w:t>
      </w:r>
      <w:proofErr w:type="gramEnd"/>
    </w:p>
    <w:p w14:paraId="04E85147" w14:textId="77777777" w:rsidR="00F37F6A" w:rsidRPr="0018540E" w:rsidRDefault="00F37F6A" w:rsidP="00771018">
      <w:pPr>
        <w:pStyle w:val="Default"/>
        <w:jc w:val="both"/>
        <w:rPr>
          <w:rFonts w:ascii="Arial" w:hAnsi="Arial" w:cs="Arial"/>
          <w:color w:val="auto"/>
          <w:sz w:val="22"/>
          <w:szCs w:val="22"/>
          <w:highlight w:val="yellow"/>
          <w:u w:val="single"/>
        </w:rPr>
      </w:pPr>
    </w:p>
    <w:p w14:paraId="5F82C803" w14:textId="77777777" w:rsidR="00F37F6A" w:rsidRPr="0018540E" w:rsidRDefault="00F37F6A" w:rsidP="00771018">
      <w:pPr>
        <w:ind w:left="720" w:hanging="720"/>
        <w:jc w:val="both"/>
        <w:rPr>
          <w:rFonts w:eastAsia="Times New Roman" w:cs="Arial"/>
          <w:u w:val="single"/>
        </w:rPr>
      </w:pPr>
      <w:r w:rsidRPr="0018540E">
        <w:rPr>
          <w:rFonts w:eastAsia="Times New Roman" w:cs="Arial"/>
          <w:u w:val="single"/>
        </w:rPr>
        <w:t>d.</w:t>
      </w:r>
      <w:r w:rsidRPr="0018540E">
        <w:rPr>
          <w:rFonts w:eastAsia="Times New Roman" w:cs="Arial"/>
          <w:u w:val="single"/>
        </w:rPr>
        <w:tab/>
        <w:t xml:space="preserve">assessing and responding to threats and </w:t>
      </w:r>
      <w:proofErr w:type="gramStart"/>
      <w:r w:rsidRPr="0018540E">
        <w:rPr>
          <w:rFonts w:eastAsia="Times New Roman" w:cs="Arial"/>
          <w:u w:val="single"/>
        </w:rPr>
        <w:t>pressures;</w:t>
      </w:r>
      <w:proofErr w:type="gramEnd"/>
    </w:p>
    <w:p w14:paraId="37401646" w14:textId="77777777" w:rsidR="00F37F6A" w:rsidRPr="0018540E" w:rsidRDefault="00F37F6A" w:rsidP="00771018">
      <w:pPr>
        <w:pStyle w:val="Default"/>
        <w:jc w:val="both"/>
        <w:rPr>
          <w:rFonts w:ascii="Arial" w:hAnsi="Arial" w:cs="Arial"/>
          <w:color w:val="auto"/>
          <w:sz w:val="22"/>
          <w:szCs w:val="22"/>
          <w:highlight w:val="yellow"/>
          <w:u w:val="single"/>
        </w:rPr>
      </w:pPr>
    </w:p>
    <w:p w14:paraId="30A34696" w14:textId="77777777" w:rsidR="00F37F6A" w:rsidRPr="0018540E" w:rsidRDefault="00F37F6A" w:rsidP="00771018">
      <w:pPr>
        <w:ind w:left="720" w:hanging="720"/>
        <w:jc w:val="both"/>
        <w:rPr>
          <w:rFonts w:eastAsia="Times New Roman" w:cs="Arial"/>
          <w:u w:val="single"/>
        </w:rPr>
      </w:pPr>
      <w:r w:rsidRPr="0018540E">
        <w:rPr>
          <w:rFonts w:eastAsia="Times New Roman" w:cs="Arial"/>
          <w:u w:val="single"/>
        </w:rPr>
        <w:t>e.</w:t>
      </w:r>
      <w:r w:rsidRPr="0018540E">
        <w:rPr>
          <w:rFonts w:eastAsia="Times New Roman" w:cs="Arial"/>
          <w:u w:val="single"/>
        </w:rPr>
        <w:tab/>
        <w:t xml:space="preserve">action/integration across </w:t>
      </w:r>
      <w:proofErr w:type="gramStart"/>
      <w:r w:rsidRPr="0018540E">
        <w:rPr>
          <w:rFonts w:eastAsia="Times New Roman" w:cs="Arial"/>
          <w:u w:val="single"/>
        </w:rPr>
        <w:t>sectors;</w:t>
      </w:r>
      <w:proofErr w:type="gramEnd"/>
    </w:p>
    <w:p w14:paraId="02D7A317" w14:textId="77777777" w:rsidR="00F37F6A" w:rsidRPr="0018540E" w:rsidRDefault="00F37F6A" w:rsidP="00771018">
      <w:pPr>
        <w:pStyle w:val="Default"/>
        <w:jc w:val="both"/>
        <w:rPr>
          <w:rFonts w:ascii="Arial" w:hAnsi="Arial" w:cs="Arial"/>
          <w:color w:val="auto"/>
          <w:sz w:val="22"/>
          <w:szCs w:val="22"/>
          <w:highlight w:val="yellow"/>
          <w:u w:val="single"/>
        </w:rPr>
      </w:pPr>
    </w:p>
    <w:p w14:paraId="25985E7B" w14:textId="77777777" w:rsidR="00F37F6A" w:rsidRPr="0018540E" w:rsidRDefault="00F37F6A" w:rsidP="00771018">
      <w:pPr>
        <w:ind w:left="720" w:hanging="720"/>
        <w:jc w:val="both"/>
        <w:rPr>
          <w:rFonts w:eastAsia="Times New Roman" w:cs="Arial"/>
          <w:u w:val="single"/>
        </w:rPr>
      </w:pPr>
      <w:r w:rsidRPr="0018540E">
        <w:rPr>
          <w:rFonts w:eastAsia="Times New Roman" w:cs="Arial"/>
          <w:u w:val="single"/>
        </w:rPr>
        <w:t>f.</w:t>
      </w:r>
      <w:r w:rsidRPr="0018540E">
        <w:rPr>
          <w:rFonts w:eastAsia="Times New Roman" w:cs="Arial"/>
          <w:u w:val="single"/>
        </w:rPr>
        <w:tab/>
        <w:t xml:space="preserve">research, monitoring and information </w:t>
      </w:r>
      <w:proofErr w:type="gramStart"/>
      <w:r w:rsidRPr="0018540E">
        <w:rPr>
          <w:rFonts w:eastAsia="Times New Roman" w:cs="Arial"/>
          <w:u w:val="single"/>
        </w:rPr>
        <w:t>management;</w:t>
      </w:r>
      <w:proofErr w:type="gramEnd"/>
    </w:p>
    <w:p w14:paraId="616D6635" w14:textId="77777777" w:rsidR="00F37F6A" w:rsidRPr="0018540E" w:rsidRDefault="00F37F6A" w:rsidP="00771018">
      <w:pPr>
        <w:pStyle w:val="Default"/>
        <w:jc w:val="both"/>
        <w:rPr>
          <w:rFonts w:ascii="Arial" w:hAnsi="Arial" w:cs="Arial"/>
          <w:color w:val="auto"/>
          <w:sz w:val="22"/>
          <w:szCs w:val="22"/>
          <w:highlight w:val="yellow"/>
          <w:u w:val="single"/>
        </w:rPr>
      </w:pPr>
    </w:p>
    <w:p w14:paraId="3CF6E1B6" w14:textId="77777777" w:rsidR="00F37F6A" w:rsidRPr="0018540E" w:rsidRDefault="00F37F6A" w:rsidP="00771018">
      <w:pPr>
        <w:ind w:left="720" w:hanging="720"/>
        <w:jc w:val="both"/>
        <w:rPr>
          <w:rFonts w:eastAsia="Times New Roman" w:cs="Arial"/>
          <w:u w:val="single"/>
        </w:rPr>
      </w:pPr>
      <w:r w:rsidRPr="0018540E">
        <w:rPr>
          <w:rFonts w:eastAsia="Times New Roman" w:cs="Arial"/>
          <w:u w:val="single"/>
        </w:rPr>
        <w:t>g.</w:t>
      </w:r>
      <w:r w:rsidRPr="0018540E">
        <w:rPr>
          <w:rFonts w:eastAsia="Times New Roman" w:cs="Arial"/>
          <w:u w:val="single"/>
        </w:rPr>
        <w:tab/>
        <w:t xml:space="preserve">raising </w:t>
      </w:r>
      <w:proofErr w:type="gramStart"/>
      <w:r w:rsidRPr="0018540E">
        <w:rPr>
          <w:rFonts w:eastAsia="Times New Roman" w:cs="Arial"/>
          <w:u w:val="single"/>
        </w:rPr>
        <w:t>awareness;</w:t>
      </w:r>
      <w:proofErr w:type="gramEnd"/>
    </w:p>
    <w:p w14:paraId="663DD084" w14:textId="77777777" w:rsidR="00F37F6A" w:rsidRPr="0018540E" w:rsidRDefault="00F37F6A" w:rsidP="00771018">
      <w:pPr>
        <w:pStyle w:val="Default"/>
        <w:jc w:val="both"/>
        <w:rPr>
          <w:rFonts w:ascii="Arial" w:hAnsi="Arial" w:cs="Arial"/>
          <w:color w:val="auto"/>
          <w:sz w:val="22"/>
          <w:szCs w:val="22"/>
          <w:highlight w:val="yellow"/>
          <w:u w:val="single"/>
        </w:rPr>
      </w:pPr>
    </w:p>
    <w:p w14:paraId="6C754A24" w14:textId="77777777" w:rsidR="00F37F6A" w:rsidRPr="0018540E" w:rsidRDefault="00F37F6A" w:rsidP="00771018">
      <w:pPr>
        <w:ind w:left="720" w:hanging="720"/>
        <w:jc w:val="both"/>
        <w:rPr>
          <w:rFonts w:eastAsia="Times New Roman" w:cs="Arial"/>
          <w:u w:val="single"/>
        </w:rPr>
      </w:pPr>
      <w:r w:rsidRPr="0018540E">
        <w:rPr>
          <w:rFonts w:eastAsia="Times New Roman" w:cs="Arial"/>
          <w:u w:val="single"/>
        </w:rPr>
        <w:t>h.</w:t>
      </w:r>
      <w:r w:rsidRPr="0018540E">
        <w:rPr>
          <w:rFonts w:eastAsia="Times New Roman" w:cs="Arial"/>
          <w:u w:val="single"/>
        </w:rPr>
        <w:tab/>
        <w:t>strengthening capacity; and</w:t>
      </w:r>
    </w:p>
    <w:p w14:paraId="6AAA4062" w14:textId="77777777" w:rsidR="00F37F6A" w:rsidRPr="0018540E" w:rsidRDefault="00F37F6A" w:rsidP="00771018">
      <w:pPr>
        <w:pStyle w:val="Default"/>
        <w:jc w:val="both"/>
        <w:rPr>
          <w:rFonts w:ascii="Arial" w:hAnsi="Arial" w:cs="Arial"/>
          <w:color w:val="auto"/>
          <w:sz w:val="22"/>
          <w:szCs w:val="22"/>
          <w:highlight w:val="yellow"/>
          <w:u w:val="single"/>
        </w:rPr>
      </w:pPr>
    </w:p>
    <w:p w14:paraId="2074F2CE" w14:textId="77777777" w:rsidR="00F37F6A" w:rsidRPr="0018540E" w:rsidRDefault="00F37F6A" w:rsidP="00771018">
      <w:pPr>
        <w:ind w:left="720" w:hanging="720"/>
        <w:jc w:val="both"/>
        <w:rPr>
          <w:rFonts w:eastAsia="Times New Roman" w:cs="Arial"/>
          <w:u w:val="single"/>
        </w:rPr>
      </w:pPr>
      <w:proofErr w:type="spellStart"/>
      <w:r w:rsidRPr="0018540E">
        <w:rPr>
          <w:rFonts w:eastAsia="Times New Roman" w:cs="Arial"/>
          <w:u w:val="single"/>
        </w:rPr>
        <w:t>i</w:t>
      </w:r>
      <w:proofErr w:type="spellEnd"/>
      <w:r w:rsidRPr="0018540E">
        <w:rPr>
          <w:rFonts w:eastAsia="Times New Roman" w:cs="Arial"/>
          <w:u w:val="single"/>
        </w:rPr>
        <w:t>.</w:t>
      </w:r>
      <w:r w:rsidRPr="0018540E">
        <w:rPr>
          <w:rFonts w:eastAsia="Times New Roman" w:cs="Arial"/>
          <w:u w:val="single"/>
        </w:rPr>
        <w:tab/>
        <w:t>international cooperation.</w:t>
      </w:r>
    </w:p>
    <w:p w14:paraId="41937E56" w14:textId="77777777" w:rsidR="00F37F6A" w:rsidRPr="0018540E" w:rsidRDefault="00F37F6A" w:rsidP="00771018">
      <w:pPr>
        <w:autoSpaceDE w:val="0"/>
        <w:autoSpaceDN w:val="0"/>
        <w:adjustRightInd w:val="0"/>
        <w:ind w:left="720" w:hanging="720"/>
        <w:jc w:val="both"/>
        <w:rPr>
          <w:rFonts w:cs="Arial"/>
          <w:strike/>
        </w:rPr>
      </w:pPr>
      <w:r w:rsidRPr="0018540E">
        <w:rPr>
          <w:rFonts w:cs="Arial"/>
          <w:strike/>
        </w:rPr>
        <w:t>a.</w:t>
      </w:r>
      <w:r w:rsidRPr="0018540E">
        <w:rPr>
          <w:rFonts w:cs="Arial"/>
          <w:strike/>
        </w:rPr>
        <w:tab/>
        <w:t xml:space="preserve">Protecting all species from unlawful killing, including poisoning, shooting, persecution, and unsustainable </w:t>
      </w:r>
      <w:proofErr w:type="gramStart"/>
      <w:r w:rsidRPr="0018540E">
        <w:rPr>
          <w:rFonts w:cs="Arial"/>
          <w:strike/>
        </w:rPr>
        <w:t>exploitation;</w:t>
      </w:r>
      <w:proofErr w:type="gramEnd"/>
    </w:p>
    <w:p w14:paraId="5262773E" w14:textId="77777777" w:rsidR="00F37F6A" w:rsidRPr="0018540E" w:rsidRDefault="00F37F6A" w:rsidP="00771018">
      <w:pPr>
        <w:autoSpaceDE w:val="0"/>
        <w:autoSpaceDN w:val="0"/>
        <w:adjustRightInd w:val="0"/>
        <w:jc w:val="both"/>
        <w:rPr>
          <w:rFonts w:cs="Arial"/>
          <w:strike/>
        </w:rPr>
      </w:pPr>
    </w:p>
    <w:p w14:paraId="268562BC" w14:textId="77777777" w:rsidR="00F37F6A" w:rsidRPr="0018540E" w:rsidRDefault="00F37F6A" w:rsidP="00771018">
      <w:pPr>
        <w:autoSpaceDE w:val="0"/>
        <w:autoSpaceDN w:val="0"/>
        <w:adjustRightInd w:val="0"/>
        <w:ind w:left="720" w:hanging="720"/>
        <w:jc w:val="both"/>
        <w:rPr>
          <w:rFonts w:cs="Arial"/>
          <w:strike/>
        </w:rPr>
      </w:pPr>
      <w:r w:rsidRPr="0018540E">
        <w:rPr>
          <w:rFonts w:cs="Arial"/>
          <w:strike/>
        </w:rPr>
        <w:t>b.</w:t>
      </w:r>
      <w:r w:rsidRPr="0018540E">
        <w:rPr>
          <w:rFonts w:cs="Arial"/>
          <w:strike/>
        </w:rPr>
        <w:tab/>
        <w:t xml:space="preserve">Promoting, as far as possible, high environmental standards, including through Environmental Impact Assessments, in the planning and construction of structures to minimise their impact on species, particularly by collision and electrocution, and seeking to minimise the impact of existing structures where it becomes evident that they constitute a negative impact for the species </w:t>
      </w:r>
      <w:proofErr w:type="gramStart"/>
      <w:r w:rsidRPr="0018540E">
        <w:rPr>
          <w:rFonts w:cs="Arial"/>
          <w:strike/>
        </w:rPr>
        <w:t>concerned;</w:t>
      </w:r>
      <w:proofErr w:type="gramEnd"/>
    </w:p>
    <w:p w14:paraId="66299EA3" w14:textId="77777777" w:rsidR="00F37F6A" w:rsidRPr="0018540E" w:rsidRDefault="00F37F6A" w:rsidP="00771018">
      <w:pPr>
        <w:autoSpaceDE w:val="0"/>
        <w:autoSpaceDN w:val="0"/>
        <w:adjustRightInd w:val="0"/>
        <w:jc w:val="both"/>
        <w:rPr>
          <w:rFonts w:cs="Arial"/>
          <w:strike/>
        </w:rPr>
      </w:pPr>
    </w:p>
    <w:p w14:paraId="65B7B2F9" w14:textId="77777777" w:rsidR="00F37F6A" w:rsidRPr="0018540E" w:rsidRDefault="00F37F6A" w:rsidP="00771018">
      <w:pPr>
        <w:autoSpaceDE w:val="0"/>
        <w:autoSpaceDN w:val="0"/>
        <w:adjustRightInd w:val="0"/>
        <w:ind w:left="720" w:hanging="720"/>
        <w:jc w:val="both"/>
        <w:rPr>
          <w:rFonts w:cs="Arial"/>
          <w:strike/>
        </w:rPr>
      </w:pPr>
      <w:r w:rsidRPr="0018540E">
        <w:rPr>
          <w:rFonts w:cs="Arial"/>
          <w:strike/>
        </w:rPr>
        <w:t>c.</w:t>
      </w:r>
      <w:r w:rsidRPr="0018540E">
        <w:rPr>
          <w:rFonts w:cs="Arial"/>
          <w:strike/>
        </w:rPr>
        <w:tab/>
        <w:t>Conserving bird of prey habitats by encouraging an Ecosystem Approach to sustainable development and sectoral land use practices, as envisaged in the Convention on Biological Diversity (CBD) Ecosystem Approach (CBD V/6 and VII/11</w:t>
      </w:r>
      <w:proofErr w:type="gramStart"/>
      <w:r w:rsidRPr="0018540E">
        <w:rPr>
          <w:rFonts w:cs="Arial"/>
          <w:strike/>
        </w:rPr>
        <w:t>);</w:t>
      </w:r>
      <w:proofErr w:type="gramEnd"/>
    </w:p>
    <w:p w14:paraId="5359D98A" w14:textId="77777777" w:rsidR="00F37F6A" w:rsidRPr="0018540E" w:rsidRDefault="00F37F6A" w:rsidP="00771018">
      <w:pPr>
        <w:autoSpaceDE w:val="0"/>
        <w:autoSpaceDN w:val="0"/>
        <w:adjustRightInd w:val="0"/>
        <w:jc w:val="both"/>
        <w:rPr>
          <w:rFonts w:cs="Arial"/>
          <w:strike/>
        </w:rPr>
      </w:pPr>
    </w:p>
    <w:p w14:paraId="38FB703B" w14:textId="77777777" w:rsidR="00F37F6A" w:rsidRPr="0018540E" w:rsidRDefault="00F37F6A" w:rsidP="00771018">
      <w:pPr>
        <w:autoSpaceDE w:val="0"/>
        <w:autoSpaceDN w:val="0"/>
        <w:adjustRightInd w:val="0"/>
        <w:ind w:left="720" w:hanging="720"/>
        <w:jc w:val="both"/>
        <w:rPr>
          <w:rFonts w:cs="Arial"/>
          <w:strike/>
        </w:rPr>
      </w:pPr>
      <w:r w:rsidRPr="0018540E">
        <w:rPr>
          <w:rFonts w:cs="Arial"/>
          <w:strike/>
        </w:rPr>
        <w:t>d.</w:t>
      </w:r>
      <w:r w:rsidRPr="0018540E">
        <w:rPr>
          <w:rFonts w:cs="Arial"/>
          <w:strike/>
        </w:rPr>
        <w:tab/>
        <w:t>Protecting and/or appropriately managing important sites: especially where Category 1 species breed, and all migration bottlenecks (known important sites are listed in Table 3</w:t>
      </w:r>
      <w:proofErr w:type="gramStart"/>
      <w:r w:rsidRPr="0018540E">
        <w:rPr>
          <w:rFonts w:cs="Arial"/>
          <w:strike/>
        </w:rPr>
        <w:t>);</w:t>
      </w:r>
      <w:proofErr w:type="gramEnd"/>
    </w:p>
    <w:p w14:paraId="210D4CE5" w14:textId="77777777" w:rsidR="00F37F6A" w:rsidRPr="0018540E" w:rsidRDefault="00F37F6A" w:rsidP="00771018">
      <w:pPr>
        <w:autoSpaceDE w:val="0"/>
        <w:autoSpaceDN w:val="0"/>
        <w:adjustRightInd w:val="0"/>
        <w:jc w:val="both"/>
        <w:rPr>
          <w:rFonts w:cs="Arial"/>
          <w:strike/>
        </w:rPr>
      </w:pPr>
    </w:p>
    <w:p w14:paraId="164BAF48" w14:textId="77777777" w:rsidR="00F37F6A" w:rsidRPr="0018540E" w:rsidRDefault="00F37F6A" w:rsidP="00771018">
      <w:pPr>
        <w:autoSpaceDE w:val="0"/>
        <w:autoSpaceDN w:val="0"/>
        <w:adjustRightInd w:val="0"/>
        <w:ind w:left="720" w:hanging="720"/>
        <w:jc w:val="both"/>
        <w:rPr>
          <w:rFonts w:cs="Arial"/>
          <w:strike/>
        </w:rPr>
      </w:pPr>
      <w:r w:rsidRPr="0018540E">
        <w:rPr>
          <w:rFonts w:cs="Arial"/>
          <w:strike/>
        </w:rPr>
        <w:t>e.</w:t>
      </w:r>
      <w:r w:rsidRPr="0018540E">
        <w:rPr>
          <w:rFonts w:cs="Arial"/>
          <w:strike/>
        </w:rPr>
        <w:tab/>
        <w:t xml:space="preserve">Taking into account the needs of bird of prey conservation in sectors and related policies such as agriculture, forestry, fisheries, industries, tourism, energy, chemicals and </w:t>
      </w:r>
      <w:proofErr w:type="gramStart"/>
      <w:r w:rsidRPr="0018540E">
        <w:rPr>
          <w:rFonts w:cs="Arial"/>
          <w:strike/>
        </w:rPr>
        <w:t>pesticides;</w:t>
      </w:r>
      <w:proofErr w:type="gramEnd"/>
    </w:p>
    <w:p w14:paraId="70901892" w14:textId="77777777" w:rsidR="00F37F6A" w:rsidRPr="0018540E" w:rsidRDefault="00F37F6A" w:rsidP="00771018">
      <w:pPr>
        <w:autoSpaceDE w:val="0"/>
        <w:autoSpaceDN w:val="0"/>
        <w:adjustRightInd w:val="0"/>
        <w:jc w:val="both"/>
        <w:rPr>
          <w:rFonts w:cs="Arial"/>
          <w:strike/>
        </w:rPr>
      </w:pPr>
    </w:p>
    <w:p w14:paraId="630B9AD0" w14:textId="77777777" w:rsidR="00F37F6A" w:rsidRPr="0018540E" w:rsidRDefault="00F37F6A" w:rsidP="00771018">
      <w:pPr>
        <w:autoSpaceDE w:val="0"/>
        <w:autoSpaceDN w:val="0"/>
        <w:adjustRightInd w:val="0"/>
        <w:ind w:left="720" w:hanging="720"/>
        <w:jc w:val="both"/>
        <w:rPr>
          <w:rFonts w:cs="Arial"/>
          <w:strike/>
        </w:rPr>
      </w:pPr>
      <w:r w:rsidRPr="0018540E">
        <w:rPr>
          <w:rFonts w:cs="Arial"/>
          <w:strike/>
        </w:rPr>
        <w:t>f.</w:t>
      </w:r>
      <w:r w:rsidRPr="0018540E">
        <w:rPr>
          <w:rFonts w:cs="Arial"/>
          <w:strike/>
        </w:rPr>
        <w:tab/>
        <w:t xml:space="preserve">Raising awareness about birds of prey, their current plight and the threats that they face, and the measures that need to be taken to conserve </w:t>
      </w:r>
      <w:proofErr w:type="gramStart"/>
      <w:r w:rsidRPr="0018540E">
        <w:rPr>
          <w:rFonts w:cs="Arial"/>
          <w:strike/>
        </w:rPr>
        <w:t>them;</w:t>
      </w:r>
      <w:proofErr w:type="gramEnd"/>
    </w:p>
    <w:p w14:paraId="4F3F0E7B" w14:textId="77777777" w:rsidR="00F37F6A" w:rsidRPr="0018540E" w:rsidRDefault="00F37F6A" w:rsidP="00771018">
      <w:pPr>
        <w:autoSpaceDE w:val="0"/>
        <w:autoSpaceDN w:val="0"/>
        <w:adjustRightInd w:val="0"/>
        <w:jc w:val="both"/>
        <w:rPr>
          <w:rFonts w:cs="Arial"/>
          <w:strike/>
        </w:rPr>
      </w:pPr>
    </w:p>
    <w:p w14:paraId="411B5442" w14:textId="77777777" w:rsidR="00F37F6A" w:rsidRPr="0018540E" w:rsidRDefault="00F37F6A" w:rsidP="00771018">
      <w:pPr>
        <w:autoSpaceDE w:val="0"/>
        <w:autoSpaceDN w:val="0"/>
        <w:adjustRightInd w:val="0"/>
        <w:ind w:left="720" w:hanging="720"/>
        <w:jc w:val="both"/>
        <w:rPr>
          <w:rFonts w:cs="Arial"/>
          <w:strike/>
        </w:rPr>
      </w:pPr>
      <w:r w:rsidRPr="0018540E">
        <w:rPr>
          <w:rFonts w:cs="Arial"/>
          <w:strike/>
        </w:rPr>
        <w:t>g.</w:t>
      </w:r>
      <w:r w:rsidRPr="0018540E">
        <w:rPr>
          <w:rFonts w:cs="Arial"/>
          <w:strike/>
        </w:rPr>
        <w:tab/>
        <w:t xml:space="preserve">Assessing and monitoring of populations throughout the Range States to establish reliable population trends; conducting research to establish the impacts of threats on them and the measures that are needed to alleviate them; and, sharing information between Signatories and other Range </w:t>
      </w:r>
      <w:proofErr w:type="gramStart"/>
      <w:r w:rsidRPr="0018540E">
        <w:rPr>
          <w:rFonts w:cs="Arial"/>
          <w:strike/>
        </w:rPr>
        <w:t>States;</w:t>
      </w:r>
      <w:proofErr w:type="gramEnd"/>
    </w:p>
    <w:p w14:paraId="507C3E12" w14:textId="77777777" w:rsidR="00F37F6A" w:rsidRPr="0018540E" w:rsidRDefault="00F37F6A" w:rsidP="00771018">
      <w:pPr>
        <w:autoSpaceDE w:val="0"/>
        <w:autoSpaceDN w:val="0"/>
        <w:adjustRightInd w:val="0"/>
        <w:jc w:val="both"/>
        <w:rPr>
          <w:rFonts w:cs="Arial"/>
          <w:strike/>
        </w:rPr>
      </w:pPr>
    </w:p>
    <w:p w14:paraId="49660710" w14:textId="77777777" w:rsidR="00F37F6A" w:rsidRPr="0018540E" w:rsidRDefault="00F37F6A" w:rsidP="00771018">
      <w:pPr>
        <w:autoSpaceDE w:val="0"/>
        <w:autoSpaceDN w:val="0"/>
        <w:adjustRightInd w:val="0"/>
        <w:ind w:left="720" w:hanging="720"/>
        <w:jc w:val="both"/>
        <w:rPr>
          <w:rFonts w:cs="Arial"/>
          <w:strike/>
        </w:rPr>
      </w:pPr>
      <w:r w:rsidRPr="0018540E">
        <w:rPr>
          <w:rFonts w:cs="Arial"/>
          <w:strike/>
        </w:rPr>
        <w:t>h.</w:t>
      </w:r>
      <w:r w:rsidRPr="0018540E">
        <w:rPr>
          <w:rFonts w:cs="Arial"/>
          <w:strike/>
        </w:rPr>
        <w:tab/>
        <w:t xml:space="preserve">Conducting research on species ecology and migratory behaviour, including analysing available data </w:t>
      </w:r>
      <w:proofErr w:type="gramStart"/>
      <w:r w:rsidRPr="0018540E">
        <w:rPr>
          <w:rFonts w:cs="Arial"/>
          <w:strike/>
        </w:rPr>
        <w:t>in order to</w:t>
      </w:r>
      <w:proofErr w:type="gramEnd"/>
      <w:r w:rsidRPr="0018540E">
        <w:rPr>
          <w:rFonts w:cs="Arial"/>
          <w:strike/>
        </w:rPr>
        <w:t xml:space="preserve"> describe flyway boundaries and migratory patterns, and routes, at the level of species’ populations; and</w:t>
      </w:r>
    </w:p>
    <w:p w14:paraId="6A29D870" w14:textId="77777777" w:rsidR="00F37F6A" w:rsidRPr="0018540E" w:rsidRDefault="00F37F6A" w:rsidP="00771018">
      <w:pPr>
        <w:autoSpaceDE w:val="0"/>
        <w:autoSpaceDN w:val="0"/>
        <w:adjustRightInd w:val="0"/>
        <w:jc w:val="both"/>
        <w:rPr>
          <w:rFonts w:cs="Arial"/>
          <w:strike/>
        </w:rPr>
      </w:pPr>
    </w:p>
    <w:p w14:paraId="6261228B" w14:textId="77777777" w:rsidR="00F37F6A" w:rsidRPr="0018540E" w:rsidRDefault="00F37F6A" w:rsidP="00771018">
      <w:pPr>
        <w:autoSpaceDE w:val="0"/>
        <w:autoSpaceDN w:val="0"/>
        <w:adjustRightInd w:val="0"/>
        <w:ind w:left="720" w:hanging="720"/>
        <w:jc w:val="both"/>
        <w:rPr>
          <w:rFonts w:cs="Arial"/>
          <w:strike/>
        </w:rPr>
      </w:pPr>
      <w:proofErr w:type="spellStart"/>
      <w:r w:rsidRPr="0018540E">
        <w:rPr>
          <w:rFonts w:cs="Arial"/>
          <w:strike/>
        </w:rPr>
        <w:lastRenderedPageBreak/>
        <w:t>i</w:t>
      </w:r>
      <w:proofErr w:type="spellEnd"/>
      <w:r w:rsidRPr="0018540E">
        <w:rPr>
          <w:rFonts w:cs="Arial"/>
          <w:strike/>
        </w:rPr>
        <w:t>.</w:t>
      </w:r>
      <w:r w:rsidRPr="0018540E">
        <w:rPr>
          <w:rFonts w:cs="Arial"/>
          <w:strike/>
        </w:rPr>
        <w:tab/>
        <w:t>Building capacity for conservation actions (in relevant institutions and local communities) by developing knowledge and monitoring of birds of prey.</w:t>
      </w:r>
    </w:p>
    <w:p w14:paraId="437710E1" w14:textId="77777777" w:rsidR="00F37F6A" w:rsidRPr="0018540E" w:rsidRDefault="00F37F6A" w:rsidP="00771018">
      <w:pPr>
        <w:autoSpaceDE w:val="0"/>
        <w:autoSpaceDN w:val="0"/>
        <w:adjustRightInd w:val="0"/>
        <w:jc w:val="both"/>
        <w:rPr>
          <w:rFonts w:cs="Arial"/>
        </w:rPr>
      </w:pPr>
    </w:p>
    <w:p w14:paraId="49CF4E2C" w14:textId="77777777" w:rsidR="00F37F6A" w:rsidRPr="0018540E" w:rsidRDefault="00F37F6A" w:rsidP="00771018">
      <w:pPr>
        <w:autoSpaceDE w:val="0"/>
        <w:autoSpaceDN w:val="0"/>
        <w:adjustRightInd w:val="0"/>
        <w:jc w:val="both"/>
        <w:rPr>
          <w:rFonts w:cs="Arial"/>
          <w:b/>
          <w:bCs/>
        </w:rPr>
      </w:pPr>
      <w:r w:rsidRPr="0018540E">
        <w:rPr>
          <w:rFonts w:cs="Arial"/>
          <w:b/>
          <w:bCs/>
        </w:rPr>
        <w:t>5.</w:t>
      </w:r>
      <w:r w:rsidRPr="0018540E">
        <w:rPr>
          <w:rFonts w:cs="Arial"/>
          <w:b/>
          <w:bCs/>
        </w:rPr>
        <w:tab/>
        <w:t>Implementation Framework</w:t>
      </w:r>
    </w:p>
    <w:p w14:paraId="30F6BDEF" w14:textId="77777777" w:rsidR="00F37F6A" w:rsidRPr="0018540E" w:rsidRDefault="00F37F6A" w:rsidP="00771018">
      <w:pPr>
        <w:autoSpaceDE w:val="0"/>
        <w:autoSpaceDN w:val="0"/>
        <w:adjustRightInd w:val="0"/>
        <w:jc w:val="both"/>
        <w:rPr>
          <w:rFonts w:cs="Arial"/>
        </w:rPr>
      </w:pPr>
    </w:p>
    <w:p w14:paraId="04E14C66" w14:textId="219A1E6A" w:rsidR="00F37F6A" w:rsidRPr="0018540E" w:rsidRDefault="00F37F6A" w:rsidP="00771018">
      <w:pPr>
        <w:autoSpaceDE w:val="0"/>
        <w:autoSpaceDN w:val="0"/>
        <w:adjustRightInd w:val="0"/>
        <w:ind w:left="720" w:hanging="720"/>
        <w:jc w:val="both"/>
        <w:rPr>
          <w:rFonts w:cs="Arial"/>
        </w:rPr>
      </w:pPr>
      <w:r w:rsidRPr="0018540E">
        <w:rPr>
          <w:rFonts w:cs="Arial"/>
        </w:rPr>
        <w:t>5.1.</w:t>
      </w:r>
      <w:r w:rsidRPr="0018540E">
        <w:rPr>
          <w:rFonts w:cs="Arial"/>
        </w:rPr>
        <w:tab/>
      </w:r>
      <w:r w:rsidRPr="0018540E">
        <w:rPr>
          <w:rFonts w:cs="Arial"/>
          <w:b/>
          <w:bCs/>
        </w:rPr>
        <w:t xml:space="preserve">Activities </w:t>
      </w:r>
      <w:r w:rsidRPr="0018540E">
        <w:rPr>
          <w:rFonts w:cs="Arial"/>
        </w:rPr>
        <w:t xml:space="preserve">The principal activities Signatories ought to undertake </w:t>
      </w:r>
      <w:proofErr w:type="gramStart"/>
      <w:r w:rsidRPr="0018540E">
        <w:rPr>
          <w:rFonts w:cs="Arial"/>
        </w:rPr>
        <w:t>in order to</w:t>
      </w:r>
      <w:proofErr w:type="gramEnd"/>
      <w:r w:rsidRPr="0018540E">
        <w:rPr>
          <w:rFonts w:cs="Arial"/>
        </w:rPr>
        <w:t xml:space="preserve"> implement the general provisions of the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and the specific issues addressed in this Action Plan are set out in Table 2. These activities will be addressed by the strategies, or equivalent documents, as envisaged by paragraph 12 of the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The Coordinating Unit as envisaged by paragraph 16 of the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will assist Signatories with implementation.</w:t>
      </w:r>
    </w:p>
    <w:p w14:paraId="523C9EF9" w14:textId="77777777" w:rsidR="00F37F6A" w:rsidRPr="0018540E" w:rsidRDefault="00F37F6A" w:rsidP="00771018">
      <w:pPr>
        <w:autoSpaceDE w:val="0"/>
        <w:autoSpaceDN w:val="0"/>
        <w:adjustRightInd w:val="0"/>
        <w:jc w:val="both"/>
        <w:rPr>
          <w:rFonts w:cs="Arial"/>
        </w:rPr>
      </w:pPr>
    </w:p>
    <w:p w14:paraId="7AAB9FF4" w14:textId="77777777" w:rsidR="00F37F6A" w:rsidRPr="0018540E" w:rsidRDefault="00F37F6A" w:rsidP="00771018">
      <w:pPr>
        <w:autoSpaceDE w:val="0"/>
        <w:autoSpaceDN w:val="0"/>
        <w:adjustRightInd w:val="0"/>
        <w:ind w:left="720" w:hanging="720"/>
        <w:jc w:val="both"/>
        <w:rPr>
          <w:rFonts w:cs="Arial"/>
        </w:rPr>
      </w:pPr>
      <w:r w:rsidRPr="0018540E">
        <w:rPr>
          <w:rFonts w:cs="Arial"/>
        </w:rPr>
        <w:t>5.2.</w:t>
      </w:r>
      <w:r w:rsidRPr="0018540E">
        <w:rPr>
          <w:rFonts w:cs="Arial"/>
        </w:rPr>
        <w:tab/>
      </w:r>
      <w:r w:rsidRPr="0018540E">
        <w:rPr>
          <w:rFonts w:cs="Arial"/>
          <w:b/>
          <w:bCs/>
        </w:rPr>
        <w:t xml:space="preserve">Priorities </w:t>
      </w:r>
      <w:r w:rsidRPr="0018540E">
        <w:rPr>
          <w:rFonts w:cs="Arial"/>
        </w:rPr>
        <w:t xml:space="preserve">The activities in Table 2 are accorded the following orders of priority: </w:t>
      </w:r>
    </w:p>
    <w:p w14:paraId="25244A41" w14:textId="77777777" w:rsidR="00F37F6A" w:rsidRPr="0018540E" w:rsidRDefault="00F37F6A" w:rsidP="00771018">
      <w:pPr>
        <w:autoSpaceDE w:val="0"/>
        <w:autoSpaceDN w:val="0"/>
        <w:adjustRightInd w:val="0"/>
        <w:jc w:val="both"/>
        <w:rPr>
          <w:rFonts w:cs="Arial"/>
        </w:rPr>
      </w:pPr>
    </w:p>
    <w:p w14:paraId="7C4167C4" w14:textId="77777777" w:rsidR="00F37F6A" w:rsidRPr="0018540E" w:rsidRDefault="00F37F6A" w:rsidP="00771018">
      <w:pPr>
        <w:autoSpaceDE w:val="0"/>
        <w:autoSpaceDN w:val="0"/>
        <w:adjustRightInd w:val="0"/>
        <w:ind w:left="720"/>
        <w:jc w:val="both"/>
        <w:rPr>
          <w:rFonts w:cs="Arial"/>
        </w:rPr>
      </w:pPr>
      <w:r w:rsidRPr="0018540E">
        <w:rPr>
          <w:rFonts w:cs="Arial"/>
          <w:u w:val="single"/>
        </w:rPr>
        <w:t>First</w:t>
      </w:r>
      <w:r w:rsidRPr="0018540E">
        <w:rPr>
          <w:rFonts w:cs="Arial"/>
        </w:rPr>
        <w:t>: an activity needed to prevent global extinction of a species.</w:t>
      </w:r>
    </w:p>
    <w:p w14:paraId="7436C755" w14:textId="77777777" w:rsidR="00F37F6A" w:rsidRPr="0018540E" w:rsidRDefault="00F37F6A" w:rsidP="00771018">
      <w:pPr>
        <w:autoSpaceDE w:val="0"/>
        <w:autoSpaceDN w:val="0"/>
        <w:adjustRightInd w:val="0"/>
        <w:jc w:val="both"/>
        <w:rPr>
          <w:rFonts w:cs="Arial"/>
        </w:rPr>
      </w:pPr>
    </w:p>
    <w:p w14:paraId="7489EEE7" w14:textId="77777777" w:rsidR="00F37F6A" w:rsidRPr="0018540E" w:rsidRDefault="00F37F6A" w:rsidP="00771018">
      <w:pPr>
        <w:autoSpaceDE w:val="0"/>
        <w:autoSpaceDN w:val="0"/>
        <w:adjustRightInd w:val="0"/>
        <w:ind w:left="720"/>
        <w:jc w:val="both"/>
        <w:rPr>
          <w:rFonts w:cs="Arial"/>
        </w:rPr>
      </w:pPr>
      <w:r w:rsidRPr="0018540E">
        <w:rPr>
          <w:rFonts w:cs="Arial"/>
          <w:u w:val="single"/>
        </w:rPr>
        <w:t>Second</w:t>
      </w:r>
      <w:r w:rsidRPr="0018540E">
        <w:rPr>
          <w:rFonts w:cs="Arial"/>
        </w:rPr>
        <w:t xml:space="preserve">: an activity needed to prevent or reverse population declines in any globally threatened or Near Threatened species, or </w:t>
      </w:r>
      <w:proofErr w:type="gramStart"/>
      <w:r w:rsidRPr="0018540E">
        <w:rPr>
          <w:rFonts w:cs="Arial"/>
        </w:rPr>
        <w:t>the majority of</w:t>
      </w:r>
      <w:proofErr w:type="gramEnd"/>
      <w:r w:rsidRPr="0018540E">
        <w:rPr>
          <w:rFonts w:cs="Arial"/>
        </w:rPr>
        <w:t xml:space="preserve"> other species with an Unfavourable Conservation Status.</w:t>
      </w:r>
    </w:p>
    <w:p w14:paraId="6A9F0AD4" w14:textId="77777777" w:rsidR="00F37F6A" w:rsidRPr="0018540E" w:rsidRDefault="00F37F6A" w:rsidP="00771018">
      <w:pPr>
        <w:autoSpaceDE w:val="0"/>
        <w:autoSpaceDN w:val="0"/>
        <w:adjustRightInd w:val="0"/>
        <w:jc w:val="both"/>
        <w:rPr>
          <w:rFonts w:cs="Arial"/>
        </w:rPr>
      </w:pPr>
    </w:p>
    <w:p w14:paraId="726F4B0B" w14:textId="77777777" w:rsidR="00F37F6A" w:rsidRPr="0018540E" w:rsidRDefault="00F37F6A" w:rsidP="00771018">
      <w:pPr>
        <w:autoSpaceDE w:val="0"/>
        <w:autoSpaceDN w:val="0"/>
        <w:adjustRightInd w:val="0"/>
        <w:ind w:left="720"/>
        <w:jc w:val="both"/>
        <w:rPr>
          <w:rFonts w:cs="Arial"/>
        </w:rPr>
      </w:pPr>
      <w:r w:rsidRPr="0018540E">
        <w:rPr>
          <w:rFonts w:cs="Arial"/>
          <w:u w:val="single"/>
        </w:rPr>
        <w:t>Third</w:t>
      </w:r>
      <w:r w:rsidRPr="0018540E">
        <w:rPr>
          <w:rFonts w:cs="Arial"/>
        </w:rPr>
        <w:t>: an activity needed to restore populations of a globally threatened or Near Threatened species, or to prevent population declines in any species with an Unfavourable Conservation Status.</w:t>
      </w:r>
    </w:p>
    <w:p w14:paraId="329ED1A5" w14:textId="77777777" w:rsidR="00F37F6A" w:rsidRPr="0018540E" w:rsidRDefault="00F37F6A" w:rsidP="00771018">
      <w:pPr>
        <w:autoSpaceDE w:val="0"/>
        <w:autoSpaceDN w:val="0"/>
        <w:adjustRightInd w:val="0"/>
        <w:jc w:val="both"/>
        <w:rPr>
          <w:rFonts w:cs="Arial"/>
        </w:rPr>
      </w:pPr>
    </w:p>
    <w:p w14:paraId="11DD691B" w14:textId="77777777" w:rsidR="00F37F6A" w:rsidRPr="0018540E" w:rsidRDefault="00F37F6A" w:rsidP="00771018">
      <w:pPr>
        <w:autoSpaceDE w:val="0"/>
        <w:autoSpaceDN w:val="0"/>
        <w:adjustRightInd w:val="0"/>
        <w:ind w:left="720"/>
        <w:jc w:val="both"/>
        <w:rPr>
          <w:rFonts w:cs="Arial"/>
        </w:rPr>
      </w:pPr>
      <w:r w:rsidRPr="0018540E">
        <w:rPr>
          <w:rFonts w:cs="Arial"/>
          <w:u w:val="single"/>
        </w:rPr>
        <w:t>Fourth</w:t>
      </w:r>
      <w:r w:rsidRPr="0018540E">
        <w:rPr>
          <w:rFonts w:cs="Arial"/>
        </w:rPr>
        <w:t>: an activity needed to restore populations in any species with an Unfavourable Conservation Status, or to prevent population declines in any species with a Favourable Conservation Status.</w:t>
      </w:r>
    </w:p>
    <w:p w14:paraId="7615F331" w14:textId="77777777" w:rsidR="00F37F6A" w:rsidRPr="0018540E" w:rsidRDefault="00F37F6A" w:rsidP="00771018">
      <w:pPr>
        <w:autoSpaceDE w:val="0"/>
        <w:autoSpaceDN w:val="0"/>
        <w:adjustRightInd w:val="0"/>
        <w:jc w:val="both"/>
        <w:rPr>
          <w:rFonts w:cs="Arial"/>
        </w:rPr>
      </w:pPr>
    </w:p>
    <w:p w14:paraId="431F9C75" w14:textId="77777777" w:rsidR="00F37F6A" w:rsidRPr="0018540E" w:rsidRDefault="00F37F6A" w:rsidP="00771018">
      <w:pPr>
        <w:autoSpaceDE w:val="0"/>
        <w:autoSpaceDN w:val="0"/>
        <w:adjustRightInd w:val="0"/>
        <w:ind w:left="720"/>
        <w:jc w:val="both"/>
        <w:rPr>
          <w:rFonts w:cs="Arial"/>
        </w:rPr>
      </w:pPr>
      <w:r w:rsidRPr="0018540E">
        <w:rPr>
          <w:rFonts w:cs="Arial"/>
        </w:rPr>
        <w:t xml:space="preserve">These priorities ought to be </w:t>
      </w:r>
      <w:proofErr w:type="gramStart"/>
      <w:r w:rsidRPr="0018540E">
        <w:rPr>
          <w:rFonts w:cs="Arial"/>
        </w:rPr>
        <w:t>taken into account</w:t>
      </w:r>
      <w:proofErr w:type="gramEnd"/>
      <w:r w:rsidRPr="0018540E">
        <w:rPr>
          <w:rFonts w:cs="Arial"/>
        </w:rPr>
        <w:t xml:space="preserve"> in the preparation </w:t>
      </w:r>
      <w:r w:rsidRPr="0018540E">
        <w:rPr>
          <w:rFonts w:cs="Arial"/>
          <w:u w:val="single"/>
        </w:rPr>
        <w:t xml:space="preserve">and implementation </w:t>
      </w:r>
      <w:r w:rsidRPr="0018540E">
        <w:rPr>
          <w:rFonts w:cs="Arial"/>
        </w:rPr>
        <w:t>of strategies, or equivalent documents, for birds of prey as envisaged under paragraph 12 of the MoU.</w:t>
      </w:r>
    </w:p>
    <w:p w14:paraId="2EC1FF82" w14:textId="77777777" w:rsidR="00F37F6A" w:rsidRPr="0018540E" w:rsidRDefault="00F37F6A" w:rsidP="00771018">
      <w:pPr>
        <w:autoSpaceDE w:val="0"/>
        <w:autoSpaceDN w:val="0"/>
        <w:adjustRightInd w:val="0"/>
        <w:jc w:val="both"/>
        <w:rPr>
          <w:rFonts w:cs="Arial"/>
        </w:rPr>
      </w:pPr>
    </w:p>
    <w:p w14:paraId="6373F13F" w14:textId="77777777" w:rsidR="00F37F6A" w:rsidRPr="0018540E" w:rsidRDefault="00F37F6A" w:rsidP="00771018">
      <w:pPr>
        <w:autoSpaceDE w:val="0"/>
        <w:autoSpaceDN w:val="0"/>
        <w:adjustRightInd w:val="0"/>
        <w:ind w:left="720" w:hanging="720"/>
        <w:jc w:val="both"/>
        <w:rPr>
          <w:rFonts w:cs="Arial"/>
        </w:rPr>
      </w:pPr>
      <w:r w:rsidRPr="0018540E">
        <w:rPr>
          <w:rFonts w:cs="Arial"/>
        </w:rPr>
        <w:t>5.3.</w:t>
      </w:r>
      <w:r w:rsidRPr="0018540E">
        <w:rPr>
          <w:rFonts w:cs="Arial"/>
        </w:rPr>
        <w:tab/>
      </w:r>
      <w:r w:rsidRPr="0018540E">
        <w:rPr>
          <w:rFonts w:cs="Arial"/>
          <w:b/>
          <w:bCs/>
        </w:rPr>
        <w:t xml:space="preserve">Time </w:t>
      </w:r>
      <w:proofErr w:type="gramStart"/>
      <w:r w:rsidRPr="0018540E">
        <w:rPr>
          <w:rFonts w:cs="Arial"/>
          <w:b/>
          <w:bCs/>
        </w:rPr>
        <w:t>schedule</w:t>
      </w:r>
      <w:proofErr w:type="gramEnd"/>
      <w:r w:rsidRPr="0018540E">
        <w:rPr>
          <w:rFonts w:cs="Arial"/>
          <w:b/>
          <w:bCs/>
        </w:rPr>
        <w:t xml:space="preserve"> </w:t>
      </w:r>
      <w:r w:rsidRPr="0018540E">
        <w:rPr>
          <w:rFonts w:cs="Arial"/>
        </w:rPr>
        <w:t>The activities in Table 2 are accorded the following time schedules:</w:t>
      </w:r>
    </w:p>
    <w:p w14:paraId="71FAE19D" w14:textId="77777777" w:rsidR="00F37F6A" w:rsidRPr="0018540E" w:rsidRDefault="00F37F6A" w:rsidP="00771018">
      <w:pPr>
        <w:autoSpaceDE w:val="0"/>
        <w:autoSpaceDN w:val="0"/>
        <w:adjustRightInd w:val="0"/>
        <w:jc w:val="both"/>
        <w:rPr>
          <w:rFonts w:cs="Arial"/>
        </w:rPr>
      </w:pPr>
    </w:p>
    <w:p w14:paraId="40AE3B2C" w14:textId="74044407" w:rsidR="00F37F6A" w:rsidRPr="0018540E" w:rsidRDefault="00F37F6A" w:rsidP="00771018">
      <w:pPr>
        <w:autoSpaceDE w:val="0"/>
        <w:autoSpaceDN w:val="0"/>
        <w:adjustRightInd w:val="0"/>
        <w:ind w:left="720"/>
        <w:jc w:val="both"/>
        <w:rPr>
          <w:rFonts w:cs="Arial"/>
        </w:rPr>
      </w:pPr>
      <w:r w:rsidRPr="0018540E">
        <w:rPr>
          <w:rFonts w:cs="Arial"/>
          <w:u w:val="single"/>
        </w:rPr>
        <w:t>Immediate</w:t>
      </w:r>
      <w:r w:rsidRPr="0018540E">
        <w:rPr>
          <w:rFonts w:cs="Arial"/>
        </w:rPr>
        <w:t xml:space="preserve">: an activity expected to be completed within two years from the date that the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has become effective for that </w:t>
      </w:r>
      <w:proofErr w:type="gramStart"/>
      <w:r w:rsidRPr="0018540E">
        <w:rPr>
          <w:rFonts w:cs="Arial"/>
        </w:rPr>
        <w:t>Signatory;</w:t>
      </w:r>
      <w:proofErr w:type="gramEnd"/>
    </w:p>
    <w:p w14:paraId="7720D9A1" w14:textId="27772C76" w:rsidR="00F37F6A" w:rsidRPr="0018540E" w:rsidRDefault="00F37F6A" w:rsidP="00771018">
      <w:pPr>
        <w:autoSpaceDE w:val="0"/>
        <w:autoSpaceDN w:val="0"/>
        <w:adjustRightInd w:val="0"/>
        <w:ind w:left="720"/>
        <w:jc w:val="both"/>
        <w:rPr>
          <w:rFonts w:cs="Arial"/>
        </w:rPr>
      </w:pPr>
      <w:r w:rsidRPr="0018540E">
        <w:rPr>
          <w:rFonts w:cs="Arial"/>
          <w:u w:val="single"/>
        </w:rPr>
        <w:t>Short term</w:t>
      </w:r>
      <w:r w:rsidRPr="0018540E">
        <w:rPr>
          <w:rFonts w:cs="Arial"/>
        </w:rPr>
        <w:t xml:space="preserve">: an activity expected to be completed within three years from the date that the </w:t>
      </w:r>
      <w:proofErr w:type="spellStart"/>
      <w:r w:rsidR="0071613D" w:rsidRPr="0071613D">
        <w:rPr>
          <w:rFonts w:cs="Arial"/>
          <w:strike/>
        </w:rPr>
        <w:t>MoU</w:t>
      </w:r>
      <w:r w:rsidR="0071613D" w:rsidRPr="0071613D">
        <w:rPr>
          <w:rFonts w:cs="Arial"/>
          <w:u w:val="single"/>
        </w:rPr>
        <w:t>MOU</w:t>
      </w:r>
      <w:proofErr w:type="spellEnd"/>
      <w:r w:rsidR="0071613D" w:rsidRPr="0018540E" w:rsidDel="0071613D">
        <w:rPr>
          <w:rFonts w:cs="Arial"/>
        </w:rPr>
        <w:t xml:space="preserve"> </w:t>
      </w:r>
      <w:r w:rsidRPr="0018540E">
        <w:rPr>
          <w:rFonts w:cs="Arial"/>
        </w:rPr>
        <w:t xml:space="preserve">has become effective for that </w:t>
      </w:r>
      <w:proofErr w:type="gramStart"/>
      <w:r w:rsidRPr="0018540E">
        <w:rPr>
          <w:rFonts w:cs="Arial"/>
        </w:rPr>
        <w:t>Signatory;</w:t>
      </w:r>
      <w:proofErr w:type="gramEnd"/>
    </w:p>
    <w:p w14:paraId="4249DCBD" w14:textId="2E87CDBC" w:rsidR="00F37F6A" w:rsidRPr="0018540E" w:rsidRDefault="00F37F6A" w:rsidP="00771018">
      <w:pPr>
        <w:autoSpaceDE w:val="0"/>
        <w:autoSpaceDN w:val="0"/>
        <w:adjustRightInd w:val="0"/>
        <w:ind w:left="720"/>
        <w:jc w:val="both"/>
        <w:rPr>
          <w:rFonts w:cs="Arial"/>
        </w:rPr>
      </w:pPr>
      <w:r w:rsidRPr="0018540E">
        <w:rPr>
          <w:rFonts w:cs="Arial"/>
          <w:u w:val="single"/>
        </w:rPr>
        <w:t>Medium</w:t>
      </w:r>
      <w:r w:rsidRPr="0018540E">
        <w:rPr>
          <w:rFonts w:cs="Arial"/>
        </w:rPr>
        <w:t xml:space="preserve">: an activity expected to be completed within five years from the date that the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has become effective for that </w:t>
      </w:r>
      <w:proofErr w:type="gramStart"/>
      <w:r w:rsidRPr="0018540E">
        <w:rPr>
          <w:rFonts w:cs="Arial"/>
        </w:rPr>
        <w:t>Signatory;</w:t>
      </w:r>
      <w:proofErr w:type="gramEnd"/>
    </w:p>
    <w:p w14:paraId="26A62431" w14:textId="7E52F966" w:rsidR="00F37F6A" w:rsidRPr="0018540E" w:rsidRDefault="00F37F6A" w:rsidP="00771018">
      <w:pPr>
        <w:autoSpaceDE w:val="0"/>
        <w:autoSpaceDN w:val="0"/>
        <w:adjustRightInd w:val="0"/>
        <w:ind w:left="720"/>
        <w:jc w:val="both"/>
        <w:rPr>
          <w:rFonts w:cs="Arial"/>
        </w:rPr>
      </w:pPr>
      <w:r w:rsidRPr="0018540E">
        <w:rPr>
          <w:rFonts w:cs="Arial"/>
          <w:u w:val="single"/>
        </w:rPr>
        <w:t>Long term</w:t>
      </w:r>
      <w:r w:rsidRPr="0018540E">
        <w:rPr>
          <w:rFonts w:cs="Arial"/>
        </w:rPr>
        <w:t xml:space="preserve">: an activity expected to be completed within seven years from the date that the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has become effective for that Signatory; and</w:t>
      </w:r>
    </w:p>
    <w:p w14:paraId="4EC723FF" w14:textId="62D8A549" w:rsidR="00F37F6A" w:rsidRPr="0018540E" w:rsidRDefault="00F37F6A" w:rsidP="00771018">
      <w:pPr>
        <w:autoSpaceDE w:val="0"/>
        <w:autoSpaceDN w:val="0"/>
        <w:adjustRightInd w:val="0"/>
        <w:ind w:left="720"/>
        <w:jc w:val="both"/>
        <w:rPr>
          <w:rFonts w:cs="Arial"/>
        </w:rPr>
      </w:pPr>
      <w:r w:rsidRPr="0018540E">
        <w:rPr>
          <w:rFonts w:cs="Arial"/>
          <w:u w:val="single"/>
        </w:rPr>
        <w:t>Ongoing</w:t>
      </w:r>
      <w:r w:rsidRPr="0018540E">
        <w:rPr>
          <w:rFonts w:cs="Arial"/>
        </w:rPr>
        <w:t xml:space="preserve">: an activity expected to be undertaken throughout the period that the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is effective for that Signatory.</w:t>
      </w:r>
    </w:p>
    <w:p w14:paraId="48BCD051" w14:textId="77777777" w:rsidR="00F37F6A" w:rsidRPr="0018540E" w:rsidRDefault="00F37F6A" w:rsidP="00771018">
      <w:pPr>
        <w:autoSpaceDE w:val="0"/>
        <w:autoSpaceDN w:val="0"/>
        <w:adjustRightInd w:val="0"/>
        <w:jc w:val="both"/>
        <w:rPr>
          <w:rFonts w:cs="Arial"/>
        </w:rPr>
      </w:pPr>
    </w:p>
    <w:p w14:paraId="0E9095BC" w14:textId="428CA685" w:rsidR="00F37F6A" w:rsidRPr="0018540E" w:rsidRDefault="00F37F6A" w:rsidP="00771018">
      <w:pPr>
        <w:autoSpaceDE w:val="0"/>
        <w:autoSpaceDN w:val="0"/>
        <w:adjustRightInd w:val="0"/>
        <w:ind w:left="720" w:hanging="720"/>
        <w:jc w:val="both"/>
        <w:rPr>
          <w:rFonts w:cs="Arial"/>
        </w:rPr>
      </w:pPr>
      <w:r w:rsidRPr="0018540E">
        <w:rPr>
          <w:rFonts w:cs="Arial"/>
        </w:rPr>
        <w:t>5.4.</w:t>
      </w:r>
      <w:r w:rsidRPr="0018540E">
        <w:rPr>
          <w:rFonts w:cs="Arial"/>
        </w:rPr>
        <w:tab/>
      </w:r>
      <w:r w:rsidRPr="0018540E">
        <w:rPr>
          <w:rFonts w:cs="Arial"/>
          <w:b/>
          <w:bCs/>
        </w:rPr>
        <w:t xml:space="preserve">Responsibilities </w:t>
      </w:r>
      <w:r w:rsidRPr="0018540E">
        <w:rPr>
          <w:rFonts w:cs="Arial"/>
        </w:rPr>
        <w:t xml:space="preserve">The organisations expected to lead on the various activities are indicated in Table 2. Signatories are urged to encourage the full range of necessary organisations to participate in the implementation of this Action Plan </w:t>
      </w:r>
      <w:proofErr w:type="gramStart"/>
      <w:r w:rsidRPr="0018540E">
        <w:rPr>
          <w:rFonts w:cs="Arial"/>
        </w:rPr>
        <w:t>whether or not</w:t>
      </w:r>
      <w:proofErr w:type="gramEnd"/>
      <w:r w:rsidRPr="0018540E">
        <w:rPr>
          <w:rFonts w:cs="Arial"/>
        </w:rPr>
        <w:t xml:space="preserve"> they are currently Signatories to the </w:t>
      </w:r>
      <w:proofErr w:type="spellStart"/>
      <w:r w:rsidR="0071613D" w:rsidRPr="0071613D">
        <w:rPr>
          <w:rFonts w:cs="Arial"/>
          <w:strike/>
        </w:rPr>
        <w:t>MoU</w:t>
      </w:r>
      <w:r w:rsidR="0071613D" w:rsidRPr="0071613D">
        <w:rPr>
          <w:rFonts w:cs="Arial"/>
          <w:u w:val="single"/>
        </w:rPr>
        <w:t>MOU</w:t>
      </w:r>
      <w:proofErr w:type="spellEnd"/>
      <w:r w:rsidRPr="0018540E">
        <w:rPr>
          <w:rFonts w:cs="Arial"/>
        </w:rPr>
        <w:t>.</w:t>
      </w:r>
    </w:p>
    <w:p w14:paraId="5BCD0CC3" w14:textId="77777777" w:rsidR="00F37F6A" w:rsidRPr="0018540E" w:rsidRDefault="00F37F6A" w:rsidP="00771018">
      <w:pPr>
        <w:autoSpaceDE w:val="0"/>
        <w:autoSpaceDN w:val="0"/>
        <w:adjustRightInd w:val="0"/>
        <w:jc w:val="both"/>
        <w:rPr>
          <w:rFonts w:cs="Arial"/>
        </w:rPr>
      </w:pPr>
    </w:p>
    <w:p w14:paraId="646F68E8" w14:textId="77777777" w:rsidR="00F37F6A" w:rsidRPr="0018540E" w:rsidRDefault="00F37F6A" w:rsidP="00771018">
      <w:pPr>
        <w:autoSpaceDE w:val="0"/>
        <w:autoSpaceDN w:val="0"/>
        <w:adjustRightInd w:val="0"/>
        <w:ind w:left="720" w:hanging="720"/>
        <w:jc w:val="both"/>
        <w:rPr>
          <w:rFonts w:cs="Arial"/>
        </w:rPr>
      </w:pPr>
      <w:r w:rsidRPr="0018540E">
        <w:rPr>
          <w:rFonts w:cs="Arial"/>
        </w:rPr>
        <w:t>5.5.</w:t>
      </w:r>
      <w:r w:rsidRPr="0018540E">
        <w:rPr>
          <w:rFonts w:cs="Arial"/>
        </w:rPr>
        <w:tab/>
      </w:r>
      <w:r w:rsidRPr="0018540E">
        <w:rPr>
          <w:rFonts w:cs="Arial"/>
          <w:b/>
          <w:bCs/>
        </w:rPr>
        <w:t xml:space="preserve">Targets </w:t>
      </w:r>
      <w:r w:rsidRPr="0018540E">
        <w:rPr>
          <w:rFonts w:cs="Arial"/>
        </w:rPr>
        <w:t>The Coordinating Unit will monitor the progress and efficacy of this Action Plan according to the performance targets for certain activities given in Table 2.</w:t>
      </w:r>
    </w:p>
    <w:p w14:paraId="211884D8" w14:textId="77777777" w:rsidR="00F37F6A" w:rsidRPr="0018540E" w:rsidRDefault="00F37F6A" w:rsidP="00771018">
      <w:pPr>
        <w:autoSpaceDE w:val="0"/>
        <w:autoSpaceDN w:val="0"/>
        <w:adjustRightInd w:val="0"/>
        <w:jc w:val="both"/>
        <w:rPr>
          <w:rFonts w:cs="Arial"/>
        </w:rPr>
      </w:pPr>
    </w:p>
    <w:p w14:paraId="44AD0FE9" w14:textId="77777777" w:rsidR="00F37F6A" w:rsidRPr="0018540E" w:rsidRDefault="00F37F6A" w:rsidP="00771018">
      <w:pPr>
        <w:autoSpaceDE w:val="0"/>
        <w:autoSpaceDN w:val="0"/>
        <w:adjustRightInd w:val="0"/>
        <w:jc w:val="both"/>
        <w:rPr>
          <w:rFonts w:cs="Arial"/>
          <w:b/>
          <w:bCs/>
        </w:rPr>
      </w:pPr>
      <w:r w:rsidRPr="0018540E">
        <w:rPr>
          <w:rFonts w:cs="Arial"/>
          <w:b/>
          <w:bCs/>
        </w:rPr>
        <w:t>6.</w:t>
      </w:r>
      <w:r w:rsidRPr="0018540E">
        <w:rPr>
          <w:rFonts w:cs="Arial"/>
          <w:b/>
          <w:bCs/>
        </w:rPr>
        <w:tab/>
        <w:t>Synergy with MEAs</w:t>
      </w:r>
    </w:p>
    <w:p w14:paraId="3E483563" w14:textId="77777777" w:rsidR="00F37F6A" w:rsidRPr="0018540E" w:rsidRDefault="00F37F6A" w:rsidP="00771018">
      <w:pPr>
        <w:autoSpaceDE w:val="0"/>
        <w:autoSpaceDN w:val="0"/>
        <w:adjustRightInd w:val="0"/>
        <w:jc w:val="both"/>
        <w:rPr>
          <w:rFonts w:cs="Arial"/>
        </w:rPr>
      </w:pPr>
    </w:p>
    <w:p w14:paraId="7334E556" w14:textId="77777777" w:rsidR="00F37F6A" w:rsidRPr="0018540E" w:rsidRDefault="00F37F6A" w:rsidP="00771018">
      <w:pPr>
        <w:autoSpaceDE w:val="0"/>
        <w:autoSpaceDN w:val="0"/>
        <w:adjustRightInd w:val="0"/>
        <w:jc w:val="both"/>
        <w:rPr>
          <w:rFonts w:cs="Arial"/>
        </w:rPr>
      </w:pPr>
      <w:r w:rsidRPr="0018540E">
        <w:rPr>
          <w:rFonts w:cs="Arial"/>
        </w:rPr>
        <w:t>Insofar as a Range State or a Regional Economic Integration Organisation (REIO)</w:t>
      </w:r>
      <w:r w:rsidRPr="0018540E">
        <w:rPr>
          <w:rFonts w:cs="Arial"/>
          <w:strike/>
        </w:rPr>
        <w:t xml:space="preserve"> Signatory</w:t>
      </w:r>
      <w:r w:rsidRPr="0018540E">
        <w:rPr>
          <w:rFonts w:cs="Arial"/>
        </w:rPr>
        <w:t xml:space="preserve"> which is represented as a Signatory to this Memorandum of Understanding is also </w:t>
      </w:r>
      <w:r w:rsidRPr="0018540E">
        <w:rPr>
          <w:rFonts w:cs="Arial"/>
          <w:u w:val="single"/>
        </w:rPr>
        <w:t xml:space="preserve">a </w:t>
      </w:r>
      <w:r w:rsidRPr="0018540E">
        <w:rPr>
          <w:rFonts w:cs="Arial"/>
        </w:rPr>
        <w:lastRenderedPageBreak/>
        <w:t>Contracting Party to one or more Multilateral Environmental Agreements (MEAs) that has or have provisions that achieve or otherwise assist the aims, objectives and activities of this Action Plan, such MEAs will be applied as appropriate and to their full extent in the first instance.</w:t>
      </w:r>
    </w:p>
    <w:p w14:paraId="4F4F144B" w14:textId="77777777" w:rsidR="00F37F6A" w:rsidRPr="0018540E" w:rsidRDefault="00F37F6A" w:rsidP="00771018">
      <w:pPr>
        <w:autoSpaceDE w:val="0"/>
        <w:autoSpaceDN w:val="0"/>
        <w:adjustRightInd w:val="0"/>
        <w:jc w:val="both"/>
        <w:rPr>
          <w:rFonts w:cs="Arial"/>
        </w:rPr>
      </w:pPr>
    </w:p>
    <w:p w14:paraId="27CA6B6C" w14:textId="77777777" w:rsidR="00F37F6A" w:rsidRPr="0018540E" w:rsidRDefault="00F37F6A" w:rsidP="00771018">
      <w:pPr>
        <w:autoSpaceDE w:val="0"/>
        <w:autoSpaceDN w:val="0"/>
        <w:adjustRightInd w:val="0"/>
        <w:jc w:val="both"/>
        <w:rPr>
          <w:rFonts w:cs="Arial"/>
          <w:b/>
          <w:bCs/>
        </w:rPr>
      </w:pPr>
      <w:r w:rsidRPr="0018540E">
        <w:rPr>
          <w:rFonts w:cs="Arial"/>
          <w:b/>
          <w:bCs/>
        </w:rPr>
        <w:t>7.</w:t>
      </w:r>
      <w:r w:rsidRPr="0018540E">
        <w:rPr>
          <w:rFonts w:cs="Arial"/>
          <w:b/>
          <w:bCs/>
        </w:rPr>
        <w:tab/>
        <w:t>Progress Reports</w:t>
      </w:r>
    </w:p>
    <w:p w14:paraId="1B87D079" w14:textId="77777777" w:rsidR="00F37F6A" w:rsidRPr="0018540E" w:rsidRDefault="00F37F6A" w:rsidP="00771018">
      <w:pPr>
        <w:autoSpaceDE w:val="0"/>
        <w:autoSpaceDN w:val="0"/>
        <w:adjustRightInd w:val="0"/>
        <w:jc w:val="both"/>
        <w:rPr>
          <w:rFonts w:cs="Arial"/>
        </w:rPr>
      </w:pPr>
    </w:p>
    <w:p w14:paraId="44557B50" w14:textId="668645C5" w:rsidR="00F37F6A" w:rsidRPr="0018540E" w:rsidRDefault="00F37F6A" w:rsidP="00771018">
      <w:pPr>
        <w:autoSpaceDE w:val="0"/>
        <w:autoSpaceDN w:val="0"/>
        <w:adjustRightInd w:val="0"/>
        <w:jc w:val="both"/>
        <w:rPr>
          <w:rFonts w:cs="Arial"/>
        </w:rPr>
      </w:pPr>
      <w:r w:rsidRPr="0018540E">
        <w:rPr>
          <w:rFonts w:cs="Arial"/>
        </w:rPr>
        <w:t xml:space="preserve">Taking advice from Signatories on their progress in implementing this Action Plan as envisaged in paragraphs 12 and 14 of the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the </w:t>
      </w:r>
      <w:r w:rsidRPr="0018540E">
        <w:rPr>
          <w:rFonts w:cs="Arial"/>
          <w:u w:val="single"/>
        </w:rPr>
        <w:t xml:space="preserve">Coordinating </w:t>
      </w:r>
      <w:proofErr w:type="spellStart"/>
      <w:r w:rsidRPr="0018540E">
        <w:rPr>
          <w:rFonts w:cs="Arial"/>
          <w:u w:val="single"/>
        </w:rPr>
        <w:t>Unit</w:t>
      </w:r>
      <w:r w:rsidRPr="0018540E">
        <w:rPr>
          <w:rFonts w:cs="Arial"/>
          <w:strike/>
        </w:rPr>
        <w:t>Secretariat</w:t>
      </w:r>
      <w:proofErr w:type="spellEnd"/>
      <w:r w:rsidRPr="0018540E">
        <w:rPr>
          <w:rFonts w:cs="Arial"/>
        </w:rPr>
        <w:t xml:space="preserve"> will report on progress with implementing the Action Plan in accordance with paragraph 15 of the </w:t>
      </w:r>
      <w:proofErr w:type="spellStart"/>
      <w:r w:rsidR="0071613D" w:rsidRPr="0071613D">
        <w:rPr>
          <w:rFonts w:cs="Arial"/>
          <w:strike/>
        </w:rPr>
        <w:t>MoU</w:t>
      </w:r>
      <w:r w:rsidR="0071613D" w:rsidRPr="0071613D">
        <w:rPr>
          <w:rFonts w:cs="Arial"/>
          <w:u w:val="single"/>
        </w:rPr>
        <w:t>MOU</w:t>
      </w:r>
      <w:proofErr w:type="spellEnd"/>
      <w:r w:rsidRPr="0018540E">
        <w:rPr>
          <w:rFonts w:cs="Arial"/>
        </w:rPr>
        <w:t>.</w:t>
      </w:r>
    </w:p>
    <w:p w14:paraId="1E687F3C" w14:textId="77777777" w:rsidR="00F37F6A" w:rsidRPr="0018540E" w:rsidRDefault="00F37F6A" w:rsidP="00771018">
      <w:pPr>
        <w:autoSpaceDE w:val="0"/>
        <w:autoSpaceDN w:val="0"/>
        <w:adjustRightInd w:val="0"/>
        <w:jc w:val="both"/>
        <w:rPr>
          <w:rFonts w:cs="Arial"/>
        </w:rPr>
      </w:pPr>
    </w:p>
    <w:p w14:paraId="29E5EC1A" w14:textId="77777777" w:rsidR="00F37F6A" w:rsidRPr="0018540E" w:rsidRDefault="00F37F6A" w:rsidP="00771018">
      <w:pPr>
        <w:autoSpaceDE w:val="0"/>
        <w:autoSpaceDN w:val="0"/>
        <w:adjustRightInd w:val="0"/>
        <w:jc w:val="both"/>
        <w:rPr>
          <w:rFonts w:cs="Arial"/>
          <w:b/>
          <w:bCs/>
        </w:rPr>
      </w:pPr>
      <w:r w:rsidRPr="0018540E">
        <w:rPr>
          <w:rFonts w:cs="Arial"/>
          <w:b/>
          <w:bCs/>
        </w:rPr>
        <w:t>8.</w:t>
      </w:r>
      <w:r w:rsidRPr="0018540E">
        <w:rPr>
          <w:rFonts w:cs="Arial"/>
          <w:b/>
          <w:bCs/>
        </w:rPr>
        <w:tab/>
        <w:t>Period of Effectiveness</w:t>
      </w:r>
    </w:p>
    <w:p w14:paraId="749F69F9" w14:textId="77777777" w:rsidR="00F37F6A" w:rsidRPr="0018540E" w:rsidRDefault="00F37F6A" w:rsidP="00771018">
      <w:pPr>
        <w:autoSpaceDE w:val="0"/>
        <w:autoSpaceDN w:val="0"/>
        <w:adjustRightInd w:val="0"/>
        <w:jc w:val="both"/>
        <w:rPr>
          <w:rFonts w:cs="Arial"/>
        </w:rPr>
      </w:pPr>
    </w:p>
    <w:p w14:paraId="22B16F11" w14:textId="207EE24C" w:rsidR="00F37F6A" w:rsidRPr="0018540E" w:rsidRDefault="00F37F6A" w:rsidP="00771018">
      <w:pPr>
        <w:autoSpaceDE w:val="0"/>
        <w:autoSpaceDN w:val="0"/>
        <w:adjustRightInd w:val="0"/>
        <w:jc w:val="both"/>
        <w:rPr>
          <w:rFonts w:cs="Arial"/>
        </w:rPr>
      </w:pPr>
      <w:r w:rsidRPr="0018540E">
        <w:rPr>
          <w:rFonts w:cs="Arial"/>
        </w:rPr>
        <w:t xml:space="preserve">This Action Plan comes into effect on the same date as the </w:t>
      </w:r>
      <w:proofErr w:type="spellStart"/>
      <w:r w:rsidR="0071613D" w:rsidRPr="0071613D">
        <w:rPr>
          <w:rFonts w:cs="Arial"/>
          <w:strike/>
        </w:rPr>
        <w:t>MoU</w:t>
      </w:r>
      <w:r w:rsidR="0071613D" w:rsidRPr="0071613D">
        <w:rPr>
          <w:rFonts w:cs="Arial"/>
          <w:u w:val="single"/>
        </w:rPr>
        <w:t>MOU</w:t>
      </w:r>
      <w:proofErr w:type="spellEnd"/>
      <w:r w:rsidRPr="0018540E">
        <w:rPr>
          <w:rFonts w:cs="Arial"/>
        </w:rPr>
        <w:t xml:space="preserve"> for a period of seven years. At least two years before the expiry of this period, a full review of the Action Plan will be </w:t>
      </w:r>
      <w:proofErr w:type="gramStart"/>
      <w:r w:rsidRPr="0018540E">
        <w:rPr>
          <w:rFonts w:cs="Arial"/>
        </w:rPr>
        <w:t>undertaken</w:t>
      </w:r>
      <w:proofErr w:type="gramEnd"/>
      <w:r w:rsidRPr="0018540E">
        <w:rPr>
          <w:rFonts w:cs="Arial"/>
        </w:rPr>
        <w:t xml:space="preserve"> and a revised version prepared for the approval of the Signatories.</w:t>
      </w:r>
    </w:p>
    <w:p w14:paraId="51636803" w14:textId="04F47AEC" w:rsidR="00C43C3C" w:rsidRPr="0018540E" w:rsidRDefault="00C43C3C" w:rsidP="00771018">
      <w:pPr>
        <w:rPr>
          <w:rFonts w:cs="Arial"/>
          <w:b/>
          <w:bCs/>
        </w:rPr>
      </w:pPr>
      <w:r w:rsidRPr="0018540E">
        <w:rPr>
          <w:rFonts w:cs="Arial"/>
          <w:b/>
          <w:bCs/>
        </w:rPr>
        <w:br w:type="page"/>
      </w:r>
    </w:p>
    <w:p w14:paraId="1EFCAAEB" w14:textId="77777777" w:rsidR="007463B5" w:rsidRDefault="007463B5" w:rsidP="00C80F0C">
      <w:pPr>
        <w:pStyle w:val="Heading1"/>
        <w:jc w:val="center"/>
        <w:rPr>
          <w:lang w:val="fr-FR" w:eastAsia="en-GB"/>
        </w:rPr>
      </w:pPr>
    </w:p>
    <w:p w14:paraId="551B09B3" w14:textId="066B5BF0" w:rsidR="00C05C89" w:rsidRPr="001156B6" w:rsidRDefault="00944EEA" w:rsidP="00C80F0C">
      <w:pPr>
        <w:pStyle w:val="Heading1"/>
        <w:jc w:val="center"/>
        <w:rPr>
          <w:lang w:val="en-ZA" w:eastAsia="en-ZA"/>
        </w:rPr>
      </w:pPr>
      <w:bookmarkStart w:id="10" w:name="_Toc130559820"/>
      <w:bookmarkStart w:id="11" w:name="_Toc131512331"/>
      <w:r w:rsidRPr="0018540E">
        <w:rPr>
          <w:lang w:val="en-ZA" w:eastAsia="en-ZA"/>
        </w:rPr>
        <w:t>A</w:t>
      </w:r>
      <w:r w:rsidR="00C05C89">
        <w:rPr>
          <w:lang w:val="en-ZA" w:eastAsia="en-ZA"/>
        </w:rPr>
        <w:t>DDENDUM</w:t>
      </w:r>
      <w:r w:rsidRPr="0018540E">
        <w:rPr>
          <w:lang w:val="en-ZA" w:eastAsia="en-ZA"/>
        </w:rPr>
        <w:t xml:space="preserve"> 5</w:t>
      </w:r>
      <w:r w:rsidR="00C80F0C">
        <w:rPr>
          <w:lang w:val="en-ZA" w:eastAsia="en-ZA"/>
        </w:rPr>
        <w:t xml:space="preserve"> - </w:t>
      </w:r>
      <w:r w:rsidR="00BA40EE" w:rsidRPr="001156B6">
        <w:rPr>
          <w:lang w:val="en-ZA" w:eastAsia="en-ZA"/>
        </w:rPr>
        <w:t xml:space="preserve">Proposed </w:t>
      </w:r>
      <w:r w:rsidR="00D6359D">
        <w:rPr>
          <w:lang w:val="en-ZA" w:eastAsia="en-ZA"/>
        </w:rPr>
        <w:t>A</w:t>
      </w:r>
      <w:r w:rsidR="00BA40EE" w:rsidRPr="001156B6">
        <w:rPr>
          <w:lang w:val="en-ZA" w:eastAsia="en-ZA"/>
        </w:rPr>
        <w:t>mendments to Table 1 (Species Categori</w:t>
      </w:r>
      <w:r w:rsidR="00C11926">
        <w:rPr>
          <w:lang w:val="en-ZA" w:eastAsia="en-ZA"/>
        </w:rPr>
        <w:t>s</w:t>
      </w:r>
      <w:r w:rsidR="00D56772">
        <w:rPr>
          <w:lang w:val="en-ZA" w:eastAsia="en-ZA"/>
        </w:rPr>
        <w:t>ation</w:t>
      </w:r>
      <w:r w:rsidR="00BA40EE" w:rsidRPr="001156B6">
        <w:rPr>
          <w:lang w:val="en-ZA" w:eastAsia="en-ZA"/>
        </w:rPr>
        <w:t>)</w:t>
      </w:r>
      <w:r w:rsidR="009D7A16">
        <w:rPr>
          <w:lang w:val="en-ZA" w:eastAsia="en-ZA"/>
        </w:rPr>
        <w:t xml:space="preserve"> of Annex 3</w:t>
      </w:r>
      <w:bookmarkEnd w:id="10"/>
      <w:bookmarkEnd w:id="11"/>
    </w:p>
    <w:p w14:paraId="5A7B77FD" w14:textId="7699F510" w:rsidR="00944EEA" w:rsidRDefault="00944EEA" w:rsidP="00BA622A">
      <w:pPr>
        <w:rPr>
          <w:rFonts w:cs="Arial"/>
        </w:rPr>
      </w:pPr>
    </w:p>
    <w:p w14:paraId="0B5B5AF4" w14:textId="77777777" w:rsidR="00C80F0C" w:rsidRPr="0018540E" w:rsidRDefault="00C80F0C" w:rsidP="00BA622A">
      <w:pPr>
        <w:rPr>
          <w:rFonts w:cs="Arial"/>
        </w:rPr>
      </w:pPr>
    </w:p>
    <w:p w14:paraId="4DB71441" w14:textId="545082C7" w:rsidR="00944EEA" w:rsidRPr="0018540E" w:rsidRDefault="00944EEA" w:rsidP="00095CAD">
      <w:pPr>
        <w:autoSpaceDE w:val="0"/>
        <w:autoSpaceDN w:val="0"/>
        <w:adjustRightInd w:val="0"/>
        <w:jc w:val="center"/>
        <w:rPr>
          <w:rFonts w:cs="Arial"/>
          <w:b/>
          <w:bCs/>
        </w:rPr>
      </w:pPr>
      <w:r w:rsidRPr="0018540E">
        <w:rPr>
          <w:rFonts w:cs="Arial"/>
          <w:b/>
          <w:bCs/>
        </w:rPr>
        <w:t xml:space="preserve">Table 1: </w:t>
      </w:r>
      <w:r w:rsidR="00095CAD" w:rsidRPr="0018540E">
        <w:rPr>
          <w:rFonts w:cs="Arial"/>
          <w:b/>
          <w:bCs/>
        </w:rPr>
        <w:t>Categori</w:t>
      </w:r>
      <w:r w:rsidR="00095CAD" w:rsidRPr="00390AD0">
        <w:rPr>
          <w:rFonts w:cs="Arial"/>
          <w:b/>
          <w:bCs/>
        </w:rPr>
        <w:t>s</w:t>
      </w:r>
      <w:r w:rsidR="00095CAD" w:rsidRPr="0018540E">
        <w:rPr>
          <w:rFonts w:cs="Arial"/>
          <w:b/>
          <w:bCs/>
        </w:rPr>
        <w:t xml:space="preserve">ation </w:t>
      </w:r>
      <w:r w:rsidRPr="0018540E">
        <w:rPr>
          <w:rFonts w:cs="Arial"/>
          <w:b/>
          <w:bCs/>
        </w:rPr>
        <w:t xml:space="preserve">of African-Eurasian </w:t>
      </w:r>
      <w:r w:rsidR="00015CDF">
        <w:rPr>
          <w:rFonts w:cs="Arial"/>
          <w:b/>
          <w:bCs/>
        </w:rPr>
        <w:t>B</w:t>
      </w:r>
      <w:r w:rsidR="00125AE8" w:rsidRPr="0018540E">
        <w:rPr>
          <w:rFonts w:cs="Arial"/>
          <w:b/>
          <w:bCs/>
        </w:rPr>
        <w:t xml:space="preserve">irds </w:t>
      </w:r>
      <w:r w:rsidRPr="0018540E">
        <w:rPr>
          <w:rFonts w:cs="Arial"/>
          <w:b/>
          <w:bCs/>
        </w:rPr>
        <w:t xml:space="preserve">of </w:t>
      </w:r>
      <w:r w:rsidR="00015CDF">
        <w:rPr>
          <w:rFonts w:cs="Arial"/>
          <w:b/>
          <w:bCs/>
        </w:rPr>
        <w:t>P</w:t>
      </w:r>
      <w:r w:rsidR="00125AE8" w:rsidRPr="0018540E">
        <w:rPr>
          <w:rFonts w:cs="Arial"/>
          <w:b/>
          <w:bCs/>
        </w:rPr>
        <w:t xml:space="preserve">rey </w:t>
      </w:r>
      <w:r w:rsidR="00125AE8">
        <w:rPr>
          <w:rFonts w:cs="Arial"/>
          <w:b/>
          <w:bCs/>
        </w:rPr>
        <w:t>C</w:t>
      </w:r>
      <w:r w:rsidR="00125AE8" w:rsidRPr="0018540E">
        <w:rPr>
          <w:rFonts w:cs="Arial"/>
          <w:b/>
          <w:bCs/>
        </w:rPr>
        <w:t xml:space="preserve">overed </w:t>
      </w:r>
      <w:r w:rsidRPr="0018540E">
        <w:rPr>
          <w:rFonts w:cs="Arial"/>
          <w:b/>
          <w:bCs/>
        </w:rPr>
        <w:t xml:space="preserve">by the Action </w:t>
      </w:r>
      <w:r w:rsidRPr="0071613D">
        <w:rPr>
          <w:rFonts w:cs="Arial"/>
          <w:b/>
          <w:bCs/>
        </w:rPr>
        <w:t>Plan</w:t>
      </w:r>
      <w:r w:rsidR="00500CE3" w:rsidRPr="0071613D">
        <w:rPr>
          <w:rStyle w:val="FootnoteReference"/>
          <w:rFonts w:cs="Arial"/>
          <w:b/>
          <w:bCs/>
        </w:rPr>
        <w:footnoteReference w:id="3"/>
      </w:r>
      <w:r w:rsidR="0013061D" w:rsidRPr="0071613D">
        <w:rPr>
          <w:rFonts w:cs="Arial"/>
          <w:b/>
          <w:bCs/>
        </w:rPr>
        <w:t xml:space="preserve"> </w:t>
      </w:r>
      <w:r w:rsidR="0013061D" w:rsidRPr="0071613D">
        <w:rPr>
          <w:rFonts w:cs="Arial"/>
          <w:b/>
          <w:bCs/>
          <w:u w:val="single"/>
        </w:rPr>
        <w:t>(“Species Categori</w:t>
      </w:r>
      <w:r w:rsidR="00C11926">
        <w:rPr>
          <w:rFonts w:cs="Arial"/>
          <w:b/>
          <w:bCs/>
          <w:u w:val="single"/>
        </w:rPr>
        <w:t>s</w:t>
      </w:r>
      <w:r w:rsidR="0013061D" w:rsidRPr="0071613D">
        <w:rPr>
          <w:rFonts w:cs="Arial"/>
          <w:b/>
          <w:bCs/>
          <w:u w:val="single"/>
        </w:rPr>
        <w:t>ation”)</w:t>
      </w:r>
    </w:p>
    <w:p w14:paraId="0390D84F" w14:textId="77777777" w:rsidR="00944EEA" w:rsidRPr="0018540E" w:rsidRDefault="00944EEA" w:rsidP="00BA622A">
      <w:pPr>
        <w:autoSpaceDE w:val="0"/>
        <w:autoSpaceDN w:val="0"/>
        <w:adjustRightInd w:val="0"/>
        <w:rPr>
          <w:rFonts w:cs="Arial"/>
        </w:rPr>
      </w:pPr>
    </w:p>
    <w:p w14:paraId="66C7083E" w14:textId="5953453D" w:rsidR="00944EEA" w:rsidRPr="00304349" w:rsidRDefault="00944EEA" w:rsidP="00BA622A">
      <w:pPr>
        <w:autoSpaceDE w:val="0"/>
        <w:autoSpaceDN w:val="0"/>
        <w:adjustRightInd w:val="0"/>
        <w:jc w:val="center"/>
        <w:rPr>
          <w:rFonts w:cs="Arial"/>
          <w:u w:val="single"/>
        </w:rPr>
      </w:pPr>
      <w:r w:rsidRPr="00085544">
        <w:rPr>
          <w:rFonts w:cs="Arial"/>
          <w:u w:val="single"/>
        </w:rPr>
        <w:t>(</w:t>
      </w:r>
      <w:proofErr w:type="gramStart"/>
      <w:r w:rsidRPr="00085544">
        <w:rPr>
          <w:rFonts w:cs="Arial"/>
        </w:rPr>
        <w:t>as</w:t>
      </w:r>
      <w:proofErr w:type="gramEnd"/>
      <w:r w:rsidRPr="00085544">
        <w:rPr>
          <w:rFonts w:cs="Arial"/>
          <w:u w:val="single"/>
        </w:rPr>
        <w:t xml:space="preserve"> </w:t>
      </w:r>
      <w:r w:rsidR="00085544" w:rsidRPr="00085544">
        <w:rPr>
          <w:strike/>
        </w:rPr>
        <w:t>amended by the Second Meeting of Signatories in 2015</w:t>
      </w:r>
      <w:r w:rsidR="00085544" w:rsidRPr="00085544">
        <w:rPr>
          <w:rFonts w:cs="Arial"/>
          <w:u w:val="single"/>
        </w:rPr>
        <w:t xml:space="preserve"> </w:t>
      </w:r>
      <w:r w:rsidR="00C05C89" w:rsidRPr="00085544">
        <w:rPr>
          <w:rFonts w:cs="Arial"/>
          <w:u w:val="single"/>
        </w:rPr>
        <w:t xml:space="preserve">adopted by </w:t>
      </w:r>
      <w:r w:rsidR="009D7E24" w:rsidRPr="00085544">
        <w:rPr>
          <w:rFonts w:cs="Arial"/>
          <w:u w:val="single"/>
        </w:rPr>
        <w:t>the Third Meeting of Signatories to the Raptors MOU, July 2023</w:t>
      </w:r>
      <w:r w:rsidRPr="00085544">
        <w:rPr>
          <w:rFonts w:cs="Arial"/>
          <w:u w:val="single"/>
        </w:rPr>
        <w:t>)</w:t>
      </w:r>
    </w:p>
    <w:p w14:paraId="7C941F8A" w14:textId="77777777" w:rsidR="00944EEA" w:rsidRPr="0018540E" w:rsidRDefault="00944EEA" w:rsidP="00BA622A">
      <w:pPr>
        <w:autoSpaceDE w:val="0"/>
        <w:autoSpaceDN w:val="0"/>
        <w:adjustRightInd w:val="0"/>
        <w:rPr>
          <w:rFonts w:cs="Arial"/>
        </w:rPr>
      </w:pPr>
    </w:p>
    <w:p w14:paraId="598AFC59" w14:textId="77777777" w:rsidR="00944EEA" w:rsidRPr="0018540E" w:rsidRDefault="00944EEA" w:rsidP="00BA622A">
      <w:pPr>
        <w:autoSpaceDE w:val="0"/>
        <w:autoSpaceDN w:val="0"/>
        <w:adjustRightInd w:val="0"/>
        <w:jc w:val="center"/>
        <w:rPr>
          <w:rFonts w:cs="Arial"/>
          <w:color w:val="000000"/>
        </w:rPr>
      </w:pPr>
      <w:r w:rsidRPr="0018540E">
        <w:rPr>
          <w:rFonts w:cs="Arial"/>
          <w:i/>
          <w:iCs/>
          <w:color w:val="000000"/>
        </w:rPr>
        <w:t xml:space="preserve">Effective: </w:t>
      </w:r>
      <w:r w:rsidRPr="0018540E">
        <w:rPr>
          <w:rFonts w:cs="Arial"/>
          <w:i/>
          <w:iCs/>
          <w:color w:val="000000"/>
          <w:u w:val="single"/>
        </w:rPr>
        <w:t>7 July 2023</w:t>
      </w:r>
      <w:r w:rsidRPr="0018540E">
        <w:rPr>
          <w:rFonts w:cs="Arial"/>
          <w:i/>
          <w:iCs/>
          <w:strike/>
          <w:color w:val="000000"/>
        </w:rPr>
        <w:t>6 October 2015</w:t>
      </w:r>
    </w:p>
    <w:p w14:paraId="43FFCF0E" w14:textId="77777777" w:rsidR="00944EEA" w:rsidRPr="0018540E" w:rsidRDefault="00944EEA" w:rsidP="00BA622A">
      <w:pPr>
        <w:rPr>
          <w:rFonts w:cs="Arial"/>
          <w:iCs/>
        </w:rPr>
      </w:pPr>
    </w:p>
    <w:p w14:paraId="4A049D8B" w14:textId="77777777" w:rsidR="00A55FA1" w:rsidRPr="0018540E" w:rsidRDefault="00A55FA1" w:rsidP="00BA622A">
      <w:pPr>
        <w:rPr>
          <w:rFonts w:cs="Arial"/>
          <w:b/>
        </w:rPr>
      </w:pPr>
      <w:r w:rsidRPr="0018540E">
        <w:rPr>
          <w:rFonts w:cs="Arial"/>
          <w:b/>
        </w:rPr>
        <w:t>Category 1</w:t>
      </w:r>
    </w:p>
    <w:p w14:paraId="2E1CC2CD" w14:textId="77777777" w:rsidR="00A55FA1" w:rsidRPr="0018540E" w:rsidRDefault="00A55FA1" w:rsidP="00BA622A">
      <w:pPr>
        <w:rPr>
          <w:rFonts w:cs="Arial"/>
          <w:b/>
        </w:rPr>
      </w:pPr>
    </w:p>
    <w:tbl>
      <w:tblPr>
        <w:tblW w:w="864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0"/>
        <w:gridCol w:w="3000"/>
        <w:gridCol w:w="2640"/>
      </w:tblGrid>
      <w:tr w:rsidR="00A55FA1" w:rsidRPr="0018540E" w14:paraId="6F6A4D5D" w14:textId="77777777" w:rsidTr="003F4E02">
        <w:trPr>
          <w:trHeight w:val="315"/>
        </w:trPr>
        <w:tc>
          <w:tcPr>
            <w:tcW w:w="3000" w:type="dxa"/>
            <w:shd w:val="clear" w:color="auto" w:fill="E7E6E6" w:themeFill="background2"/>
            <w:noWrap/>
            <w:vAlign w:val="bottom"/>
            <w:hideMark/>
          </w:tcPr>
          <w:p w14:paraId="2069FC21" w14:textId="77777777" w:rsidR="00A55FA1" w:rsidRPr="0018540E" w:rsidRDefault="00A55FA1" w:rsidP="00BA622A">
            <w:pPr>
              <w:rPr>
                <w:rFonts w:eastAsia="Times New Roman" w:cs="Arial"/>
                <w:b/>
                <w:bCs/>
                <w:color w:val="000000"/>
                <w:lang w:val="en-US"/>
              </w:rPr>
            </w:pPr>
            <w:r w:rsidRPr="0018540E">
              <w:rPr>
                <w:rFonts w:eastAsia="Times New Roman" w:cs="Arial"/>
                <w:b/>
                <w:bCs/>
                <w:color w:val="000000"/>
                <w:lang w:val="en-US"/>
              </w:rPr>
              <w:t>Scientific name</w:t>
            </w:r>
          </w:p>
        </w:tc>
        <w:tc>
          <w:tcPr>
            <w:tcW w:w="3000" w:type="dxa"/>
            <w:shd w:val="clear" w:color="auto" w:fill="E7E6E6" w:themeFill="background2"/>
            <w:noWrap/>
            <w:vAlign w:val="bottom"/>
            <w:hideMark/>
          </w:tcPr>
          <w:p w14:paraId="1CFA46AC" w14:textId="77777777" w:rsidR="00A55FA1" w:rsidRPr="0018540E" w:rsidRDefault="00A55FA1" w:rsidP="00BA622A">
            <w:pPr>
              <w:rPr>
                <w:rFonts w:eastAsia="Times New Roman" w:cs="Arial"/>
                <w:b/>
                <w:bCs/>
                <w:color w:val="000000"/>
                <w:lang w:val="en-US"/>
              </w:rPr>
            </w:pPr>
            <w:r w:rsidRPr="0018540E">
              <w:rPr>
                <w:rFonts w:eastAsia="Times New Roman" w:cs="Arial"/>
                <w:b/>
                <w:bCs/>
                <w:color w:val="000000"/>
                <w:lang w:val="en-US"/>
              </w:rPr>
              <w:t>Vernacular name</w:t>
            </w:r>
          </w:p>
        </w:tc>
        <w:tc>
          <w:tcPr>
            <w:tcW w:w="2640" w:type="dxa"/>
            <w:shd w:val="clear" w:color="auto" w:fill="E7E6E6" w:themeFill="background2"/>
            <w:noWrap/>
            <w:vAlign w:val="bottom"/>
            <w:hideMark/>
          </w:tcPr>
          <w:p w14:paraId="4875EF4E" w14:textId="1559687D" w:rsidR="00A55FA1" w:rsidRPr="0018540E" w:rsidRDefault="00A55FA1" w:rsidP="00BA622A">
            <w:pPr>
              <w:jc w:val="center"/>
              <w:rPr>
                <w:rFonts w:eastAsia="Times New Roman" w:cs="Arial"/>
                <w:b/>
                <w:bCs/>
                <w:color w:val="000000"/>
                <w:lang w:val="en-US"/>
              </w:rPr>
            </w:pPr>
            <w:r w:rsidRPr="0018540E">
              <w:rPr>
                <w:rFonts w:eastAsia="Times New Roman" w:cs="Arial"/>
                <w:b/>
                <w:bCs/>
                <w:color w:val="000000"/>
                <w:lang w:val="en-US"/>
              </w:rPr>
              <w:t>Global Red List status</w:t>
            </w:r>
            <w:r w:rsidRPr="0018540E">
              <w:rPr>
                <w:rStyle w:val="FootnoteReference"/>
                <w:rFonts w:eastAsia="Times New Roman" w:cs="Arial"/>
                <w:b/>
                <w:bCs/>
                <w:color w:val="000000"/>
                <w:lang w:val="en-US"/>
              </w:rPr>
              <w:footnoteReference w:id="4"/>
            </w:r>
          </w:p>
        </w:tc>
      </w:tr>
      <w:tr w:rsidR="001051D4" w:rsidRPr="0018540E" w14:paraId="397364C5" w14:textId="77777777" w:rsidTr="00D04A2F">
        <w:trPr>
          <w:trHeight w:val="315"/>
        </w:trPr>
        <w:tc>
          <w:tcPr>
            <w:tcW w:w="3000" w:type="dxa"/>
            <w:shd w:val="clear" w:color="auto" w:fill="auto"/>
            <w:noWrap/>
            <w:vAlign w:val="center"/>
          </w:tcPr>
          <w:p w14:paraId="51B59AFC" w14:textId="026FFEF1" w:rsidR="001051D4" w:rsidRPr="0018540E" w:rsidRDefault="001051D4" w:rsidP="00BA622A">
            <w:pPr>
              <w:rPr>
                <w:rFonts w:eastAsia="Times New Roman" w:cs="Arial"/>
                <w:b/>
                <w:bCs/>
                <w:color w:val="000000"/>
                <w:u w:val="single"/>
                <w:lang w:val="en-US"/>
              </w:rPr>
            </w:pPr>
            <w:proofErr w:type="spellStart"/>
            <w:r w:rsidRPr="0018540E">
              <w:rPr>
                <w:rFonts w:eastAsia="Times New Roman" w:cs="Arial"/>
                <w:i/>
                <w:iCs/>
                <w:color w:val="000000"/>
                <w:u w:val="single"/>
                <w:lang w:val="en-US"/>
              </w:rPr>
              <w:t>Chelictinia</w:t>
            </w:r>
            <w:proofErr w:type="spellEnd"/>
            <w:r w:rsidRPr="0018540E">
              <w:rPr>
                <w:rFonts w:eastAsia="Times New Roman" w:cs="Arial"/>
                <w:i/>
                <w:iCs/>
                <w:color w:val="000000"/>
                <w:u w:val="single"/>
                <w:lang w:val="en-US"/>
              </w:rPr>
              <w:t xml:space="preserve"> </w:t>
            </w:r>
            <w:proofErr w:type="spellStart"/>
            <w:r w:rsidRPr="0018540E">
              <w:rPr>
                <w:rFonts w:eastAsia="Times New Roman" w:cs="Arial"/>
                <w:i/>
                <w:iCs/>
                <w:color w:val="000000"/>
                <w:u w:val="single"/>
                <w:lang w:val="en-US"/>
              </w:rPr>
              <w:t>riocourii</w:t>
            </w:r>
            <w:proofErr w:type="spellEnd"/>
          </w:p>
        </w:tc>
        <w:tc>
          <w:tcPr>
            <w:tcW w:w="3000" w:type="dxa"/>
            <w:shd w:val="clear" w:color="auto" w:fill="auto"/>
            <w:noWrap/>
            <w:vAlign w:val="center"/>
          </w:tcPr>
          <w:p w14:paraId="3F079FB8" w14:textId="1D9416BB" w:rsidR="001051D4" w:rsidRPr="0018540E" w:rsidRDefault="001051D4" w:rsidP="00BA622A">
            <w:pPr>
              <w:rPr>
                <w:rFonts w:eastAsia="Times New Roman" w:cs="Arial"/>
                <w:b/>
                <w:bCs/>
                <w:color w:val="000000"/>
                <w:u w:val="single"/>
                <w:lang w:val="en-US"/>
              </w:rPr>
            </w:pPr>
            <w:r w:rsidRPr="0018540E">
              <w:rPr>
                <w:rFonts w:eastAsia="Times New Roman" w:cs="Arial"/>
                <w:color w:val="000000"/>
                <w:u w:val="single"/>
                <w:lang w:val="en-US"/>
              </w:rPr>
              <w:t>Scissor-tailed Kite</w:t>
            </w:r>
          </w:p>
        </w:tc>
        <w:tc>
          <w:tcPr>
            <w:tcW w:w="2640" w:type="dxa"/>
            <w:shd w:val="clear" w:color="auto" w:fill="auto"/>
            <w:noWrap/>
            <w:vAlign w:val="center"/>
          </w:tcPr>
          <w:p w14:paraId="22873E72" w14:textId="5F32C071" w:rsidR="001051D4" w:rsidRPr="0018540E" w:rsidRDefault="00F85B0F" w:rsidP="00BA622A">
            <w:pPr>
              <w:jc w:val="center"/>
              <w:rPr>
                <w:rFonts w:eastAsia="Times New Roman" w:cs="Arial"/>
                <w:color w:val="000000"/>
                <w:u w:val="single"/>
                <w:lang w:val="en-US"/>
              </w:rPr>
            </w:pPr>
            <w:r w:rsidRPr="0018540E">
              <w:rPr>
                <w:rFonts w:eastAsia="Times New Roman" w:cs="Arial"/>
                <w:color w:val="000000"/>
                <w:u w:val="single"/>
                <w:lang w:val="en-US"/>
              </w:rPr>
              <w:t>VU</w:t>
            </w:r>
          </w:p>
        </w:tc>
      </w:tr>
      <w:tr w:rsidR="00A55FA1" w:rsidRPr="0018540E" w14:paraId="4D7C6278" w14:textId="77777777" w:rsidTr="00D04A2F">
        <w:trPr>
          <w:trHeight w:val="315"/>
        </w:trPr>
        <w:tc>
          <w:tcPr>
            <w:tcW w:w="3000" w:type="dxa"/>
            <w:shd w:val="clear" w:color="auto" w:fill="auto"/>
            <w:noWrap/>
            <w:vAlign w:val="center"/>
            <w:hideMark/>
          </w:tcPr>
          <w:p w14:paraId="5C26D44E" w14:textId="77777777" w:rsidR="00A55FA1" w:rsidRPr="0018540E" w:rsidRDefault="00A55FA1" w:rsidP="00BA622A">
            <w:pPr>
              <w:rPr>
                <w:rFonts w:eastAsia="Times New Roman" w:cs="Arial"/>
                <w:i/>
                <w:iCs/>
                <w:color w:val="000000"/>
                <w:lang w:val="en-US"/>
              </w:rPr>
            </w:pPr>
            <w:proofErr w:type="spellStart"/>
            <w:r w:rsidRPr="0018540E">
              <w:rPr>
                <w:rFonts w:eastAsia="Times New Roman" w:cs="Arial"/>
                <w:i/>
                <w:iCs/>
                <w:color w:val="000000"/>
                <w:lang w:val="en-US"/>
              </w:rPr>
              <w:t>Gypaetus</w:t>
            </w:r>
            <w:proofErr w:type="spellEnd"/>
            <w:r w:rsidRPr="0018540E">
              <w:rPr>
                <w:rFonts w:eastAsia="Times New Roman" w:cs="Arial"/>
                <w:i/>
                <w:iCs/>
                <w:color w:val="000000"/>
                <w:lang w:val="en-US"/>
              </w:rPr>
              <w:t xml:space="preserve"> barbatus</w:t>
            </w:r>
          </w:p>
        </w:tc>
        <w:tc>
          <w:tcPr>
            <w:tcW w:w="3000" w:type="dxa"/>
            <w:shd w:val="clear" w:color="auto" w:fill="auto"/>
            <w:noWrap/>
            <w:vAlign w:val="center"/>
            <w:hideMark/>
          </w:tcPr>
          <w:p w14:paraId="58ABA75A"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Bearded Vulture</w:t>
            </w:r>
          </w:p>
        </w:tc>
        <w:tc>
          <w:tcPr>
            <w:tcW w:w="2640" w:type="dxa"/>
            <w:shd w:val="clear" w:color="auto" w:fill="auto"/>
            <w:noWrap/>
            <w:vAlign w:val="center"/>
            <w:hideMark/>
          </w:tcPr>
          <w:p w14:paraId="4C3FFA91"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NT</w:t>
            </w:r>
          </w:p>
        </w:tc>
      </w:tr>
      <w:tr w:rsidR="00A55FA1" w:rsidRPr="0018540E" w14:paraId="7CB5AE89" w14:textId="77777777" w:rsidTr="00D04A2F">
        <w:trPr>
          <w:trHeight w:val="315"/>
        </w:trPr>
        <w:tc>
          <w:tcPr>
            <w:tcW w:w="3000" w:type="dxa"/>
            <w:shd w:val="clear" w:color="auto" w:fill="auto"/>
            <w:noWrap/>
            <w:vAlign w:val="center"/>
            <w:hideMark/>
          </w:tcPr>
          <w:p w14:paraId="37DA6E9C"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Neophron </w:t>
            </w:r>
            <w:proofErr w:type="spellStart"/>
            <w:r w:rsidRPr="0018540E">
              <w:rPr>
                <w:rFonts w:eastAsia="Times New Roman" w:cs="Arial"/>
                <w:i/>
                <w:iCs/>
                <w:color w:val="000000"/>
                <w:lang w:val="en-US"/>
              </w:rPr>
              <w:t>percnopterus</w:t>
            </w:r>
            <w:proofErr w:type="spellEnd"/>
          </w:p>
        </w:tc>
        <w:tc>
          <w:tcPr>
            <w:tcW w:w="3000" w:type="dxa"/>
            <w:shd w:val="clear" w:color="auto" w:fill="auto"/>
            <w:noWrap/>
            <w:vAlign w:val="center"/>
            <w:hideMark/>
          </w:tcPr>
          <w:p w14:paraId="51D2286B"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Egyptian Vulture</w:t>
            </w:r>
          </w:p>
        </w:tc>
        <w:tc>
          <w:tcPr>
            <w:tcW w:w="2640" w:type="dxa"/>
            <w:shd w:val="clear" w:color="auto" w:fill="auto"/>
            <w:noWrap/>
            <w:vAlign w:val="center"/>
            <w:hideMark/>
          </w:tcPr>
          <w:p w14:paraId="0665713C"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EN</w:t>
            </w:r>
          </w:p>
        </w:tc>
      </w:tr>
      <w:tr w:rsidR="00A55FA1" w:rsidRPr="0018540E" w14:paraId="1C12245C" w14:textId="77777777" w:rsidTr="00D04A2F">
        <w:trPr>
          <w:trHeight w:val="315"/>
        </w:trPr>
        <w:tc>
          <w:tcPr>
            <w:tcW w:w="3000" w:type="dxa"/>
            <w:shd w:val="clear" w:color="auto" w:fill="auto"/>
            <w:noWrap/>
            <w:vAlign w:val="center"/>
            <w:hideMark/>
          </w:tcPr>
          <w:p w14:paraId="60F5B042" w14:textId="77777777" w:rsidR="00A55FA1" w:rsidRPr="0018540E" w:rsidRDefault="00A55FA1" w:rsidP="00BA622A">
            <w:pPr>
              <w:rPr>
                <w:rFonts w:eastAsia="Times New Roman" w:cs="Arial"/>
                <w:i/>
                <w:iCs/>
                <w:color w:val="000000"/>
                <w:lang w:val="en-US"/>
              </w:rPr>
            </w:pPr>
            <w:proofErr w:type="spellStart"/>
            <w:r w:rsidRPr="0018540E">
              <w:rPr>
                <w:rFonts w:eastAsia="Times New Roman" w:cs="Arial"/>
                <w:i/>
                <w:iCs/>
                <w:color w:val="000000"/>
                <w:lang w:val="en-US"/>
              </w:rPr>
              <w:t>Circaetus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beaudouini</w:t>
            </w:r>
            <w:proofErr w:type="spellEnd"/>
          </w:p>
        </w:tc>
        <w:tc>
          <w:tcPr>
            <w:tcW w:w="3000" w:type="dxa"/>
            <w:shd w:val="clear" w:color="auto" w:fill="auto"/>
            <w:noWrap/>
            <w:vAlign w:val="center"/>
            <w:hideMark/>
          </w:tcPr>
          <w:p w14:paraId="4C77C2CC" w14:textId="77777777" w:rsidR="00A55FA1" w:rsidRPr="0018540E" w:rsidRDefault="00A55FA1" w:rsidP="00BA622A">
            <w:pPr>
              <w:rPr>
                <w:rFonts w:eastAsia="Times New Roman" w:cs="Arial"/>
                <w:color w:val="000000"/>
                <w:lang w:val="en-US"/>
              </w:rPr>
            </w:pPr>
            <w:proofErr w:type="spellStart"/>
            <w:r w:rsidRPr="0018540E">
              <w:rPr>
                <w:rFonts w:eastAsia="Times New Roman" w:cs="Arial"/>
                <w:color w:val="000000"/>
                <w:lang w:val="en-US"/>
              </w:rPr>
              <w:t>Beaudouin's</w:t>
            </w:r>
            <w:proofErr w:type="spellEnd"/>
            <w:r w:rsidRPr="0018540E">
              <w:rPr>
                <w:rFonts w:eastAsia="Times New Roman" w:cs="Arial"/>
                <w:color w:val="000000"/>
                <w:lang w:val="en-US"/>
              </w:rPr>
              <w:t xml:space="preserve"> Snake-eagle</w:t>
            </w:r>
          </w:p>
        </w:tc>
        <w:tc>
          <w:tcPr>
            <w:tcW w:w="2640" w:type="dxa"/>
            <w:shd w:val="clear" w:color="auto" w:fill="auto"/>
            <w:noWrap/>
            <w:vAlign w:val="center"/>
            <w:hideMark/>
          </w:tcPr>
          <w:p w14:paraId="2978D863"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VU</w:t>
            </w:r>
          </w:p>
        </w:tc>
      </w:tr>
      <w:tr w:rsidR="00A55FA1" w:rsidRPr="0018540E" w14:paraId="5906DCC6" w14:textId="77777777" w:rsidTr="00D04A2F">
        <w:trPr>
          <w:trHeight w:val="315"/>
        </w:trPr>
        <w:tc>
          <w:tcPr>
            <w:tcW w:w="3000" w:type="dxa"/>
            <w:shd w:val="clear" w:color="auto" w:fill="auto"/>
            <w:noWrap/>
            <w:vAlign w:val="center"/>
            <w:hideMark/>
          </w:tcPr>
          <w:p w14:paraId="7F09A174" w14:textId="77777777" w:rsidR="00A55FA1" w:rsidRPr="0018540E" w:rsidRDefault="00A55FA1" w:rsidP="00BA622A">
            <w:pPr>
              <w:rPr>
                <w:rFonts w:eastAsia="Times New Roman" w:cs="Arial"/>
                <w:i/>
                <w:iCs/>
                <w:color w:val="000000"/>
                <w:lang w:val="en-US"/>
              </w:rPr>
            </w:pPr>
            <w:proofErr w:type="spellStart"/>
            <w:r w:rsidRPr="0018540E">
              <w:rPr>
                <w:rFonts w:eastAsia="Times New Roman" w:cs="Arial"/>
                <w:i/>
                <w:iCs/>
                <w:color w:val="000000"/>
                <w:lang w:val="en-US"/>
              </w:rPr>
              <w:t>Sarcogyps</w:t>
            </w:r>
            <w:proofErr w:type="spellEnd"/>
            <w:r w:rsidRPr="0018540E">
              <w:rPr>
                <w:rFonts w:eastAsia="Times New Roman" w:cs="Arial"/>
                <w:i/>
                <w:iCs/>
                <w:color w:val="000000"/>
                <w:lang w:val="en-US"/>
              </w:rPr>
              <w:t xml:space="preserve"> calvus</w:t>
            </w:r>
          </w:p>
        </w:tc>
        <w:tc>
          <w:tcPr>
            <w:tcW w:w="3000" w:type="dxa"/>
            <w:shd w:val="clear" w:color="auto" w:fill="auto"/>
            <w:noWrap/>
            <w:vAlign w:val="center"/>
            <w:hideMark/>
          </w:tcPr>
          <w:p w14:paraId="2F83DCA6"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Red-headed Vulture</w:t>
            </w:r>
          </w:p>
        </w:tc>
        <w:tc>
          <w:tcPr>
            <w:tcW w:w="2640" w:type="dxa"/>
            <w:shd w:val="clear" w:color="auto" w:fill="auto"/>
            <w:noWrap/>
            <w:vAlign w:val="center"/>
            <w:hideMark/>
          </w:tcPr>
          <w:p w14:paraId="70B4895E"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CR</w:t>
            </w:r>
          </w:p>
        </w:tc>
      </w:tr>
      <w:tr w:rsidR="00A55FA1" w:rsidRPr="0018540E" w14:paraId="1DFCF556" w14:textId="77777777" w:rsidTr="00D04A2F">
        <w:trPr>
          <w:trHeight w:val="315"/>
        </w:trPr>
        <w:tc>
          <w:tcPr>
            <w:tcW w:w="3000" w:type="dxa"/>
            <w:shd w:val="clear" w:color="auto" w:fill="auto"/>
            <w:noWrap/>
            <w:vAlign w:val="center"/>
            <w:hideMark/>
          </w:tcPr>
          <w:p w14:paraId="77507B0F" w14:textId="77777777" w:rsidR="00A55FA1" w:rsidRPr="0018540E" w:rsidRDefault="00A55FA1" w:rsidP="00BA622A">
            <w:pPr>
              <w:rPr>
                <w:rFonts w:eastAsia="Times New Roman" w:cs="Arial"/>
                <w:i/>
                <w:iCs/>
                <w:color w:val="000000"/>
                <w:lang w:val="en-US"/>
              </w:rPr>
            </w:pPr>
            <w:proofErr w:type="spellStart"/>
            <w:r w:rsidRPr="0018540E">
              <w:rPr>
                <w:rFonts w:eastAsia="Times New Roman" w:cs="Arial"/>
                <w:i/>
                <w:iCs/>
                <w:color w:val="000000"/>
                <w:lang w:val="en-US"/>
              </w:rPr>
              <w:t>Trigonoceps</w:t>
            </w:r>
            <w:proofErr w:type="spellEnd"/>
            <w:r w:rsidRPr="0018540E">
              <w:rPr>
                <w:rFonts w:eastAsia="Times New Roman" w:cs="Arial"/>
                <w:i/>
                <w:iCs/>
                <w:color w:val="000000"/>
                <w:lang w:val="en-US"/>
              </w:rPr>
              <w:t xml:space="preserve"> occipitalis</w:t>
            </w:r>
          </w:p>
        </w:tc>
        <w:tc>
          <w:tcPr>
            <w:tcW w:w="3000" w:type="dxa"/>
            <w:shd w:val="clear" w:color="auto" w:fill="auto"/>
            <w:noWrap/>
            <w:vAlign w:val="center"/>
            <w:hideMark/>
          </w:tcPr>
          <w:p w14:paraId="658DD433"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White-headed Vulture</w:t>
            </w:r>
          </w:p>
        </w:tc>
        <w:tc>
          <w:tcPr>
            <w:tcW w:w="2640" w:type="dxa"/>
            <w:shd w:val="clear" w:color="auto" w:fill="auto"/>
            <w:noWrap/>
            <w:vAlign w:val="center"/>
            <w:hideMark/>
          </w:tcPr>
          <w:p w14:paraId="0D129C25"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CR</w:t>
            </w:r>
          </w:p>
        </w:tc>
      </w:tr>
      <w:tr w:rsidR="00A55FA1" w:rsidRPr="0018540E" w14:paraId="528995D8" w14:textId="77777777" w:rsidTr="00D04A2F">
        <w:trPr>
          <w:trHeight w:val="315"/>
        </w:trPr>
        <w:tc>
          <w:tcPr>
            <w:tcW w:w="3000" w:type="dxa"/>
            <w:shd w:val="clear" w:color="auto" w:fill="auto"/>
            <w:noWrap/>
            <w:vAlign w:val="center"/>
            <w:hideMark/>
          </w:tcPr>
          <w:p w14:paraId="0C5C9912" w14:textId="77777777" w:rsidR="00A55FA1" w:rsidRPr="0018540E" w:rsidRDefault="00A55FA1" w:rsidP="00BA622A">
            <w:pPr>
              <w:rPr>
                <w:rFonts w:eastAsia="Times New Roman" w:cs="Arial"/>
                <w:i/>
                <w:iCs/>
                <w:color w:val="000000"/>
                <w:lang w:val="en-US"/>
              </w:rPr>
            </w:pPr>
            <w:proofErr w:type="spellStart"/>
            <w:r w:rsidRPr="0018540E">
              <w:rPr>
                <w:rFonts w:eastAsia="Times New Roman" w:cs="Arial"/>
                <w:i/>
                <w:iCs/>
                <w:color w:val="000000"/>
                <w:lang w:val="en-US"/>
              </w:rPr>
              <w:t>Necrosyrtes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monachus</w:t>
            </w:r>
            <w:proofErr w:type="spellEnd"/>
          </w:p>
        </w:tc>
        <w:tc>
          <w:tcPr>
            <w:tcW w:w="3000" w:type="dxa"/>
            <w:shd w:val="clear" w:color="auto" w:fill="auto"/>
            <w:noWrap/>
            <w:vAlign w:val="center"/>
            <w:hideMark/>
          </w:tcPr>
          <w:p w14:paraId="5768FD30"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Hooded Vulture</w:t>
            </w:r>
          </w:p>
        </w:tc>
        <w:tc>
          <w:tcPr>
            <w:tcW w:w="2640" w:type="dxa"/>
            <w:shd w:val="clear" w:color="auto" w:fill="auto"/>
            <w:noWrap/>
            <w:vAlign w:val="center"/>
            <w:hideMark/>
          </w:tcPr>
          <w:p w14:paraId="71C5F65F"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CR</w:t>
            </w:r>
          </w:p>
        </w:tc>
      </w:tr>
      <w:tr w:rsidR="00A55FA1" w:rsidRPr="0018540E" w14:paraId="120D4787" w14:textId="77777777" w:rsidTr="00D04A2F">
        <w:trPr>
          <w:trHeight w:val="315"/>
        </w:trPr>
        <w:tc>
          <w:tcPr>
            <w:tcW w:w="3000" w:type="dxa"/>
            <w:shd w:val="clear" w:color="auto" w:fill="auto"/>
            <w:noWrap/>
            <w:vAlign w:val="center"/>
            <w:hideMark/>
          </w:tcPr>
          <w:p w14:paraId="034658B6"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Gyps </w:t>
            </w:r>
            <w:proofErr w:type="spellStart"/>
            <w:r w:rsidRPr="0018540E">
              <w:rPr>
                <w:rFonts w:eastAsia="Times New Roman" w:cs="Arial"/>
                <w:i/>
                <w:iCs/>
                <w:color w:val="000000"/>
                <w:lang w:val="en-US"/>
              </w:rPr>
              <w:t>himalayensis</w:t>
            </w:r>
            <w:proofErr w:type="spellEnd"/>
          </w:p>
        </w:tc>
        <w:tc>
          <w:tcPr>
            <w:tcW w:w="3000" w:type="dxa"/>
            <w:shd w:val="clear" w:color="auto" w:fill="auto"/>
            <w:noWrap/>
            <w:vAlign w:val="center"/>
            <w:hideMark/>
          </w:tcPr>
          <w:p w14:paraId="3CC5FE68"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Himalayan Griffon</w:t>
            </w:r>
          </w:p>
        </w:tc>
        <w:tc>
          <w:tcPr>
            <w:tcW w:w="2640" w:type="dxa"/>
            <w:shd w:val="clear" w:color="auto" w:fill="auto"/>
            <w:noWrap/>
            <w:vAlign w:val="center"/>
            <w:hideMark/>
          </w:tcPr>
          <w:p w14:paraId="12BDAFC8"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NT</w:t>
            </w:r>
          </w:p>
        </w:tc>
      </w:tr>
      <w:tr w:rsidR="00A55FA1" w:rsidRPr="0018540E" w14:paraId="3D29C0C9" w14:textId="77777777" w:rsidTr="00D04A2F">
        <w:trPr>
          <w:trHeight w:val="315"/>
        </w:trPr>
        <w:tc>
          <w:tcPr>
            <w:tcW w:w="3000" w:type="dxa"/>
            <w:shd w:val="clear" w:color="auto" w:fill="auto"/>
            <w:noWrap/>
            <w:vAlign w:val="center"/>
            <w:hideMark/>
          </w:tcPr>
          <w:p w14:paraId="227DBE8B"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Gyps bengalensis</w:t>
            </w:r>
          </w:p>
        </w:tc>
        <w:tc>
          <w:tcPr>
            <w:tcW w:w="3000" w:type="dxa"/>
            <w:shd w:val="clear" w:color="auto" w:fill="auto"/>
            <w:noWrap/>
            <w:vAlign w:val="center"/>
            <w:hideMark/>
          </w:tcPr>
          <w:p w14:paraId="4D038C53"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White-</w:t>
            </w:r>
            <w:proofErr w:type="spellStart"/>
            <w:r w:rsidRPr="0018540E">
              <w:rPr>
                <w:rFonts w:eastAsia="Times New Roman" w:cs="Arial"/>
                <w:color w:val="000000"/>
                <w:lang w:val="en-US"/>
              </w:rPr>
              <w:t>rumped</w:t>
            </w:r>
            <w:proofErr w:type="spellEnd"/>
            <w:r w:rsidRPr="0018540E">
              <w:rPr>
                <w:rFonts w:eastAsia="Times New Roman" w:cs="Arial"/>
                <w:color w:val="000000"/>
                <w:lang w:val="en-US"/>
              </w:rPr>
              <w:t xml:space="preserve"> Vulture</w:t>
            </w:r>
          </w:p>
        </w:tc>
        <w:tc>
          <w:tcPr>
            <w:tcW w:w="2640" w:type="dxa"/>
            <w:shd w:val="clear" w:color="auto" w:fill="auto"/>
            <w:noWrap/>
            <w:vAlign w:val="center"/>
            <w:hideMark/>
          </w:tcPr>
          <w:p w14:paraId="1C2B1DFA"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CR</w:t>
            </w:r>
          </w:p>
        </w:tc>
      </w:tr>
      <w:tr w:rsidR="00A55FA1" w:rsidRPr="0018540E" w14:paraId="2F1AB22A" w14:textId="77777777" w:rsidTr="00D04A2F">
        <w:trPr>
          <w:trHeight w:val="315"/>
        </w:trPr>
        <w:tc>
          <w:tcPr>
            <w:tcW w:w="3000" w:type="dxa"/>
            <w:shd w:val="clear" w:color="auto" w:fill="auto"/>
            <w:noWrap/>
            <w:vAlign w:val="center"/>
            <w:hideMark/>
          </w:tcPr>
          <w:p w14:paraId="05D5A502"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Gyps africanus</w:t>
            </w:r>
          </w:p>
        </w:tc>
        <w:tc>
          <w:tcPr>
            <w:tcW w:w="3000" w:type="dxa"/>
            <w:shd w:val="clear" w:color="auto" w:fill="auto"/>
            <w:noWrap/>
            <w:vAlign w:val="center"/>
            <w:hideMark/>
          </w:tcPr>
          <w:p w14:paraId="7027E3DD"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White-backed Vulture</w:t>
            </w:r>
          </w:p>
        </w:tc>
        <w:tc>
          <w:tcPr>
            <w:tcW w:w="2640" w:type="dxa"/>
            <w:shd w:val="clear" w:color="auto" w:fill="auto"/>
            <w:noWrap/>
            <w:vAlign w:val="center"/>
            <w:hideMark/>
          </w:tcPr>
          <w:p w14:paraId="455D8095"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CR</w:t>
            </w:r>
          </w:p>
        </w:tc>
      </w:tr>
      <w:tr w:rsidR="00A55FA1" w:rsidRPr="0018540E" w14:paraId="3F4A3AD5" w14:textId="77777777" w:rsidTr="00D04A2F">
        <w:trPr>
          <w:trHeight w:val="315"/>
        </w:trPr>
        <w:tc>
          <w:tcPr>
            <w:tcW w:w="3000" w:type="dxa"/>
            <w:shd w:val="clear" w:color="auto" w:fill="auto"/>
            <w:noWrap/>
            <w:vAlign w:val="center"/>
            <w:hideMark/>
          </w:tcPr>
          <w:p w14:paraId="2E31CD86"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Gyps indicus</w:t>
            </w:r>
          </w:p>
        </w:tc>
        <w:tc>
          <w:tcPr>
            <w:tcW w:w="3000" w:type="dxa"/>
            <w:shd w:val="clear" w:color="auto" w:fill="auto"/>
            <w:noWrap/>
            <w:vAlign w:val="center"/>
            <w:hideMark/>
          </w:tcPr>
          <w:p w14:paraId="47A66678"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Indian Vulture</w:t>
            </w:r>
          </w:p>
        </w:tc>
        <w:tc>
          <w:tcPr>
            <w:tcW w:w="2640" w:type="dxa"/>
            <w:shd w:val="clear" w:color="auto" w:fill="auto"/>
            <w:noWrap/>
            <w:vAlign w:val="center"/>
            <w:hideMark/>
          </w:tcPr>
          <w:p w14:paraId="55B5ECCC"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CR</w:t>
            </w:r>
          </w:p>
        </w:tc>
      </w:tr>
      <w:tr w:rsidR="00A55FA1" w:rsidRPr="0018540E" w14:paraId="6825B212" w14:textId="77777777" w:rsidTr="00D04A2F">
        <w:trPr>
          <w:trHeight w:val="315"/>
        </w:trPr>
        <w:tc>
          <w:tcPr>
            <w:tcW w:w="3000" w:type="dxa"/>
            <w:shd w:val="clear" w:color="auto" w:fill="auto"/>
            <w:noWrap/>
            <w:vAlign w:val="center"/>
            <w:hideMark/>
          </w:tcPr>
          <w:p w14:paraId="1DBFC65D"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Gyps </w:t>
            </w:r>
            <w:proofErr w:type="spellStart"/>
            <w:r w:rsidRPr="0018540E">
              <w:rPr>
                <w:rFonts w:eastAsia="Times New Roman" w:cs="Arial"/>
                <w:i/>
                <w:iCs/>
                <w:color w:val="000000"/>
                <w:lang w:val="en-US"/>
              </w:rPr>
              <w:t>tenuirostris</w:t>
            </w:r>
            <w:proofErr w:type="spellEnd"/>
          </w:p>
        </w:tc>
        <w:tc>
          <w:tcPr>
            <w:tcW w:w="3000" w:type="dxa"/>
            <w:shd w:val="clear" w:color="auto" w:fill="auto"/>
            <w:noWrap/>
            <w:vAlign w:val="center"/>
            <w:hideMark/>
          </w:tcPr>
          <w:p w14:paraId="61298E1D"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Slender-billed Vulture</w:t>
            </w:r>
          </w:p>
        </w:tc>
        <w:tc>
          <w:tcPr>
            <w:tcW w:w="2640" w:type="dxa"/>
            <w:shd w:val="clear" w:color="auto" w:fill="auto"/>
            <w:noWrap/>
            <w:vAlign w:val="center"/>
            <w:hideMark/>
          </w:tcPr>
          <w:p w14:paraId="123DCE72"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CR</w:t>
            </w:r>
          </w:p>
        </w:tc>
      </w:tr>
      <w:tr w:rsidR="00A55FA1" w:rsidRPr="0018540E" w14:paraId="1950214E" w14:textId="77777777" w:rsidTr="00D04A2F">
        <w:trPr>
          <w:trHeight w:val="315"/>
        </w:trPr>
        <w:tc>
          <w:tcPr>
            <w:tcW w:w="3000" w:type="dxa"/>
            <w:shd w:val="clear" w:color="auto" w:fill="auto"/>
            <w:noWrap/>
            <w:vAlign w:val="center"/>
            <w:hideMark/>
          </w:tcPr>
          <w:p w14:paraId="092D4165"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Gyps </w:t>
            </w:r>
            <w:proofErr w:type="spellStart"/>
            <w:r w:rsidRPr="0018540E">
              <w:rPr>
                <w:rFonts w:eastAsia="Times New Roman" w:cs="Arial"/>
                <w:i/>
                <w:iCs/>
                <w:color w:val="000000"/>
                <w:lang w:val="en-US"/>
              </w:rPr>
              <w:t>coprotheres</w:t>
            </w:r>
            <w:proofErr w:type="spellEnd"/>
          </w:p>
        </w:tc>
        <w:tc>
          <w:tcPr>
            <w:tcW w:w="3000" w:type="dxa"/>
            <w:shd w:val="clear" w:color="auto" w:fill="auto"/>
            <w:noWrap/>
            <w:vAlign w:val="center"/>
            <w:hideMark/>
          </w:tcPr>
          <w:p w14:paraId="283285E7"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Cape Vulture</w:t>
            </w:r>
          </w:p>
        </w:tc>
        <w:tc>
          <w:tcPr>
            <w:tcW w:w="2640" w:type="dxa"/>
            <w:shd w:val="clear" w:color="auto" w:fill="auto"/>
            <w:noWrap/>
            <w:vAlign w:val="center"/>
            <w:hideMark/>
          </w:tcPr>
          <w:p w14:paraId="3547A9F6" w14:textId="3F7D6F16" w:rsidR="00A55FA1" w:rsidRPr="0018540E" w:rsidRDefault="00A55FA1" w:rsidP="00BA622A">
            <w:pPr>
              <w:jc w:val="center"/>
              <w:rPr>
                <w:rFonts w:eastAsia="Times New Roman" w:cs="Arial"/>
                <w:strike/>
                <w:color w:val="000000"/>
                <w:lang w:val="en-US"/>
              </w:rPr>
            </w:pPr>
            <w:r w:rsidRPr="0018540E">
              <w:rPr>
                <w:rFonts w:eastAsia="Times New Roman" w:cs="Arial"/>
                <w:strike/>
                <w:color w:val="000000"/>
                <w:lang w:val="en-US"/>
              </w:rPr>
              <w:t>EN</w:t>
            </w:r>
            <w:r w:rsidR="00C1292A" w:rsidRPr="0018540E">
              <w:rPr>
                <w:rFonts w:eastAsia="Times New Roman" w:cs="Arial"/>
                <w:color w:val="000000"/>
                <w:u w:val="single"/>
                <w:lang w:val="en-US"/>
              </w:rPr>
              <w:t>VU</w:t>
            </w:r>
          </w:p>
        </w:tc>
      </w:tr>
      <w:tr w:rsidR="00A55FA1" w:rsidRPr="0018540E" w14:paraId="61EDDE0F" w14:textId="77777777" w:rsidTr="00D04A2F">
        <w:trPr>
          <w:trHeight w:val="315"/>
        </w:trPr>
        <w:tc>
          <w:tcPr>
            <w:tcW w:w="3000" w:type="dxa"/>
            <w:shd w:val="clear" w:color="auto" w:fill="auto"/>
            <w:noWrap/>
            <w:vAlign w:val="center"/>
            <w:hideMark/>
          </w:tcPr>
          <w:p w14:paraId="321A6622"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Gyps </w:t>
            </w:r>
            <w:proofErr w:type="spellStart"/>
            <w:r w:rsidRPr="0018540E">
              <w:rPr>
                <w:rFonts w:eastAsia="Times New Roman" w:cs="Arial"/>
                <w:i/>
                <w:iCs/>
                <w:color w:val="000000"/>
                <w:lang w:val="en-US"/>
              </w:rPr>
              <w:t>rueppelli</w:t>
            </w:r>
            <w:proofErr w:type="spellEnd"/>
          </w:p>
        </w:tc>
        <w:tc>
          <w:tcPr>
            <w:tcW w:w="3000" w:type="dxa"/>
            <w:shd w:val="clear" w:color="auto" w:fill="auto"/>
            <w:noWrap/>
            <w:vAlign w:val="center"/>
            <w:hideMark/>
          </w:tcPr>
          <w:p w14:paraId="39CCF40E" w14:textId="77777777" w:rsidR="00A55FA1" w:rsidRPr="0018540E" w:rsidRDefault="00A55FA1" w:rsidP="00BA622A">
            <w:pPr>
              <w:rPr>
                <w:rFonts w:eastAsia="Times New Roman" w:cs="Arial"/>
                <w:color w:val="000000"/>
                <w:lang w:val="en-US"/>
              </w:rPr>
            </w:pPr>
            <w:proofErr w:type="spellStart"/>
            <w:r w:rsidRPr="0018540E">
              <w:rPr>
                <w:rFonts w:eastAsia="Times New Roman" w:cs="Arial"/>
                <w:color w:val="000000"/>
                <w:lang w:val="en-US"/>
              </w:rPr>
              <w:t>Rüppell's</w:t>
            </w:r>
            <w:proofErr w:type="spellEnd"/>
            <w:r w:rsidRPr="0018540E">
              <w:rPr>
                <w:rFonts w:eastAsia="Times New Roman" w:cs="Arial"/>
                <w:color w:val="000000"/>
                <w:lang w:val="en-US"/>
              </w:rPr>
              <w:t xml:space="preserve"> Vulture</w:t>
            </w:r>
          </w:p>
        </w:tc>
        <w:tc>
          <w:tcPr>
            <w:tcW w:w="2640" w:type="dxa"/>
            <w:shd w:val="clear" w:color="auto" w:fill="auto"/>
            <w:noWrap/>
            <w:vAlign w:val="center"/>
            <w:hideMark/>
          </w:tcPr>
          <w:p w14:paraId="06BB7E6D"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CR</w:t>
            </w:r>
          </w:p>
        </w:tc>
      </w:tr>
      <w:tr w:rsidR="00A55FA1" w:rsidRPr="0018540E" w14:paraId="235623E2" w14:textId="77777777" w:rsidTr="00D04A2F">
        <w:trPr>
          <w:trHeight w:val="315"/>
        </w:trPr>
        <w:tc>
          <w:tcPr>
            <w:tcW w:w="3000" w:type="dxa"/>
            <w:shd w:val="clear" w:color="auto" w:fill="auto"/>
            <w:noWrap/>
            <w:vAlign w:val="center"/>
            <w:hideMark/>
          </w:tcPr>
          <w:p w14:paraId="7D6CC3B5" w14:textId="77777777" w:rsidR="00A55FA1" w:rsidRPr="0018540E" w:rsidRDefault="00A55FA1" w:rsidP="00BA622A">
            <w:pPr>
              <w:rPr>
                <w:rFonts w:eastAsia="Times New Roman" w:cs="Arial"/>
                <w:i/>
                <w:iCs/>
                <w:color w:val="000000"/>
                <w:lang w:val="en-US"/>
              </w:rPr>
            </w:pPr>
            <w:proofErr w:type="spellStart"/>
            <w:r w:rsidRPr="0018540E">
              <w:rPr>
                <w:rFonts w:eastAsia="Times New Roman" w:cs="Arial"/>
                <w:i/>
                <w:iCs/>
                <w:color w:val="000000"/>
                <w:lang w:val="en-US"/>
              </w:rPr>
              <w:t>Aegypius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monachus</w:t>
            </w:r>
            <w:proofErr w:type="spellEnd"/>
          </w:p>
        </w:tc>
        <w:tc>
          <w:tcPr>
            <w:tcW w:w="3000" w:type="dxa"/>
            <w:shd w:val="clear" w:color="auto" w:fill="auto"/>
            <w:noWrap/>
            <w:vAlign w:val="center"/>
            <w:hideMark/>
          </w:tcPr>
          <w:p w14:paraId="509CE3EC"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Cinereous Vulture</w:t>
            </w:r>
          </w:p>
        </w:tc>
        <w:tc>
          <w:tcPr>
            <w:tcW w:w="2640" w:type="dxa"/>
            <w:shd w:val="clear" w:color="auto" w:fill="auto"/>
            <w:noWrap/>
            <w:vAlign w:val="center"/>
            <w:hideMark/>
          </w:tcPr>
          <w:p w14:paraId="2DE0C79A"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NT</w:t>
            </w:r>
          </w:p>
        </w:tc>
      </w:tr>
      <w:tr w:rsidR="00A55FA1" w:rsidRPr="0018540E" w14:paraId="46E6D1D8" w14:textId="77777777" w:rsidTr="00D04A2F">
        <w:trPr>
          <w:trHeight w:val="315"/>
        </w:trPr>
        <w:tc>
          <w:tcPr>
            <w:tcW w:w="3000" w:type="dxa"/>
            <w:shd w:val="clear" w:color="auto" w:fill="auto"/>
            <w:noWrap/>
            <w:vAlign w:val="center"/>
            <w:hideMark/>
          </w:tcPr>
          <w:p w14:paraId="3AAB4CC6" w14:textId="77777777" w:rsidR="00A55FA1" w:rsidRPr="0018540E" w:rsidRDefault="00A55FA1" w:rsidP="00BA622A">
            <w:pPr>
              <w:rPr>
                <w:rFonts w:eastAsia="Times New Roman" w:cs="Arial"/>
                <w:i/>
                <w:iCs/>
                <w:color w:val="000000"/>
                <w:lang w:val="en-US"/>
              </w:rPr>
            </w:pPr>
            <w:proofErr w:type="spellStart"/>
            <w:r w:rsidRPr="0018540E">
              <w:rPr>
                <w:rFonts w:eastAsia="Times New Roman" w:cs="Arial"/>
                <w:i/>
                <w:iCs/>
                <w:color w:val="000000"/>
                <w:lang w:val="en-US"/>
              </w:rPr>
              <w:t>Torgos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tracheliotos</w:t>
            </w:r>
            <w:proofErr w:type="spellEnd"/>
          </w:p>
        </w:tc>
        <w:tc>
          <w:tcPr>
            <w:tcW w:w="3000" w:type="dxa"/>
            <w:shd w:val="clear" w:color="auto" w:fill="auto"/>
            <w:noWrap/>
            <w:vAlign w:val="center"/>
            <w:hideMark/>
          </w:tcPr>
          <w:p w14:paraId="58AD2032"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Lappet-faced Vulture</w:t>
            </w:r>
          </w:p>
        </w:tc>
        <w:tc>
          <w:tcPr>
            <w:tcW w:w="2640" w:type="dxa"/>
            <w:shd w:val="clear" w:color="auto" w:fill="auto"/>
            <w:noWrap/>
            <w:vAlign w:val="center"/>
            <w:hideMark/>
          </w:tcPr>
          <w:p w14:paraId="04B8F6F5"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EN</w:t>
            </w:r>
          </w:p>
        </w:tc>
      </w:tr>
      <w:tr w:rsidR="00E1733B" w:rsidRPr="0018540E" w14:paraId="78E3577C" w14:textId="77777777" w:rsidTr="00D04A2F">
        <w:trPr>
          <w:trHeight w:val="315"/>
        </w:trPr>
        <w:tc>
          <w:tcPr>
            <w:tcW w:w="3000" w:type="dxa"/>
            <w:shd w:val="clear" w:color="auto" w:fill="auto"/>
            <w:noWrap/>
            <w:vAlign w:val="center"/>
          </w:tcPr>
          <w:p w14:paraId="4640B9F0" w14:textId="5E90B757" w:rsidR="00E1733B" w:rsidRPr="0018540E" w:rsidRDefault="00E1733B" w:rsidP="00BA622A">
            <w:pPr>
              <w:rPr>
                <w:rFonts w:eastAsia="Times New Roman" w:cs="Arial"/>
                <w:i/>
                <w:iCs/>
                <w:color w:val="000000"/>
                <w:u w:val="single"/>
                <w:lang w:val="en-US"/>
              </w:rPr>
            </w:pPr>
            <w:proofErr w:type="spellStart"/>
            <w:r w:rsidRPr="0018540E">
              <w:rPr>
                <w:rFonts w:eastAsia="Times New Roman" w:cs="Arial"/>
                <w:i/>
                <w:iCs/>
                <w:color w:val="000000"/>
                <w:u w:val="single"/>
                <w:lang w:val="en-US"/>
              </w:rPr>
              <w:t>Nisaetus</w:t>
            </w:r>
            <w:proofErr w:type="spellEnd"/>
            <w:r w:rsidRPr="0018540E">
              <w:rPr>
                <w:rFonts w:eastAsia="Times New Roman" w:cs="Arial"/>
                <w:i/>
                <w:iCs/>
                <w:color w:val="000000"/>
                <w:u w:val="single"/>
                <w:lang w:val="en-US"/>
              </w:rPr>
              <w:t xml:space="preserve"> </w:t>
            </w:r>
            <w:proofErr w:type="spellStart"/>
            <w:r w:rsidRPr="0018540E">
              <w:rPr>
                <w:rFonts w:eastAsia="Times New Roman" w:cs="Arial"/>
                <w:i/>
                <w:iCs/>
                <w:color w:val="000000"/>
                <w:u w:val="single"/>
                <w:lang w:val="en-US"/>
              </w:rPr>
              <w:t>nipalensis</w:t>
            </w:r>
            <w:proofErr w:type="spellEnd"/>
          </w:p>
        </w:tc>
        <w:tc>
          <w:tcPr>
            <w:tcW w:w="3000" w:type="dxa"/>
            <w:shd w:val="clear" w:color="auto" w:fill="auto"/>
            <w:noWrap/>
            <w:vAlign w:val="center"/>
          </w:tcPr>
          <w:p w14:paraId="3C29F83E" w14:textId="70D67E96" w:rsidR="00E1733B" w:rsidRPr="0018540E" w:rsidRDefault="00E1733B" w:rsidP="00BA622A">
            <w:pPr>
              <w:rPr>
                <w:rFonts w:eastAsia="Times New Roman" w:cs="Arial"/>
                <w:color w:val="000000"/>
                <w:u w:val="single"/>
                <w:lang w:val="en-US"/>
              </w:rPr>
            </w:pPr>
            <w:r w:rsidRPr="0018540E">
              <w:rPr>
                <w:rFonts w:eastAsia="Times New Roman" w:cs="Arial"/>
                <w:color w:val="000000"/>
                <w:u w:val="single"/>
                <w:lang w:val="en-US"/>
              </w:rPr>
              <w:t>Mountain Hawk-eagle</w:t>
            </w:r>
          </w:p>
        </w:tc>
        <w:tc>
          <w:tcPr>
            <w:tcW w:w="2640" w:type="dxa"/>
            <w:shd w:val="clear" w:color="auto" w:fill="auto"/>
            <w:noWrap/>
            <w:vAlign w:val="center"/>
          </w:tcPr>
          <w:p w14:paraId="31252403" w14:textId="3AB8E417" w:rsidR="00E1733B" w:rsidRPr="0018540E" w:rsidRDefault="00E1733B" w:rsidP="00BA622A">
            <w:pPr>
              <w:jc w:val="center"/>
              <w:rPr>
                <w:rFonts w:eastAsia="Times New Roman" w:cs="Arial"/>
                <w:color w:val="000000"/>
                <w:u w:val="single"/>
                <w:lang w:val="en-US"/>
              </w:rPr>
            </w:pPr>
            <w:r w:rsidRPr="0018540E">
              <w:rPr>
                <w:rFonts w:eastAsia="Times New Roman" w:cs="Arial"/>
                <w:color w:val="000000"/>
                <w:u w:val="single"/>
                <w:lang w:val="en-US"/>
              </w:rPr>
              <w:t>NT</w:t>
            </w:r>
          </w:p>
        </w:tc>
      </w:tr>
      <w:tr w:rsidR="00A55FA1" w:rsidRPr="0018540E" w14:paraId="6ED0A13D" w14:textId="77777777" w:rsidTr="00D04A2F">
        <w:trPr>
          <w:trHeight w:val="315"/>
        </w:trPr>
        <w:tc>
          <w:tcPr>
            <w:tcW w:w="3000" w:type="dxa"/>
            <w:shd w:val="clear" w:color="auto" w:fill="auto"/>
            <w:noWrap/>
            <w:vAlign w:val="center"/>
            <w:hideMark/>
          </w:tcPr>
          <w:p w14:paraId="200D3831" w14:textId="77777777" w:rsidR="00A55FA1" w:rsidRPr="0018540E" w:rsidRDefault="00A55FA1" w:rsidP="00BA622A">
            <w:pPr>
              <w:rPr>
                <w:rFonts w:eastAsia="Times New Roman" w:cs="Arial"/>
                <w:i/>
                <w:iCs/>
                <w:color w:val="000000"/>
                <w:lang w:val="en-US"/>
              </w:rPr>
            </w:pPr>
            <w:proofErr w:type="spellStart"/>
            <w:r w:rsidRPr="0018540E">
              <w:rPr>
                <w:rFonts w:eastAsia="Times New Roman" w:cs="Arial"/>
                <w:i/>
                <w:iCs/>
                <w:color w:val="000000"/>
                <w:lang w:val="en-US"/>
              </w:rPr>
              <w:t>Clanga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clanga</w:t>
            </w:r>
            <w:proofErr w:type="spellEnd"/>
          </w:p>
        </w:tc>
        <w:tc>
          <w:tcPr>
            <w:tcW w:w="3000" w:type="dxa"/>
            <w:shd w:val="clear" w:color="auto" w:fill="auto"/>
            <w:noWrap/>
            <w:vAlign w:val="center"/>
            <w:hideMark/>
          </w:tcPr>
          <w:p w14:paraId="363178C8"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Greater Spotted Eagle</w:t>
            </w:r>
          </w:p>
        </w:tc>
        <w:tc>
          <w:tcPr>
            <w:tcW w:w="2640" w:type="dxa"/>
            <w:shd w:val="clear" w:color="auto" w:fill="auto"/>
            <w:noWrap/>
            <w:vAlign w:val="center"/>
            <w:hideMark/>
          </w:tcPr>
          <w:p w14:paraId="22F3675A"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VU</w:t>
            </w:r>
          </w:p>
        </w:tc>
      </w:tr>
      <w:tr w:rsidR="008E066A" w:rsidRPr="0018540E" w14:paraId="4298DD2F" w14:textId="77777777" w:rsidTr="00D04A2F">
        <w:trPr>
          <w:trHeight w:val="315"/>
        </w:trPr>
        <w:tc>
          <w:tcPr>
            <w:tcW w:w="3000" w:type="dxa"/>
            <w:shd w:val="clear" w:color="auto" w:fill="auto"/>
            <w:noWrap/>
            <w:vAlign w:val="center"/>
          </w:tcPr>
          <w:p w14:paraId="3876726F" w14:textId="4D5A6D32" w:rsidR="008E066A" w:rsidRPr="0018540E" w:rsidRDefault="008E066A" w:rsidP="00BA622A">
            <w:pPr>
              <w:rPr>
                <w:rFonts w:eastAsia="Times New Roman" w:cs="Arial"/>
                <w:i/>
                <w:iCs/>
                <w:color w:val="000000"/>
                <w:u w:val="single"/>
                <w:lang w:val="en-US"/>
              </w:rPr>
            </w:pPr>
            <w:r w:rsidRPr="0018540E">
              <w:rPr>
                <w:rFonts w:eastAsia="Times New Roman" w:cs="Arial"/>
                <w:i/>
                <w:iCs/>
                <w:color w:val="000000"/>
                <w:u w:val="single"/>
                <w:lang w:val="en-US"/>
              </w:rPr>
              <w:t xml:space="preserve">Aquila </w:t>
            </w:r>
            <w:proofErr w:type="spellStart"/>
            <w:r w:rsidRPr="0018540E">
              <w:rPr>
                <w:rFonts w:eastAsia="Times New Roman" w:cs="Arial"/>
                <w:i/>
                <w:iCs/>
                <w:color w:val="000000"/>
                <w:u w:val="single"/>
                <w:lang w:val="en-US"/>
              </w:rPr>
              <w:t>rapax</w:t>
            </w:r>
            <w:proofErr w:type="spellEnd"/>
          </w:p>
        </w:tc>
        <w:tc>
          <w:tcPr>
            <w:tcW w:w="3000" w:type="dxa"/>
            <w:shd w:val="clear" w:color="auto" w:fill="auto"/>
            <w:noWrap/>
            <w:vAlign w:val="center"/>
          </w:tcPr>
          <w:p w14:paraId="3310D36F" w14:textId="211BF8A6" w:rsidR="008E066A" w:rsidRPr="0018540E" w:rsidRDefault="008E066A" w:rsidP="00BA622A">
            <w:pPr>
              <w:rPr>
                <w:rFonts w:eastAsia="Times New Roman" w:cs="Arial"/>
                <w:color w:val="000000"/>
                <w:u w:val="single"/>
                <w:lang w:val="en-US"/>
              </w:rPr>
            </w:pPr>
            <w:r w:rsidRPr="0018540E">
              <w:rPr>
                <w:rFonts w:eastAsia="Times New Roman" w:cs="Arial"/>
                <w:color w:val="000000"/>
                <w:u w:val="single"/>
                <w:lang w:val="en-US"/>
              </w:rPr>
              <w:t>Tawny Eagle</w:t>
            </w:r>
          </w:p>
        </w:tc>
        <w:tc>
          <w:tcPr>
            <w:tcW w:w="2640" w:type="dxa"/>
            <w:shd w:val="clear" w:color="auto" w:fill="auto"/>
            <w:noWrap/>
            <w:vAlign w:val="center"/>
          </w:tcPr>
          <w:p w14:paraId="278C0B43" w14:textId="212471EF" w:rsidR="008E066A" w:rsidRPr="0018540E" w:rsidRDefault="008E066A" w:rsidP="00BA622A">
            <w:pPr>
              <w:jc w:val="center"/>
              <w:rPr>
                <w:rFonts w:eastAsia="Times New Roman" w:cs="Arial"/>
                <w:color w:val="000000"/>
                <w:u w:val="single"/>
                <w:lang w:val="en-US"/>
              </w:rPr>
            </w:pPr>
            <w:r w:rsidRPr="0018540E">
              <w:rPr>
                <w:rFonts w:eastAsia="Times New Roman" w:cs="Arial"/>
                <w:color w:val="000000"/>
                <w:u w:val="single"/>
                <w:lang w:val="en-US"/>
              </w:rPr>
              <w:t>VU</w:t>
            </w:r>
          </w:p>
        </w:tc>
      </w:tr>
      <w:tr w:rsidR="00A55FA1" w:rsidRPr="0018540E" w14:paraId="29BC4067" w14:textId="77777777" w:rsidTr="00D04A2F">
        <w:trPr>
          <w:trHeight w:val="315"/>
        </w:trPr>
        <w:tc>
          <w:tcPr>
            <w:tcW w:w="3000" w:type="dxa"/>
            <w:shd w:val="clear" w:color="auto" w:fill="auto"/>
            <w:noWrap/>
            <w:vAlign w:val="center"/>
            <w:hideMark/>
          </w:tcPr>
          <w:p w14:paraId="54C68E2E"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Aquila </w:t>
            </w:r>
            <w:proofErr w:type="spellStart"/>
            <w:r w:rsidRPr="0018540E">
              <w:rPr>
                <w:rFonts w:eastAsia="Times New Roman" w:cs="Arial"/>
                <w:i/>
                <w:iCs/>
                <w:color w:val="000000"/>
                <w:lang w:val="en-US"/>
              </w:rPr>
              <w:t>nipalensis</w:t>
            </w:r>
            <w:proofErr w:type="spellEnd"/>
          </w:p>
        </w:tc>
        <w:tc>
          <w:tcPr>
            <w:tcW w:w="3000" w:type="dxa"/>
            <w:shd w:val="clear" w:color="auto" w:fill="auto"/>
            <w:noWrap/>
            <w:vAlign w:val="center"/>
            <w:hideMark/>
          </w:tcPr>
          <w:p w14:paraId="60495FA3"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Steppe Eagle</w:t>
            </w:r>
          </w:p>
        </w:tc>
        <w:tc>
          <w:tcPr>
            <w:tcW w:w="2640" w:type="dxa"/>
            <w:shd w:val="clear" w:color="auto" w:fill="auto"/>
            <w:noWrap/>
            <w:vAlign w:val="center"/>
            <w:hideMark/>
          </w:tcPr>
          <w:p w14:paraId="79E6E3C0"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EN</w:t>
            </w:r>
          </w:p>
        </w:tc>
      </w:tr>
      <w:tr w:rsidR="00A55FA1" w:rsidRPr="0018540E" w14:paraId="1C3B4114" w14:textId="77777777" w:rsidTr="00D04A2F">
        <w:trPr>
          <w:trHeight w:val="315"/>
        </w:trPr>
        <w:tc>
          <w:tcPr>
            <w:tcW w:w="3000" w:type="dxa"/>
            <w:shd w:val="clear" w:color="auto" w:fill="auto"/>
            <w:noWrap/>
            <w:vAlign w:val="center"/>
            <w:hideMark/>
          </w:tcPr>
          <w:p w14:paraId="35FF6870"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Aquila </w:t>
            </w:r>
            <w:proofErr w:type="spellStart"/>
            <w:r w:rsidRPr="0018540E">
              <w:rPr>
                <w:rFonts w:eastAsia="Times New Roman" w:cs="Arial"/>
                <w:i/>
                <w:iCs/>
                <w:color w:val="000000"/>
                <w:lang w:val="en-US"/>
              </w:rPr>
              <w:t>adalberti</w:t>
            </w:r>
            <w:proofErr w:type="spellEnd"/>
          </w:p>
        </w:tc>
        <w:tc>
          <w:tcPr>
            <w:tcW w:w="3000" w:type="dxa"/>
            <w:shd w:val="clear" w:color="auto" w:fill="auto"/>
            <w:noWrap/>
            <w:vAlign w:val="center"/>
            <w:hideMark/>
          </w:tcPr>
          <w:p w14:paraId="2256734C"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Spanish Imperial Eagle</w:t>
            </w:r>
          </w:p>
        </w:tc>
        <w:tc>
          <w:tcPr>
            <w:tcW w:w="2640" w:type="dxa"/>
            <w:shd w:val="clear" w:color="auto" w:fill="auto"/>
            <w:noWrap/>
            <w:vAlign w:val="center"/>
            <w:hideMark/>
          </w:tcPr>
          <w:p w14:paraId="6991DF95"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VU</w:t>
            </w:r>
          </w:p>
        </w:tc>
      </w:tr>
      <w:tr w:rsidR="00A55FA1" w:rsidRPr="0018540E" w14:paraId="696FF180" w14:textId="77777777" w:rsidTr="00D04A2F">
        <w:trPr>
          <w:trHeight w:val="315"/>
        </w:trPr>
        <w:tc>
          <w:tcPr>
            <w:tcW w:w="3000" w:type="dxa"/>
            <w:shd w:val="clear" w:color="auto" w:fill="auto"/>
            <w:noWrap/>
            <w:vAlign w:val="center"/>
            <w:hideMark/>
          </w:tcPr>
          <w:p w14:paraId="283C6FF6"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Aquila </w:t>
            </w:r>
            <w:proofErr w:type="spellStart"/>
            <w:r w:rsidRPr="0018540E">
              <w:rPr>
                <w:rFonts w:eastAsia="Times New Roman" w:cs="Arial"/>
                <w:i/>
                <w:iCs/>
                <w:color w:val="000000"/>
                <w:lang w:val="en-US"/>
              </w:rPr>
              <w:t>heliaca</w:t>
            </w:r>
            <w:proofErr w:type="spellEnd"/>
          </w:p>
        </w:tc>
        <w:tc>
          <w:tcPr>
            <w:tcW w:w="3000" w:type="dxa"/>
            <w:shd w:val="clear" w:color="auto" w:fill="auto"/>
            <w:noWrap/>
            <w:vAlign w:val="center"/>
            <w:hideMark/>
          </w:tcPr>
          <w:p w14:paraId="31A00616"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Eastern Imperial Eagle</w:t>
            </w:r>
          </w:p>
        </w:tc>
        <w:tc>
          <w:tcPr>
            <w:tcW w:w="2640" w:type="dxa"/>
            <w:shd w:val="clear" w:color="auto" w:fill="auto"/>
            <w:noWrap/>
            <w:vAlign w:val="center"/>
            <w:hideMark/>
          </w:tcPr>
          <w:p w14:paraId="63164C09"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VU</w:t>
            </w:r>
          </w:p>
        </w:tc>
      </w:tr>
      <w:tr w:rsidR="00A55FA1" w:rsidRPr="0018540E" w14:paraId="24D2CF01" w14:textId="77777777" w:rsidTr="00D04A2F">
        <w:trPr>
          <w:trHeight w:val="315"/>
        </w:trPr>
        <w:tc>
          <w:tcPr>
            <w:tcW w:w="3000" w:type="dxa"/>
            <w:shd w:val="clear" w:color="auto" w:fill="auto"/>
            <w:noWrap/>
            <w:vAlign w:val="center"/>
            <w:hideMark/>
          </w:tcPr>
          <w:p w14:paraId="06909B7D"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maurus</w:t>
            </w:r>
            <w:proofErr w:type="spellEnd"/>
          </w:p>
        </w:tc>
        <w:tc>
          <w:tcPr>
            <w:tcW w:w="3000" w:type="dxa"/>
            <w:shd w:val="clear" w:color="auto" w:fill="auto"/>
            <w:noWrap/>
            <w:vAlign w:val="center"/>
            <w:hideMark/>
          </w:tcPr>
          <w:p w14:paraId="74A9B1AB"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Black Harrier</w:t>
            </w:r>
          </w:p>
        </w:tc>
        <w:tc>
          <w:tcPr>
            <w:tcW w:w="2640" w:type="dxa"/>
            <w:shd w:val="clear" w:color="auto" w:fill="auto"/>
            <w:noWrap/>
            <w:vAlign w:val="center"/>
            <w:hideMark/>
          </w:tcPr>
          <w:p w14:paraId="2D11F438" w14:textId="4CEA563B" w:rsidR="00A55FA1" w:rsidRPr="0018540E" w:rsidRDefault="00A55FA1" w:rsidP="00BA622A">
            <w:pPr>
              <w:jc w:val="center"/>
              <w:rPr>
                <w:rFonts w:eastAsia="Times New Roman" w:cs="Arial"/>
                <w:strike/>
                <w:color w:val="000000"/>
                <w:lang w:val="en-US"/>
              </w:rPr>
            </w:pPr>
            <w:r w:rsidRPr="0018540E">
              <w:rPr>
                <w:rFonts w:eastAsia="Times New Roman" w:cs="Arial"/>
                <w:strike/>
                <w:color w:val="000000"/>
                <w:lang w:val="en-US"/>
              </w:rPr>
              <w:t>VU</w:t>
            </w:r>
            <w:r w:rsidR="00C71085" w:rsidRPr="0018540E">
              <w:rPr>
                <w:rFonts w:eastAsia="Times New Roman" w:cs="Arial"/>
                <w:color w:val="000000"/>
                <w:u w:val="single"/>
                <w:lang w:val="en-US"/>
              </w:rPr>
              <w:t>EN</w:t>
            </w:r>
          </w:p>
        </w:tc>
      </w:tr>
      <w:tr w:rsidR="00A55FA1" w:rsidRPr="0018540E" w14:paraId="2E08819C" w14:textId="77777777" w:rsidTr="00D04A2F">
        <w:trPr>
          <w:trHeight w:val="315"/>
        </w:trPr>
        <w:tc>
          <w:tcPr>
            <w:tcW w:w="3000" w:type="dxa"/>
            <w:shd w:val="clear" w:color="auto" w:fill="auto"/>
            <w:noWrap/>
            <w:vAlign w:val="center"/>
            <w:hideMark/>
          </w:tcPr>
          <w:p w14:paraId="465C17DA"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macrourus</w:t>
            </w:r>
            <w:proofErr w:type="spellEnd"/>
          </w:p>
        </w:tc>
        <w:tc>
          <w:tcPr>
            <w:tcW w:w="3000" w:type="dxa"/>
            <w:shd w:val="clear" w:color="auto" w:fill="auto"/>
            <w:noWrap/>
            <w:vAlign w:val="center"/>
            <w:hideMark/>
          </w:tcPr>
          <w:p w14:paraId="560BF2C4"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Pallid Harrier</w:t>
            </w:r>
          </w:p>
        </w:tc>
        <w:tc>
          <w:tcPr>
            <w:tcW w:w="2640" w:type="dxa"/>
            <w:shd w:val="clear" w:color="auto" w:fill="auto"/>
            <w:noWrap/>
            <w:vAlign w:val="center"/>
            <w:hideMark/>
          </w:tcPr>
          <w:p w14:paraId="236D2A9D"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NT</w:t>
            </w:r>
          </w:p>
        </w:tc>
      </w:tr>
      <w:tr w:rsidR="00A55FA1" w:rsidRPr="0018540E" w14:paraId="7BF3DFBC" w14:textId="77777777" w:rsidTr="00D04A2F">
        <w:trPr>
          <w:trHeight w:val="315"/>
        </w:trPr>
        <w:tc>
          <w:tcPr>
            <w:tcW w:w="3000" w:type="dxa"/>
            <w:shd w:val="clear" w:color="auto" w:fill="auto"/>
            <w:noWrap/>
            <w:vAlign w:val="center"/>
            <w:hideMark/>
          </w:tcPr>
          <w:p w14:paraId="1760F678"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Haliaeetus </w:t>
            </w:r>
            <w:proofErr w:type="spellStart"/>
            <w:r w:rsidRPr="0018540E">
              <w:rPr>
                <w:rFonts w:eastAsia="Times New Roman" w:cs="Arial"/>
                <w:i/>
                <w:iCs/>
                <w:color w:val="000000"/>
                <w:lang w:val="en-US"/>
              </w:rPr>
              <w:t>leucoryphus</w:t>
            </w:r>
            <w:proofErr w:type="spellEnd"/>
          </w:p>
        </w:tc>
        <w:tc>
          <w:tcPr>
            <w:tcW w:w="3000" w:type="dxa"/>
            <w:shd w:val="clear" w:color="auto" w:fill="auto"/>
            <w:noWrap/>
            <w:vAlign w:val="center"/>
            <w:hideMark/>
          </w:tcPr>
          <w:p w14:paraId="7DDC274A"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Pallas's Fish-eagle</w:t>
            </w:r>
          </w:p>
        </w:tc>
        <w:tc>
          <w:tcPr>
            <w:tcW w:w="2640" w:type="dxa"/>
            <w:shd w:val="clear" w:color="auto" w:fill="auto"/>
            <w:noWrap/>
            <w:vAlign w:val="center"/>
            <w:hideMark/>
          </w:tcPr>
          <w:p w14:paraId="01DC4FF3" w14:textId="742B9F2B" w:rsidR="00A55FA1" w:rsidRPr="0018540E" w:rsidRDefault="00C71085" w:rsidP="00BA622A">
            <w:pPr>
              <w:jc w:val="center"/>
              <w:rPr>
                <w:rFonts w:eastAsia="Times New Roman" w:cs="Arial"/>
                <w:color w:val="000000"/>
                <w:lang w:val="en-US"/>
              </w:rPr>
            </w:pPr>
            <w:r w:rsidRPr="0018540E">
              <w:rPr>
                <w:rFonts w:eastAsia="Times New Roman" w:cs="Arial"/>
                <w:strike/>
                <w:color w:val="000000"/>
                <w:lang w:val="en-US"/>
              </w:rPr>
              <w:t>VU</w:t>
            </w:r>
            <w:r w:rsidRPr="0018540E">
              <w:rPr>
                <w:rFonts w:eastAsia="Times New Roman" w:cs="Arial"/>
                <w:color w:val="000000"/>
                <w:u w:val="single"/>
                <w:lang w:val="en-US"/>
              </w:rPr>
              <w:t>EN</w:t>
            </w:r>
          </w:p>
        </w:tc>
      </w:tr>
      <w:tr w:rsidR="00A55FA1" w:rsidRPr="0018540E" w14:paraId="565F0B63" w14:textId="77777777" w:rsidTr="00D04A2F">
        <w:trPr>
          <w:trHeight w:val="315"/>
        </w:trPr>
        <w:tc>
          <w:tcPr>
            <w:tcW w:w="3000" w:type="dxa"/>
            <w:shd w:val="clear" w:color="auto" w:fill="auto"/>
            <w:noWrap/>
            <w:vAlign w:val="center"/>
            <w:hideMark/>
          </w:tcPr>
          <w:p w14:paraId="55DB33EC"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Haliaeetus </w:t>
            </w:r>
            <w:proofErr w:type="spellStart"/>
            <w:r w:rsidRPr="0018540E">
              <w:rPr>
                <w:rFonts w:eastAsia="Times New Roman" w:cs="Arial"/>
                <w:i/>
                <w:iCs/>
                <w:color w:val="000000"/>
                <w:lang w:val="en-US"/>
              </w:rPr>
              <w:t>pelagicus</w:t>
            </w:r>
            <w:proofErr w:type="spellEnd"/>
          </w:p>
        </w:tc>
        <w:tc>
          <w:tcPr>
            <w:tcW w:w="3000" w:type="dxa"/>
            <w:shd w:val="clear" w:color="auto" w:fill="auto"/>
            <w:noWrap/>
            <w:vAlign w:val="center"/>
            <w:hideMark/>
          </w:tcPr>
          <w:p w14:paraId="5563C29E"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Steller's Sea-eagle</w:t>
            </w:r>
          </w:p>
        </w:tc>
        <w:tc>
          <w:tcPr>
            <w:tcW w:w="2640" w:type="dxa"/>
            <w:shd w:val="clear" w:color="auto" w:fill="auto"/>
            <w:noWrap/>
            <w:vAlign w:val="center"/>
            <w:hideMark/>
          </w:tcPr>
          <w:p w14:paraId="6F2E1817"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VU</w:t>
            </w:r>
          </w:p>
        </w:tc>
      </w:tr>
      <w:tr w:rsidR="007F24E6" w:rsidRPr="0018540E" w14:paraId="312EE0F0" w14:textId="77777777" w:rsidTr="00D04A2F">
        <w:trPr>
          <w:trHeight w:val="315"/>
        </w:trPr>
        <w:tc>
          <w:tcPr>
            <w:tcW w:w="3000" w:type="dxa"/>
            <w:shd w:val="clear" w:color="auto" w:fill="auto"/>
            <w:noWrap/>
            <w:vAlign w:val="center"/>
          </w:tcPr>
          <w:p w14:paraId="4654F3B9" w14:textId="2E2F1BAD" w:rsidR="007F24E6" w:rsidRPr="0018540E" w:rsidRDefault="007F24E6" w:rsidP="00BA622A">
            <w:pPr>
              <w:rPr>
                <w:rFonts w:eastAsia="Times New Roman" w:cs="Arial"/>
                <w:i/>
                <w:iCs/>
                <w:color w:val="000000"/>
                <w:u w:val="single"/>
                <w:lang w:val="en-US"/>
              </w:rPr>
            </w:pPr>
            <w:r w:rsidRPr="0018540E">
              <w:rPr>
                <w:rFonts w:eastAsia="Times New Roman" w:cs="Arial"/>
                <w:i/>
                <w:iCs/>
                <w:color w:val="000000"/>
                <w:u w:val="single"/>
                <w:lang w:val="en-US"/>
              </w:rPr>
              <w:t xml:space="preserve">Buteo </w:t>
            </w:r>
            <w:proofErr w:type="spellStart"/>
            <w:r w:rsidRPr="0018540E">
              <w:rPr>
                <w:rFonts w:eastAsia="Times New Roman" w:cs="Arial"/>
                <w:i/>
                <w:iCs/>
                <w:color w:val="000000"/>
                <w:u w:val="single"/>
                <w:lang w:val="en-US"/>
              </w:rPr>
              <w:t>trizonatus</w:t>
            </w:r>
            <w:proofErr w:type="spellEnd"/>
          </w:p>
        </w:tc>
        <w:tc>
          <w:tcPr>
            <w:tcW w:w="3000" w:type="dxa"/>
            <w:shd w:val="clear" w:color="auto" w:fill="auto"/>
            <w:noWrap/>
            <w:vAlign w:val="center"/>
          </w:tcPr>
          <w:p w14:paraId="4416DDB8" w14:textId="604583C7" w:rsidR="007F24E6" w:rsidRPr="0018540E" w:rsidRDefault="007F24E6" w:rsidP="00BA622A">
            <w:pPr>
              <w:rPr>
                <w:rFonts w:eastAsia="Times New Roman" w:cs="Arial"/>
                <w:color w:val="000000"/>
                <w:u w:val="single"/>
                <w:lang w:val="en-US"/>
              </w:rPr>
            </w:pPr>
            <w:r w:rsidRPr="0018540E">
              <w:rPr>
                <w:rFonts w:eastAsia="Times New Roman" w:cs="Arial"/>
                <w:color w:val="000000"/>
                <w:u w:val="single"/>
                <w:lang w:val="en-US"/>
              </w:rPr>
              <w:t>Forest Buzzard</w:t>
            </w:r>
          </w:p>
        </w:tc>
        <w:tc>
          <w:tcPr>
            <w:tcW w:w="2640" w:type="dxa"/>
            <w:shd w:val="clear" w:color="auto" w:fill="auto"/>
            <w:noWrap/>
            <w:vAlign w:val="center"/>
          </w:tcPr>
          <w:p w14:paraId="3C44A9B2" w14:textId="2DA9A4CD" w:rsidR="007F24E6" w:rsidRPr="0018540E" w:rsidRDefault="0063629E" w:rsidP="00BA622A">
            <w:pPr>
              <w:jc w:val="center"/>
              <w:rPr>
                <w:rFonts w:eastAsia="Times New Roman" w:cs="Arial"/>
                <w:color w:val="000000"/>
                <w:u w:val="single"/>
                <w:lang w:val="en-US"/>
              </w:rPr>
            </w:pPr>
            <w:r w:rsidRPr="0018540E">
              <w:rPr>
                <w:rFonts w:eastAsia="Times New Roman" w:cs="Arial"/>
                <w:color w:val="000000"/>
                <w:u w:val="single"/>
                <w:lang w:val="en-US"/>
              </w:rPr>
              <w:t>NT</w:t>
            </w:r>
          </w:p>
        </w:tc>
      </w:tr>
      <w:tr w:rsidR="00A55FA1" w:rsidRPr="0018540E" w14:paraId="2D73ED25" w14:textId="77777777" w:rsidTr="00D04A2F">
        <w:trPr>
          <w:trHeight w:val="315"/>
        </w:trPr>
        <w:tc>
          <w:tcPr>
            <w:tcW w:w="3000" w:type="dxa"/>
            <w:shd w:val="clear" w:color="auto" w:fill="auto"/>
            <w:noWrap/>
            <w:vAlign w:val="center"/>
            <w:hideMark/>
          </w:tcPr>
          <w:p w14:paraId="1744B780" w14:textId="77777777" w:rsidR="00A55FA1" w:rsidRPr="0018540E" w:rsidRDefault="00A55FA1" w:rsidP="00BA622A">
            <w:pPr>
              <w:rPr>
                <w:rFonts w:eastAsia="Times New Roman" w:cs="Arial"/>
                <w:i/>
                <w:iCs/>
                <w:strike/>
                <w:color w:val="000000"/>
                <w:lang w:val="en-US"/>
              </w:rPr>
            </w:pPr>
            <w:r w:rsidRPr="0018540E">
              <w:rPr>
                <w:rFonts w:eastAsia="Times New Roman" w:cs="Arial"/>
                <w:i/>
                <w:iCs/>
                <w:strike/>
                <w:color w:val="000000"/>
                <w:lang w:val="en-US"/>
              </w:rPr>
              <w:lastRenderedPageBreak/>
              <w:t xml:space="preserve">Milvus </w:t>
            </w:r>
            <w:proofErr w:type="spellStart"/>
            <w:r w:rsidRPr="0018540E">
              <w:rPr>
                <w:rFonts w:eastAsia="Times New Roman" w:cs="Arial"/>
                <w:i/>
                <w:iCs/>
                <w:strike/>
                <w:color w:val="000000"/>
                <w:lang w:val="en-US"/>
              </w:rPr>
              <w:t>milvus</w:t>
            </w:r>
            <w:proofErr w:type="spellEnd"/>
          </w:p>
        </w:tc>
        <w:tc>
          <w:tcPr>
            <w:tcW w:w="3000" w:type="dxa"/>
            <w:shd w:val="clear" w:color="auto" w:fill="auto"/>
            <w:noWrap/>
            <w:vAlign w:val="center"/>
            <w:hideMark/>
          </w:tcPr>
          <w:p w14:paraId="42405782" w14:textId="77777777" w:rsidR="00A55FA1" w:rsidRPr="0018540E" w:rsidRDefault="00A55FA1" w:rsidP="00BA622A">
            <w:pPr>
              <w:rPr>
                <w:rFonts w:eastAsia="Times New Roman" w:cs="Arial"/>
                <w:strike/>
                <w:color w:val="000000"/>
                <w:lang w:val="en-US"/>
              </w:rPr>
            </w:pPr>
            <w:r w:rsidRPr="0018540E">
              <w:rPr>
                <w:rFonts w:eastAsia="Times New Roman" w:cs="Arial"/>
                <w:strike/>
                <w:color w:val="000000"/>
                <w:lang w:val="en-US"/>
              </w:rPr>
              <w:t>Red Kite</w:t>
            </w:r>
          </w:p>
        </w:tc>
        <w:tc>
          <w:tcPr>
            <w:tcW w:w="2640" w:type="dxa"/>
            <w:shd w:val="clear" w:color="auto" w:fill="auto"/>
            <w:noWrap/>
            <w:vAlign w:val="center"/>
            <w:hideMark/>
          </w:tcPr>
          <w:p w14:paraId="3969DDEF" w14:textId="77777777" w:rsidR="00A55FA1" w:rsidRPr="0018540E" w:rsidRDefault="00A55FA1" w:rsidP="00BA622A">
            <w:pPr>
              <w:jc w:val="center"/>
              <w:rPr>
                <w:rFonts w:eastAsia="Times New Roman" w:cs="Arial"/>
                <w:strike/>
                <w:color w:val="000000"/>
                <w:lang w:val="en-US"/>
              </w:rPr>
            </w:pPr>
            <w:r w:rsidRPr="0018540E">
              <w:rPr>
                <w:rFonts w:eastAsia="Times New Roman" w:cs="Arial"/>
                <w:strike/>
                <w:color w:val="000000"/>
                <w:lang w:val="en-US"/>
              </w:rPr>
              <w:t>NT</w:t>
            </w:r>
          </w:p>
        </w:tc>
      </w:tr>
      <w:tr w:rsidR="00A55FA1" w:rsidRPr="0018540E" w14:paraId="5C9E7162" w14:textId="77777777" w:rsidTr="00D04A2F">
        <w:trPr>
          <w:trHeight w:val="315"/>
        </w:trPr>
        <w:tc>
          <w:tcPr>
            <w:tcW w:w="3000" w:type="dxa"/>
            <w:shd w:val="clear" w:color="auto" w:fill="auto"/>
            <w:noWrap/>
            <w:vAlign w:val="center"/>
            <w:hideMark/>
          </w:tcPr>
          <w:p w14:paraId="535D7DAE"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vespertinus</w:t>
            </w:r>
            <w:proofErr w:type="spellEnd"/>
          </w:p>
        </w:tc>
        <w:tc>
          <w:tcPr>
            <w:tcW w:w="3000" w:type="dxa"/>
            <w:shd w:val="clear" w:color="auto" w:fill="auto"/>
            <w:noWrap/>
            <w:vAlign w:val="center"/>
            <w:hideMark/>
          </w:tcPr>
          <w:p w14:paraId="44AB62DD"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Red-footed Falcon</w:t>
            </w:r>
          </w:p>
        </w:tc>
        <w:tc>
          <w:tcPr>
            <w:tcW w:w="2640" w:type="dxa"/>
            <w:shd w:val="clear" w:color="auto" w:fill="auto"/>
            <w:noWrap/>
            <w:vAlign w:val="center"/>
            <w:hideMark/>
          </w:tcPr>
          <w:p w14:paraId="7DFC8C47" w14:textId="35348FD1" w:rsidR="00A55FA1" w:rsidRPr="0018540E" w:rsidRDefault="00A55FA1" w:rsidP="00BA622A">
            <w:pPr>
              <w:jc w:val="center"/>
              <w:rPr>
                <w:rFonts w:eastAsia="Times New Roman" w:cs="Arial"/>
                <w:color w:val="000000"/>
                <w:lang w:val="en-US"/>
              </w:rPr>
            </w:pPr>
            <w:r w:rsidRPr="0018540E">
              <w:rPr>
                <w:rFonts w:eastAsia="Times New Roman" w:cs="Arial"/>
                <w:strike/>
                <w:color w:val="000000"/>
                <w:lang w:val="en-US"/>
              </w:rPr>
              <w:t>NT</w:t>
            </w:r>
            <w:r w:rsidR="00516948" w:rsidRPr="0018540E">
              <w:rPr>
                <w:rFonts w:eastAsia="Times New Roman" w:cs="Arial"/>
                <w:color w:val="000000"/>
                <w:u w:val="single"/>
                <w:lang w:val="en-US"/>
              </w:rPr>
              <w:t>VU</w:t>
            </w:r>
          </w:p>
        </w:tc>
      </w:tr>
      <w:tr w:rsidR="00A55FA1" w:rsidRPr="0018540E" w14:paraId="5E1659ED" w14:textId="77777777" w:rsidTr="00D04A2F">
        <w:trPr>
          <w:trHeight w:val="315"/>
        </w:trPr>
        <w:tc>
          <w:tcPr>
            <w:tcW w:w="3000" w:type="dxa"/>
            <w:shd w:val="clear" w:color="auto" w:fill="auto"/>
            <w:noWrap/>
            <w:vAlign w:val="center"/>
            <w:hideMark/>
          </w:tcPr>
          <w:p w14:paraId="4570A487"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Falco concolor</w:t>
            </w:r>
          </w:p>
        </w:tc>
        <w:tc>
          <w:tcPr>
            <w:tcW w:w="3000" w:type="dxa"/>
            <w:shd w:val="clear" w:color="auto" w:fill="auto"/>
            <w:noWrap/>
            <w:vAlign w:val="center"/>
            <w:hideMark/>
          </w:tcPr>
          <w:p w14:paraId="0D64A66A"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Sooty Falcon</w:t>
            </w:r>
          </w:p>
        </w:tc>
        <w:tc>
          <w:tcPr>
            <w:tcW w:w="2640" w:type="dxa"/>
            <w:shd w:val="clear" w:color="auto" w:fill="auto"/>
            <w:noWrap/>
            <w:vAlign w:val="center"/>
            <w:hideMark/>
          </w:tcPr>
          <w:p w14:paraId="6950DC0A" w14:textId="4EBAA683" w:rsidR="00A55FA1" w:rsidRPr="0018540E" w:rsidRDefault="00516948" w:rsidP="00BA622A">
            <w:pPr>
              <w:jc w:val="center"/>
              <w:rPr>
                <w:rFonts w:eastAsia="Times New Roman" w:cs="Arial"/>
                <w:color w:val="000000"/>
                <w:lang w:val="en-US"/>
              </w:rPr>
            </w:pPr>
            <w:r w:rsidRPr="0018540E">
              <w:rPr>
                <w:rFonts w:eastAsia="Times New Roman" w:cs="Arial"/>
                <w:strike/>
                <w:color w:val="000000"/>
                <w:lang w:val="en-US"/>
              </w:rPr>
              <w:t>NT</w:t>
            </w:r>
            <w:r w:rsidRPr="0018540E">
              <w:rPr>
                <w:rFonts w:eastAsia="Times New Roman" w:cs="Arial"/>
                <w:color w:val="000000"/>
                <w:u w:val="single"/>
                <w:lang w:val="en-US"/>
              </w:rPr>
              <w:t>VU</w:t>
            </w:r>
          </w:p>
        </w:tc>
      </w:tr>
      <w:tr w:rsidR="00A55FA1" w:rsidRPr="0018540E" w14:paraId="3B9C614B" w14:textId="77777777" w:rsidTr="00D04A2F">
        <w:trPr>
          <w:trHeight w:val="315"/>
        </w:trPr>
        <w:tc>
          <w:tcPr>
            <w:tcW w:w="3000" w:type="dxa"/>
            <w:shd w:val="clear" w:color="auto" w:fill="auto"/>
            <w:noWrap/>
            <w:vAlign w:val="center"/>
            <w:hideMark/>
          </w:tcPr>
          <w:p w14:paraId="1A84C153" w14:textId="77777777" w:rsidR="00A55FA1" w:rsidRPr="0018540E" w:rsidRDefault="00A55FA1" w:rsidP="00BA622A">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cherrug</w:t>
            </w:r>
            <w:proofErr w:type="spellEnd"/>
          </w:p>
        </w:tc>
        <w:tc>
          <w:tcPr>
            <w:tcW w:w="3000" w:type="dxa"/>
            <w:shd w:val="clear" w:color="auto" w:fill="auto"/>
            <w:noWrap/>
            <w:vAlign w:val="center"/>
            <w:hideMark/>
          </w:tcPr>
          <w:p w14:paraId="71F95A07" w14:textId="77777777" w:rsidR="00A55FA1" w:rsidRPr="0018540E" w:rsidRDefault="00A55FA1" w:rsidP="00BA622A">
            <w:pPr>
              <w:rPr>
                <w:rFonts w:eastAsia="Times New Roman" w:cs="Arial"/>
                <w:color w:val="000000"/>
                <w:lang w:val="en-US"/>
              </w:rPr>
            </w:pPr>
            <w:r w:rsidRPr="0018540E">
              <w:rPr>
                <w:rFonts w:eastAsia="Times New Roman" w:cs="Arial"/>
                <w:color w:val="000000"/>
                <w:lang w:val="en-US"/>
              </w:rPr>
              <w:t>Saker Falcon</w:t>
            </w:r>
          </w:p>
        </w:tc>
        <w:tc>
          <w:tcPr>
            <w:tcW w:w="2640" w:type="dxa"/>
            <w:shd w:val="clear" w:color="auto" w:fill="auto"/>
            <w:noWrap/>
            <w:vAlign w:val="center"/>
            <w:hideMark/>
          </w:tcPr>
          <w:p w14:paraId="05FFA653" w14:textId="77777777" w:rsidR="00A55FA1" w:rsidRPr="0018540E" w:rsidRDefault="00A55FA1" w:rsidP="00BA622A">
            <w:pPr>
              <w:jc w:val="center"/>
              <w:rPr>
                <w:rFonts w:eastAsia="Times New Roman" w:cs="Arial"/>
                <w:color w:val="000000"/>
                <w:lang w:val="en-US"/>
              </w:rPr>
            </w:pPr>
            <w:r w:rsidRPr="0018540E">
              <w:rPr>
                <w:rFonts w:eastAsia="Times New Roman" w:cs="Arial"/>
                <w:color w:val="000000"/>
                <w:lang w:val="en-US"/>
              </w:rPr>
              <w:t>EN</w:t>
            </w:r>
          </w:p>
        </w:tc>
      </w:tr>
      <w:tr w:rsidR="00D77830" w:rsidRPr="0018540E" w14:paraId="65D853F4" w14:textId="77777777" w:rsidTr="00D04A2F">
        <w:trPr>
          <w:trHeight w:val="315"/>
        </w:trPr>
        <w:tc>
          <w:tcPr>
            <w:tcW w:w="3000" w:type="dxa"/>
            <w:shd w:val="clear" w:color="auto" w:fill="auto"/>
            <w:noWrap/>
            <w:vAlign w:val="center"/>
          </w:tcPr>
          <w:p w14:paraId="1B4C596B" w14:textId="1BF484B2" w:rsidR="00D77830" w:rsidRPr="0018540E" w:rsidRDefault="00D77830" w:rsidP="00BA622A">
            <w:pPr>
              <w:rPr>
                <w:rFonts w:eastAsia="Times New Roman" w:cs="Arial"/>
                <w:i/>
                <w:iCs/>
                <w:color w:val="000000"/>
                <w:u w:val="single"/>
                <w:lang w:val="en-US"/>
              </w:rPr>
            </w:pPr>
            <w:r w:rsidRPr="0018540E">
              <w:rPr>
                <w:rFonts w:eastAsia="Times New Roman" w:cs="Arial"/>
                <w:i/>
                <w:iCs/>
                <w:color w:val="000000"/>
                <w:u w:val="single"/>
                <w:lang w:val="en-US"/>
              </w:rPr>
              <w:t xml:space="preserve">Bubo </w:t>
            </w:r>
            <w:proofErr w:type="spellStart"/>
            <w:r w:rsidRPr="0018540E">
              <w:rPr>
                <w:rFonts w:eastAsia="Times New Roman" w:cs="Arial"/>
                <w:i/>
                <w:iCs/>
                <w:color w:val="000000"/>
                <w:u w:val="single"/>
                <w:lang w:val="en-US"/>
              </w:rPr>
              <w:t>scandiacus</w:t>
            </w:r>
            <w:proofErr w:type="spellEnd"/>
          </w:p>
        </w:tc>
        <w:tc>
          <w:tcPr>
            <w:tcW w:w="3000" w:type="dxa"/>
            <w:shd w:val="clear" w:color="auto" w:fill="auto"/>
            <w:noWrap/>
            <w:vAlign w:val="center"/>
          </w:tcPr>
          <w:p w14:paraId="5B0F1085" w14:textId="0E936214" w:rsidR="00D77830" w:rsidRPr="0018540E" w:rsidRDefault="00D77830" w:rsidP="00BA622A">
            <w:pPr>
              <w:rPr>
                <w:rFonts w:eastAsia="Times New Roman" w:cs="Arial"/>
                <w:color w:val="000000"/>
                <w:u w:val="single"/>
                <w:lang w:val="en-US"/>
              </w:rPr>
            </w:pPr>
            <w:r w:rsidRPr="0018540E">
              <w:rPr>
                <w:rFonts w:eastAsia="Times New Roman" w:cs="Arial"/>
                <w:color w:val="000000"/>
                <w:u w:val="single"/>
                <w:lang w:val="en-US"/>
              </w:rPr>
              <w:t>Snowy Owl</w:t>
            </w:r>
          </w:p>
        </w:tc>
        <w:tc>
          <w:tcPr>
            <w:tcW w:w="2640" w:type="dxa"/>
            <w:shd w:val="clear" w:color="auto" w:fill="auto"/>
            <w:noWrap/>
            <w:vAlign w:val="center"/>
          </w:tcPr>
          <w:p w14:paraId="6BF9B66D" w14:textId="489ADC95" w:rsidR="00D77830" w:rsidRPr="0018540E" w:rsidRDefault="00D77830" w:rsidP="00BA622A">
            <w:pPr>
              <w:jc w:val="center"/>
              <w:rPr>
                <w:rFonts w:eastAsia="Times New Roman" w:cs="Arial"/>
                <w:color w:val="000000"/>
                <w:u w:val="single"/>
                <w:lang w:val="en-US"/>
              </w:rPr>
            </w:pPr>
            <w:r w:rsidRPr="0018540E">
              <w:rPr>
                <w:rFonts w:eastAsia="Times New Roman" w:cs="Arial"/>
                <w:color w:val="000000"/>
                <w:u w:val="single"/>
                <w:lang w:val="en-US"/>
              </w:rPr>
              <w:t>VU</w:t>
            </w:r>
          </w:p>
        </w:tc>
      </w:tr>
    </w:tbl>
    <w:p w14:paraId="55B003DE" w14:textId="284387F7" w:rsidR="00944EEA" w:rsidRDefault="00944EEA" w:rsidP="00BA622A">
      <w:pPr>
        <w:rPr>
          <w:rFonts w:cs="Arial"/>
          <w:iCs/>
        </w:rPr>
      </w:pPr>
    </w:p>
    <w:p w14:paraId="47F567FF" w14:textId="77777777" w:rsidR="009D4945" w:rsidRDefault="009D4945" w:rsidP="00BA622A">
      <w:pPr>
        <w:rPr>
          <w:rFonts w:cs="Arial"/>
          <w:b/>
          <w:bCs/>
        </w:rPr>
      </w:pPr>
    </w:p>
    <w:p w14:paraId="06FCB2B7" w14:textId="3C5E43BC" w:rsidR="001E1313" w:rsidRDefault="001E1313" w:rsidP="00BA622A">
      <w:pPr>
        <w:rPr>
          <w:rFonts w:cs="Arial"/>
          <w:b/>
        </w:rPr>
      </w:pPr>
      <w:r w:rsidRPr="0018540E">
        <w:rPr>
          <w:rFonts w:cs="Arial"/>
          <w:b/>
        </w:rPr>
        <w:t>Category 2</w:t>
      </w:r>
      <w:r w:rsidRPr="0018540E">
        <w:rPr>
          <w:rStyle w:val="FootnoteReference"/>
          <w:rFonts w:cs="Arial"/>
          <w:b/>
        </w:rPr>
        <w:footnoteReference w:id="5"/>
      </w:r>
    </w:p>
    <w:p w14:paraId="0759447D" w14:textId="77777777" w:rsidR="009D4945" w:rsidRPr="0018540E" w:rsidRDefault="009D4945" w:rsidP="00BA622A">
      <w:pPr>
        <w:rPr>
          <w:rFonts w:cs="Arial"/>
          <w:b/>
        </w:rPr>
      </w:pPr>
    </w:p>
    <w:tbl>
      <w:tblPr>
        <w:tblW w:w="8640" w:type="dxa"/>
        <w:tblInd w:w="-20" w:type="dxa"/>
        <w:tblLook w:val="04A0" w:firstRow="1" w:lastRow="0" w:firstColumn="1" w:lastColumn="0" w:noHBand="0" w:noVBand="1"/>
      </w:tblPr>
      <w:tblGrid>
        <w:gridCol w:w="3000"/>
        <w:gridCol w:w="5640"/>
      </w:tblGrid>
      <w:tr w:rsidR="001E1313" w:rsidRPr="0018540E" w14:paraId="1E01FD0E" w14:textId="77777777" w:rsidTr="003F4E02">
        <w:trPr>
          <w:trHeight w:val="315"/>
        </w:trPr>
        <w:tc>
          <w:tcPr>
            <w:tcW w:w="300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45D79D32" w14:textId="77777777" w:rsidR="001E1313" w:rsidRPr="0018540E" w:rsidRDefault="001E1313" w:rsidP="00BA622A">
            <w:pPr>
              <w:rPr>
                <w:rFonts w:eastAsia="Times New Roman" w:cs="Arial"/>
                <w:b/>
                <w:bCs/>
                <w:color w:val="000000"/>
                <w:lang w:val="en-US"/>
              </w:rPr>
            </w:pPr>
            <w:r w:rsidRPr="0018540E">
              <w:rPr>
                <w:rFonts w:eastAsia="Times New Roman" w:cs="Arial"/>
                <w:b/>
                <w:bCs/>
                <w:color w:val="000000"/>
                <w:lang w:val="en-US"/>
              </w:rPr>
              <w:t>Scientific name</w:t>
            </w:r>
          </w:p>
        </w:tc>
        <w:tc>
          <w:tcPr>
            <w:tcW w:w="564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7BB65C5B" w14:textId="77777777" w:rsidR="001E1313" w:rsidRPr="0018540E" w:rsidRDefault="001E1313" w:rsidP="00BA622A">
            <w:pPr>
              <w:rPr>
                <w:rFonts w:eastAsia="Times New Roman" w:cs="Arial"/>
                <w:b/>
                <w:bCs/>
                <w:color w:val="000000"/>
                <w:lang w:val="en-US"/>
              </w:rPr>
            </w:pPr>
            <w:r w:rsidRPr="0018540E">
              <w:rPr>
                <w:rFonts w:eastAsia="Times New Roman" w:cs="Arial"/>
                <w:b/>
                <w:bCs/>
                <w:color w:val="000000"/>
                <w:lang w:val="en-US"/>
              </w:rPr>
              <w:t>Vernacular name</w:t>
            </w:r>
          </w:p>
        </w:tc>
      </w:tr>
      <w:tr w:rsidR="001E1313" w:rsidRPr="0018540E" w14:paraId="1EECBEA4"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D55CE70" w14:textId="77777777" w:rsidR="001E1313" w:rsidRPr="0018540E" w:rsidRDefault="001E1313" w:rsidP="00BA622A">
            <w:pPr>
              <w:rPr>
                <w:rFonts w:eastAsia="Times New Roman" w:cs="Arial"/>
                <w:i/>
                <w:iCs/>
                <w:strike/>
                <w:color w:val="000000"/>
                <w:lang w:val="en-US"/>
              </w:rPr>
            </w:pPr>
            <w:proofErr w:type="spellStart"/>
            <w:r w:rsidRPr="0018540E">
              <w:rPr>
                <w:rFonts w:eastAsia="Times New Roman" w:cs="Arial"/>
                <w:i/>
                <w:iCs/>
                <w:strike/>
                <w:color w:val="000000"/>
                <w:lang w:val="en-US"/>
              </w:rPr>
              <w:t>Chelictinia</w:t>
            </w:r>
            <w:proofErr w:type="spellEnd"/>
            <w:r w:rsidRPr="0018540E">
              <w:rPr>
                <w:rFonts w:eastAsia="Times New Roman" w:cs="Arial"/>
                <w:i/>
                <w:iCs/>
                <w:strike/>
                <w:color w:val="000000"/>
                <w:lang w:val="en-US"/>
              </w:rPr>
              <w:t xml:space="preserve"> </w:t>
            </w:r>
            <w:proofErr w:type="spellStart"/>
            <w:r w:rsidRPr="0018540E">
              <w:rPr>
                <w:rFonts w:eastAsia="Times New Roman" w:cs="Arial"/>
                <w:i/>
                <w:iCs/>
                <w:strike/>
                <w:color w:val="000000"/>
                <w:lang w:val="en-US"/>
              </w:rPr>
              <w:t>riocourii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FDD7C0C" w14:textId="77777777" w:rsidR="001E1313" w:rsidRPr="0018540E" w:rsidRDefault="001E1313" w:rsidP="00BA622A">
            <w:pPr>
              <w:rPr>
                <w:rFonts w:eastAsia="Times New Roman" w:cs="Arial"/>
                <w:strike/>
                <w:color w:val="000000"/>
                <w:lang w:val="en-US"/>
              </w:rPr>
            </w:pPr>
            <w:r w:rsidRPr="0018540E">
              <w:rPr>
                <w:rFonts w:eastAsia="Times New Roman" w:cs="Arial"/>
                <w:strike/>
                <w:color w:val="000000"/>
                <w:lang w:val="en-US"/>
              </w:rPr>
              <w:t>Scissor-tailed Kite</w:t>
            </w:r>
          </w:p>
        </w:tc>
      </w:tr>
      <w:tr w:rsidR="001E1313" w:rsidRPr="0018540E" w14:paraId="31CFFA26"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B5A4ACD" w14:textId="77777777" w:rsidR="001E1313" w:rsidRPr="0018540E" w:rsidRDefault="001E1313" w:rsidP="00BA622A">
            <w:pPr>
              <w:rPr>
                <w:rFonts w:eastAsia="Times New Roman" w:cs="Arial"/>
                <w:i/>
                <w:iCs/>
                <w:strike/>
                <w:color w:val="000000"/>
                <w:lang w:val="en-US"/>
              </w:rPr>
            </w:pPr>
            <w:r w:rsidRPr="0018540E">
              <w:rPr>
                <w:rFonts w:eastAsia="Times New Roman" w:cs="Arial"/>
                <w:i/>
                <w:iCs/>
                <w:strike/>
                <w:color w:val="000000"/>
                <w:lang w:val="en-US"/>
              </w:rPr>
              <w:t xml:space="preserve">Pernis </w:t>
            </w:r>
            <w:proofErr w:type="spellStart"/>
            <w:r w:rsidRPr="0018540E">
              <w:rPr>
                <w:rFonts w:eastAsia="Times New Roman" w:cs="Arial"/>
                <w:i/>
                <w:iCs/>
                <w:strike/>
                <w:color w:val="000000"/>
                <w:lang w:val="en-US"/>
              </w:rPr>
              <w:t>apivorus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1F4A7A3" w14:textId="77777777" w:rsidR="001E1313" w:rsidRPr="0018540E" w:rsidRDefault="001E1313" w:rsidP="00BA622A">
            <w:pPr>
              <w:rPr>
                <w:rFonts w:eastAsia="Times New Roman" w:cs="Arial"/>
                <w:strike/>
                <w:color w:val="000000"/>
                <w:lang w:val="en-US"/>
              </w:rPr>
            </w:pPr>
            <w:r w:rsidRPr="0018540E">
              <w:rPr>
                <w:rFonts w:eastAsia="Times New Roman" w:cs="Arial"/>
                <w:strike/>
                <w:color w:val="000000"/>
                <w:lang w:val="en-US"/>
              </w:rPr>
              <w:t>European Honey-buzzard</w:t>
            </w:r>
          </w:p>
        </w:tc>
      </w:tr>
      <w:tr w:rsidR="00CE5321" w:rsidRPr="0018540E" w14:paraId="10E5B89C"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42AF78A9" w14:textId="4CADA8FC" w:rsidR="00CE5321" w:rsidRPr="0018540E" w:rsidRDefault="00CE5321" w:rsidP="00BA622A">
            <w:pPr>
              <w:rPr>
                <w:rFonts w:eastAsia="Times New Roman" w:cs="Arial"/>
                <w:i/>
                <w:iCs/>
                <w:strike/>
                <w:color w:val="000000"/>
                <w:u w:val="single"/>
                <w:lang w:val="en-US"/>
              </w:rPr>
            </w:pPr>
            <w:r w:rsidRPr="0018540E">
              <w:rPr>
                <w:rFonts w:eastAsia="Times New Roman" w:cs="Arial"/>
                <w:i/>
                <w:iCs/>
                <w:color w:val="000000"/>
                <w:u w:val="single"/>
                <w:lang w:val="en-US"/>
              </w:rPr>
              <w:t xml:space="preserve">Pernis </w:t>
            </w:r>
            <w:proofErr w:type="spellStart"/>
            <w:r w:rsidRPr="0018540E">
              <w:rPr>
                <w:rFonts w:eastAsia="Times New Roman" w:cs="Arial"/>
                <w:i/>
                <w:iCs/>
                <w:color w:val="000000"/>
                <w:u w:val="single"/>
                <w:lang w:val="en-US"/>
              </w:rPr>
              <w:t>ptilorhynchus</w:t>
            </w:r>
            <w:proofErr w:type="spellEnd"/>
          </w:p>
        </w:tc>
        <w:tc>
          <w:tcPr>
            <w:tcW w:w="5640" w:type="dxa"/>
            <w:tcBorders>
              <w:top w:val="nil"/>
              <w:left w:val="nil"/>
              <w:bottom w:val="single" w:sz="4" w:space="0" w:color="auto"/>
              <w:right w:val="single" w:sz="4" w:space="0" w:color="auto"/>
            </w:tcBorders>
            <w:shd w:val="clear" w:color="auto" w:fill="auto"/>
            <w:noWrap/>
            <w:vAlign w:val="center"/>
          </w:tcPr>
          <w:p w14:paraId="60B4BDE4" w14:textId="3D38A96F" w:rsidR="00CE5321" w:rsidRPr="0018540E" w:rsidRDefault="00CE5321" w:rsidP="00BA622A">
            <w:pPr>
              <w:rPr>
                <w:rFonts w:eastAsia="Times New Roman" w:cs="Arial"/>
                <w:strike/>
                <w:color w:val="000000"/>
                <w:u w:val="single"/>
                <w:lang w:val="en-US"/>
              </w:rPr>
            </w:pPr>
            <w:r w:rsidRPr="0018540E">
              <w:rPr>
                <w:rFonts w:eastAsia="Times New Roman" w:cs="Arial"/>
                <w:color w:val="000000"/>
                <w:u w:val="single"/>
                <w:lang w:val="en-US"/>
              </w:rPr>
              <w:t>Oriental Honey-buzzard</w:t>
            </w:r>
          </w:p>
        </w:tc>
      </w:tr>
      <w:tr w:rsidR="00CE5321" w:rsidRPr="0018540E" w14:paraId="5213BBC6"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2BC46CB" w14:textId="77777777" w:rsidR="00CE5321" w:rsidRPr="0018540E" w:rsidRDefault="00CE5321" w:rsidP="00BA622A">
            <w:pPr>
              <w:rPr>
                <w:rFonts w:eastAsia="Times New Roman" w:cs="Arial"/>
                <w:i/>
                <w:iCs/>
                <w:color w:val="000000"/>
                <w:lang w:val="en-US"/>
              </w:rPr>
            </w:pPr>
            <w:proofErr w:type="spellStart"/>
            <w:r w:rsidRPr="0018540E">
              <w:rPr>
                <w:rFonts w:eastAsia="Times New Roman" w:cs="Arial"/>
                <w:i/>
                <w:iCs/>
                <w:color w:val="000000"/>
                <w:lang w:val="en-US"/>
              </w:rPr>
              <w:t>Aviceda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jerdoni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BF49C0E" w14:textId="77777777" w:rsidR="00CE5321" w:rsidRPr="0018540E" w:rsidRDefault="00CE5321" w:rsidP="00BA622A">
            <w:pPr>
              <w:rPr>
                <w:rFonts w:eastAsia="Times New Roman" w:cs="Arial"/>
                <w:color w:val="000000"/>
                <w:lang w:val="en-US"/>
              </w:rPr>
            </w:pPr>
            <w:proofErr w:type="spellStart"/>
            <w:r w:rsidRPr="0018540E">
              <w:rPr>
                <w:rFonts w:eastAsia="Times New Roman" w:cs="Arial"/>
                <w:color w:val="000000"/>
                <w:lang w:val="en-US"/>
              </w:rPr>
              <w:t>Jerdon's</w:t>
            </w:r>
            <w:proofErr w:type="spellEnd"/>
            <w:r w:rsidRPr="0018540E">
              <w:rPr>
                <w:rFonts w:eastAsia="Times New Roman" w:cs="Arial"/>
                <w:color w:val="000000"/>
                <w:lang w:val="en-US"/>
              </w:rPr>
              <w:t xml:space="preserve"> </w:t>
            </w:r>
            <w:proofErr w:type="spellStart"/>
            <w:r w:rsidRPr="0018540E">
              <w:rPr>
                <w:rFonts w:eastAsia="Times New Roman" w:cs="Arial"/>
                <w:color w:val="000000"/>
                <w:lang w:val="en-US"/>
              </w:rPr>
              <w:t>Baza</w:t>
            </w:r>
            <w:proofErr w:type="spellEnd"/>
          </w:p>
        </w:tc>
      </w:tr>
      <w:tr w:rsidR="00CE5321" w:rsidRPr="0018540E" w14:paraId="53D41C4B"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A1769FA" w14:textId="77777777" w:rsidR="00CE5321" w:rsidRPr="0018540E" w:rsidRDefault="00CE5321" w:rsidP="00BA622A">
            <w:pPr>
              <w:rPr>
                <w:rFonts w:eastAsia="Times New Roman" w:cs="Arial"/>
                <w:i/>
                <w:iCs/>
                <w:color w:val="000000"/>
                <w:lang w:val="en-US"/>
              </w:rPr>
            </w:pPr>
            <w:proofErr w:type="spellStart"/>
            <w:r w:rsidRPr="0018540E">
              <w:rPr>
                <w:rFonts w:eastAsia="Times New Roman" w:cs="Arial"/>
                <w:i/>
                <w:iCs/>
                <w:color w:val="000000"/>
                <w:lang w:val="en-US"/>
              </w:rPr>
              <w:t>Aviceda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leuphotes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F498DDC"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 xml:space="preserve">Black </w:t>
            </w:r>
            <w:proofErr w:type="spellStart"/>
            <w:r w:rsidRPr="0018540E">
              <w:rPr>
                <w:rFonts w:eastAsia="Times New Roman" w:cs="Arial"/>
                <w:color w:val="000000"/>
                <w:lang w:val="en-US"/>
              </w:rPr>
              <w:t>Baza</w:t>
            </w:r>
            <w:proofErr w:type="spellEnd"/>
          </w:p>
        </w:tc>
      </w:tr>
      <w:tr w:rsidR="007D7FC8" w:rsidRPr="0018540E" w14:paraId="6E6AF443" w14:textId="77777777" w:rsidTr="00D04A2F">
        <w:trPr>
          <w:trHeight w:val="315"/>
        </w:trPr>
        <w:tc>
          <w:tcPr>
            <w:tcW w:w="3000" w:type="dxa"/>
            <w:tcBorders>
              <w:top w:val="nil"/>
              <w:left w:val="single" w:sz="4" w:space="0" w:color="auto"/>
              <w:bottom w:val="single" w:sz="4" w:space="0" w:color="auto"/>
              <w:right w:val="single" w:sz="4" w:space="0" w:color="auto"/>
            </w:tcBorders>
            <w:shd w:val="clear" w:color="auto" w:fill="auto"/>
            <w:noWrap/>
          </w:tcPr>
          <w:p w14:paraId="5F394250" w14:textId="3A6FA201" w:rsidR="007D7FC8" w:rsidRPr="0018540E" w:rsidRDefault="007D7FC8" w:rsidP="00BA622A">
            <w:pPr>
              <w:rPr>
                <w:rFonts w:eastAsia="Times New Roman" w:cs="Arial"/>
                <w:i/>
                <w:iCs/>
                <w:color w:val="000000"/>
                <w:u w:val="single"/>
                <w:lang w:val="en-US"/>
              </w:rPr>
            </w:pPr>
            <w:proofErr w:type="spellStart"/>
            <w:r w:rsidRPr="0018540E">
              <w:rPr>
                <w:rFonts w:eastAsia="Times New Roman" w:cs="Arial"/>
                <w:i/>
                <w:iCs/>
                <w:color w:val="000000"/>
                <w:u w:val="single"/>
                <w:lang w:val="en-US"/>
              </w:rPr>
              <w:t>Circaetus</w:t>
            </w:r>
            <w:proofErr w:type="spellEnd"/>
            <w:r w:rsidRPr="0018540E">
              <w:rPr>
                <w:rFonts w:eastAsia="Times New Roman" w:cs="Arial"/>
                <w:i/>
                <w:iCs/>
                <w:color w:val="000000"/>
                <w:u w:val="single"/>
                <w:lang w:val="en-US"/>
              </w:rPr>
              <w:t xml:space="preserve"> cinereus</w:t>
            </w:r>
          </w:p>
        </w:tc>
        <w:tc>
          <w:tcPr>
            <w:tcW w:w="5640" w:type="dxa"/>
            <w:tcBorders>
              <w:top w:val="nil"/>
              <w:left w:val="nil"/>
              <w:bottom w:val="single" w:sz="4" w:space="0" w:color="auto"/>
              <w:right w:val="single" w:sz="4" w:space="0" w:color="auto"/>
            </w:tcBorders>
            <w:shd w:val="clear" w:color="auto" w:fill="auto"/>
            <w:noWrap/>
          </w:tcPr>
          <w:p w14:paraId="32B1EA01" w14:textId="67A6CD3D" w:rsidR="007D7FC8" w:rsidRPr="0018540E" w:rsidRDefault="007D7FC8" w:rsidP="00BA622A">
            <w:pPr>
              <w:rPr>
                <w:rFonts w:eastAsia="Times New Roman" w:cs="Arial"/>
                <w:color w:val="000000"/>
                <w:u w:val="single"/>
                <w:lang w:val="en-US"/>
              </w:rPr>
            </w:pPr>
            <w:r w:rsidRPr="0018540E">
              <w:rPr>
                <w:rFonts w:eastAsia="Times New Roman" w:cs="Arial"/>
                <w:color w:val="000000"/>
                <w:u w:val="single"/>
                <w:lang w:val="en-US"/>
              </w:rPr>
              <w:t>Brown Snake-eagle</w:t>
            </w:r>
          </w:p>
        </w:tc>
      </w:tr>
      <w:tr w:rsidR="007D7FC8" w:rsidRPr="0018540E" w14:paraId="638CABE5" w14:textId="77777777" w:rsidTr="00D04A2F">
        <w:trPr>
          <w:trHeight w:val="315"/>
        </w:trPr>
        <w:tc>
          <w:tcPr>
            <w:tcW w:w="3000" w:type="dxa"/>
            <w:tcBorders>
              <w:top w:val="nil"/>
              <w:left w:val="single" w:sz="4" w:space="0" w:color="auto"/>
              <w:bottom w:val="single" w:sz="4" w:space="0" w:color="auto"/>
              <w:right w:val="single" w:sz="4" w:space="0" w:color="auto"/>
            </w:tcBorders>
            <w:shd w:val="clear" w:color="auto" w:fill="auto"/>
            <w:noWrap/>
          </w:tcPr>
          <w:p w14:paraId="43A0B5A7" w14:textId="051C84F1" w:rsidR="007D7FC8" w:rsidRPr="0018540E" w:rsidRDefault="007D7FC8" w:rsidP="00BA622A">
            <w:pPr>
              <w:rPr>
                <w:rFonts w:eastAsia="Times New Roman" w:cs="Arial"/>
                <w:i/>
                <w:iCs/>
                <w:color w:val="000000"/>
                <w:u w:val="single"/>
                <w:lang w:val="en-US"/>
              </w:rPr>
            </w:pPr>
            <w:proofErr w:type="spellStart"/>
            <w:r w:rsidRPr="0018540E">
              <w:rPr>
                <w:rFonts w:eastAsia="Times New Roman" w:cs="Arial"/>
                <w:i/>
                <w:iCs/>
                <w:color w:val="000000"/>
                <w:u w:val="single"/>
                <w:lang w:val="en-US"/>
              </w:rPr>
              <w:t>Hieraaetus</w:t>
            </w:r>
            <w:proofErr w:type="spellEnd"/>
            <w:r w:rsidRPr="0018540E">
              <w:rPr>
                <w:rFonts w:eastAsia="Times New Roman" w:cs="Arial"/>
                <w:i/>
                <w:iCs/>
                <w:color w:val="000000"/>
                <w:u w:val="single"/>
                <w:lang w:val="en-US"/>
              </w:rPr>
              <w:t xml:space="preserve"> </w:t>
            </w:r>
            <w:proofErr w:type="spellStart"/>
            <w:r w:rsidRPr="0018540E">
              <w:rPr>
                <w:rFonts w:eastAsia="Times New Roman" w:cs="Arial"/>
                <w:i/>
                <w:iCs/>
                <w:color w:val="000000"/>
                <w:u w:val="single"/>
                <w:lang w:val="en-US"/>
              </w:rPr>
              <w:t>ayresii</w:t>
            </w:r>
            <w:proofErr w:type="spellEnd"/>
          </w:p>
        </w:tc>
        <w:tc>
          <w:tcPr>
            <w:tcW w:w="5640" w:type="dxa"/>
            <w:tcBorders>
              <w:top w:val="nil"/>
              <w:left w:val="nil"/>
              <w:bottom w:val="single" w:sz="4" w:space="0" w:color="auto"/>
              <w:right w:val="single" w:sz="4" w:space="0" w:color="auto"/>
            </w:tcBorders>
            <w:shd w:val="clear" w:color="auto" w:fill="auto"/>
            <w:noWrap/>
          </w:tcPr>
          <w:p w14:paraId="0765B2E5" w14:textId="3224B49E" w:rsidR="007D7FC8" w:rsidRPr="0018540E" w:rsidRDefault="007D7FC8" w:rsidP="00BA622A">
            <w:pPr>
              <w:rPr>
                <w:rFonts w:eastAsia="Times New Roman" w:cs="Arial"/>
                <w:color w:val="000000"/>
                <w:u w:val="single"/>
                <w:lang w:val="en-US"/>
              </w:rPr>
            </w:pPr>
            <w:r w:rsidRPr="0018540E">
              <w:rPr>
                <w:rFonts w:eastAsia="Times New Roman" w:cs="Arial"/>
                <w:color w:val="000000"/>
                <w:u w:val="single"/>
                <w:lang w:val="en-US"/>
              </w:rPr>
              <w:t>Ayres's Hawk-eagle</w:t>
            </w:r>
          </w:p>
        </w:tc>
      </w:tr>
      <w:tr w:rsidR="00CE5321" w:rsidRPr="0018540E" w14:paraId="283418DC"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B4E4E41" w14:textId="77777777" w:rsidR="00CE5321" w:rsidRPr="0018540E" w:rsidRDefault="00CE5321" w:rsidP="00BA622A">
            <w:pPr>
              <w:rPr>
                <w:rFonts w:eastAsia="Times New Roman" w:cs="Arial"/>
                <w:i/>
                <w:iCs/>
                <w:strike/>
                <w:color w:val="000000"/>
                <w:lang w:val="en-US"/>
              </w:rPr>
            </w:pPr>
            <w:proofErr w:type="spellStart"/>
            <w:r w:rsidRPr="0018540E">
              <w:rPr>
                <w:rFonts w:eastAsia="Times New Roman" w:cs="Arial"/>
                <w:i/>
                <w:iCs/>
                <w:strike/>
                <w:color w:val="000000"/>
                <w:lang w:val="en-US"/>
              </w:rPr>
              <w:t>Nisaetus</w:t>
            </w:r>
            <w:proofErr w:type="spellEnd"/>
            <w:r w:rsidRPr="0018540E">
              <w:rPr>
                <w:rFonts w:eastAsia="Times New Roman" w:cs="Arial"/>
                <w:i/>
                <w:iCs/>
                <w:strike/>
                <w:color w:val="000000"/>
                <w:lang w:val="en-US"/>
              </w:rPr>
              <w:t xml:space="preserve"> </w:t>
            </w:r>
            <w:proofErr w:type="spellStart"/>
            <w:r w:rsidRPr="0018540E">
              <w:rPr>
                <w:rFonts w:eastAsia="Times New Roman" w:cs="Arial"/>
                <w:i/>
                <w:iCs/>
                <w:strike/>
                <w:color w:val="000000"/>
                <w:lang w:val="en-US"/>
              </w:rPr>
              <w:t>nipalensis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61CC165" w14:textId="77777777" w:rsidR="00CE5321" w:rsidRPr="0018540E" w:rsidRDefault="00CE5321" w:rsidP="00BA622A">
            <w:pPr>
              <w:rPr>
                <w:rFonts w:eastAsia="Times New Roman" w:cs="Arial"/>
                <w:strike/>
                <w:color w:val="000000"/>
                <w:lang w:val="en-US"/>
              </w:rPr>
            </w:pPr>
            <w:r w:rsidRPr="0018540E">
              <w:rPr>
                <w:rFonts w:eastAsia="Times New Roman" w:cs="Arial"/>
                <w:strike/>
                <w:color w:val="000000"/>
                <w:lang w:val="en-US"/>
              </w:rPr>
              <w:t>Mountain Hawk-eagle</w:t>
            </w:r>
          </w:p>
        </w:tc>
      </w:tr>
      <w:tr w:rsidR="00CE5321" w:rsidRPr="0018540E" w14:paraId="208D296F"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1AA693D" w14:textId="77777777" w:rsidR="00CE5321" w:rsidRPr="0018540E" w:rsidRDefault="00CE5321" w:rsidP="00BA622A">
            <w:pPr>
              <w:rPr>
                <w:rFonts w:eastAsia="Times New Roman" w:cs="Arial"/>
                <w:i/>
                <w:iCs/>
                <w:strike/>
                <w:color w:val="000000"/>
                <w:lang w:val="en-US"/>
              </w:rPr>
            </w:pPr>
            <w:r w:rsidRPr="0018540E">
              <w:rPr>
                <w:rFonts w:eastAsia="Times New Roman" w:cs="Arial"/>
                <w:i/>
                <w:iCs/>
                <w:strike/>
                <w:color w:val="000000"/>
                <w:lang w:val="en-US"/>
              </w:rPr>
              <w:t xml:space="preserve">Aquila </w:t>
            </w:r>
            <w:proofErr w:type="spellStart"/>
            <w:r w:rsidRPr="0018540E">
              <w:rPr>
                <w:rFonts w:eastAsia="Times New Roman" w:cs="Arial"/>
                <w:i/>
                <w:iCs/>
                <w:strike/>
                <w:color w:val="000000"/>
                <w:lang w:val="en-US"/>
              </w:rPr>
              <w:t>rapax</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319447A4" w14:textId="77777777" w:rsidR="00CE5321" w:rsidRPr="0018540E" w:rsidRDefault="00CE5321" w:rsidP="00BA622A">
            <w:pPr>
              <w:rPr>
                <w:rFonts w:eastAsia="Times New Roman" w:cs="Arial"/>
                <w:strike/>
                <w:color w:val="000000"/>
                <w:lang w:val="en-US"/>
              </w:rPr>
            </w:pPr>
            <w:r w:rsidRPr="0018540E">
              <w:rPr>
                <w:rFonts w:eastAsia="Times New Roman" w:cs="Arial"/>
                <w:strike/>
                <w:color w:val="000000"/>
                <w:lang w:val="en-US"/>
              </w:rPr>
              <w:t>Tawny Eagle</w:t>
            </w:r>
          </w:p>
        </w:tc>
      </w:tr>
      <w:tr w:rsidR="00CE5321" w:rsidRPr="0018540E" w14:paraId="3D954523"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27B4C68"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cyaneus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2F2F1DC1"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Hen Harrier</w:t>
            </w:r>
          </w:p>
        </w:tc>
      </w:tr>
      <w:tr w:rsidR="00CE5321" w:rsidRPr="0018540E" w14:paraId="02D55BCF"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28A2942"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melanoleucos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295D7EC7"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Pied Harrier</w:t>
            </w:r>
          </w:p>
        </w:tc>
      </w:tr>
      <w:tr w:rsidR="00CE5321" w:rsidRPr="0018540E" w14:paraId="78B3C0D7"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E2FBA90"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pygargus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8150028"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Montagu's Harrier</w:t>
            </w:r>
          </w:p>
        </w:tc>
      </w:tr>
      <w:tr w:rsidR="00CE5321" w:rsidRPr="0018540E" w14:paraId="716D4DC9"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2F9EECB"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Accipiter badius</w:t>
            </w:r>
          </w:p>
        </w:tc>
        <w:tc>
          <w:tcPr>
            <w:tcW w:w="5640" w:type="dxa"/>
            <w:tcBorders>
              <w:top w:val="nil"/>
              <w:left w:val="nil"/>
              <w:bottom w:val="single" w:sz="4" w:space="0" w:color="auto"/>
              <w:right w:val="single" w:sz="4" w:space="0" w:color="auto"/>
            </w:tcBorders>
            <w:shd w:val="clear" w:color="auto" w:fill="auto"/>
            <w:noWrap/>
            <w:vAlign w:val="center"/>
            <w:hideMark/>
          </w:tcPr>
          <w:p w14:paraId="694AB0CB"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Shikra</w:t>
            </w:r>
          </w:p>
        </w:tc>
      </w:tr>
      <w:tr w:rsidR="00A070F9" w:rsidRPr="0018540E" w14:paraId="3FA06A44" w14:textId="77777777">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8B80937" w14:textId="77777777" w:rsidR="00A070F9" w:rsidRPr="0018540E" w:rsidRDefault="00A070F9" w:rsidP="00BA622A">
            <w:pPr>
              <w:rPr>
                <w:rFonts w:eastAsia="Times New Roman" w:cs="Arial"/>
                <w:i/>
                <w:iCs/>
                <w:color w:val="000000"/>
                <w:u w:val="single"/>
                <w:lang w:val="en-US"/>
              </w:rPr>
            </w:pPr>
            <w:r w:rsidRPr="0018540E">
              <w:rPr>
                <w:rFonts w:eastAsia="Times New Roman" w:cs="Arial"/>
                <w:i/>
                <w:iCs/>
                <w:color w:val="000000"/>
                <w:u w:val="single"/>
                <w:lang w:val="en-US"/>
              </w:rPr>
              <w:t xml:space="preserve">Accipiter </w:t>
            </w:r>
            <w:proofErr w:type="spellStart"/>
            <w:r w:rsidRPr="0018540E">
              <w:rPr>
                <w:rFonts w:eastAsia="Times New Roman" w:cs="Arial"/>
                <w:i/>
                <w:iCs/>
                <w:color w:val="000000"/>
                <w:u w:val="single"/>
                <w:lang w:val="en-US"/>
              </w:rPr>
              <w:t>brevipes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746510E" w14:textId="77777777" w:rsidR="00A070F9" w:rsidRPr="0018540E" w:rsidRDefault="00A070F9" w:rsidP="00BA622A">
            <w:pPr>
              <w:rPr>
                <w:rFonts w:eastAsia="Times New Roman" w:cs="Arial"/>
                <w:color w:val="000000"/>
                <w:u w:val="single"/>
                <w:lang w:val="en-US"/>
              </w:rPr>
            </w:pPr>
            <w:r w:rsidRPr="0018540E">
              <w:rPr>
                <w:rFonts w:eastAsia="Times New Roman" w:cs="Arial"/>
                <w:color w:val="000000"/>
                <w:u w:val="single"/>
                <w:lang w:val="en-US"/>
              </w:rPr>
              <w:t>Levant Sparrowhawk</w:t>
            </w:r>
          </w:p>
        </w:tc>
      </w:tr>
      <w:tr w:rsidR="00CE5321" w:rsidRPr="0018540E" w14:paraId="3B1A88E5"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94E0365"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soloensis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0E4F869"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Chinese Sparrowhawk</w:t>
            </w:r>
          </w:p>
        </w:tc>
      </w:tr>
      <w:tr w:rsidR="00CE5321" w:rsidRPr="0018540E" w14:paraId="2BC46D27"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4028E3D"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virgatus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11773DA" w14:textId="77777777" w:rsidR="00CE5321" w:rsidRPr="0018540E" w:rsidRDefault="00CE5321" w:rsidP="00BA622A">
            <w:pPr>
              <w:rPr>
                <w:rFonts w:eastAsia="Times New Roman" w:cs="Arial"/>
                <w:color w:val="000000"/>
                <w:lang w:val="en-US"/>
              </w:rPr>
            </w:pPr>
            <w:proofErr w:type="spellStart"/>
            <w:r w:rsidRPr="0018540E">
              <w:rPr>
                <w:rFonts w:eastAsia="Times New Roman" w:cs="Arial"/>
                <w:color w:val="000000"/>
                <w:lang w:val="en-US"/>
              </w:rPr>
              <w:t>Besra</w:t>
            </w:r>
            <w:proofErr w:type="spellEnd"/>
          </w:p>
        </w:tc>
      </w:tr>
      <w:tr w:rsidR="00486F98" w:rsidRPr="0018540E" w14:paraId="3ACF0568"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0CDDE9E5" w14:textId="4B3A95B4" w:rsidR="00486F98" w:rsidRPr="0018540E" w:rsidRDefault="008B5FE3" w:rsidP="00BA622A">
            <w:pPr>
              <w:rPr>
                <w:rFonts w:eastAsia="Times New Roman" w:cs="Arial"/>
                <w:i/>
                <w:iCs/>
                <w:color w:val="000000"/>
                <w:u w:val="single"/>
                <w:lang w:val="en-US"/>
              </w:rPr>
            </w:pPr>
            <w:r w:rsidRPr="0018540E">
              <w:rPr>
                <w:rFonts w:eastAsia="Times New Roman" w:cs="Arial"/>
                <w:i/>
                <w:iCs/>
                <w:color w:val="000000"/>
                <w:u w:val="single"/>
                <w:lang w:val="en-US"/>
              </w:rPr>
              <w:t>Milvus</w:t>
            </w:r>
            <w:r w:rsidR="009513EE" w:rsidRPr="0018540E">
              <w:rPr>
                <w:rFonts w:eastAsia="Times New Roman" w:cs="Arial"/>
                <w:i/>
                <w:iCs/>
                <w:color w:val="000000"/>
                <w:u w:val="single"/>
                <w:lang w:val="en-US"/>
              </w:rPr>
              <w:t xml:space="preserve"> </w:t>
            </w:r>
            <w:proofErr w:type="spellStart"/>
            <w:r w:rsidR="009513EE" w:rsidRPr="0018540E">
              <w:rPr>
                <w:rFonts w:eastAsia="Times New Roman" w:cs="Arial"/>
                <w:i/>
                <w:iCs/>
                <w:color w:val="000000"/>
                <w:u w:val="single"/>
                <w:lang w:val="en-US"/>
              </w:rPr>
              <w:t>aegyptius</w:t>
            </w:r>
            <w:proofErr w:type="spellEnd"/>
          </w:p>
        </w:tc>
        <w:tc>
          <w:tcPr>
            <w:tcW w:w="5640" w:type="dxa"/>
            <w:tcBorders>
              <w:top w:val="nil"/>
              <w:left w:val="nil"/>
              <w:bottom w:val="single" w:sz="4" w:space="0" w:color="auto"/>
              <w:right w:val="single" w:sz="4" w:space="0" w:color="auto"/>
            </w:tcBorders>
            <w:shd w:val="clear" w:color="auto" w:fill="auto"/>
            <w:noWrap/>
            <w:vAlign w:val="center"/>
          </w:tcPr>
          <w:p w14:paraId="3862A133" w14:textId="4584A5F7" w:rsidR="00486F98" w:rsidRPr="0018540E" w:rsidRDefault="009513EE" w:rsidP="00BA622A">
            <w:pPr>
              <w:rPr>
                <w:rFonts w:eastAsia="Times New Roman" w:cs="Arial"/>
                <w:color w:val="000000"/>
                <w:u w:val="single"/>
                <w:lang w:val="en-US"/>
              </w:rPr>
            </w:pPr>
            <w:r w:rsidRPr="0018540E">
              <w:rPr>
                <w:rFonts w:eastAsia="Times New Roman" w:cs="Arial"/>
                <w:color w:val="000000"/>
                <w:u w:val="single"/>
                <w:lang w:val="en-US"/>
              </w:rPr>
              <w:t>Yellow-billed Kite</w:t>
            </w:r>
          </w:p>
        </w:tc>
      </w:tr>
      <w:tr w:rsidR="00CE5321" w:rsidRPr="0018540E" w14:paraId="43DDA34A"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99C4DDB" w14:textId="77777777" w:rsidR="00CE5321" w:rsidRPr="0018540E" w:rsidRDefault="00CE5321" w:rsidP="00BA622A">
            <w:pPr>
              <w:rPr>
                <w:rFonts w:eastAsia="Times New Roman" w:cs="Arial"/>
                <w:i/>
                <w:iCs/>
                <w:strike/>
                <w:color w:val="000000"/>
                <w:lang w:val="en-US"/>
              </w:rPr>
            </w:pPr>
            <w:r w:rsidRPr="0018540E">
              <w:rPr>
                <w:rFonts w:eastAsia="Times New Roman" w:cs="Arial"/>
                <w:i/>
                <w:iCs/>
                <w:strike/>
                <w:color w:val="000000"/>
                <w:lang w:val="en-US"/>
              </w:rPr>
              <w:t xml:space="preserve">Milvus </w:t>
            </w:r>
            <w:proofErr w:type="spellStart"/>
            <w:r w:rsidRPr="0018540E">
              <w:rPr>
                <w:rFonts w:eastAsia="Times New Roman" w:cs="Arial"/>
                <w:i/>
                <w:iCs/>
                <w:strike/>
                <w:color w:val="000000"/>
                <w:lang w:val="en-US"/>
              </w:rPr>
              <w:t>migrans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C63987B" w14:textId="77777777" w:rsidR="00CE5321" w:rsidRPr="0018540E" w:rsidRDefault="00CE5321" w:rsidP="00BA622A">
            <w:pPr>
              <w:rPr>
                <w:rFonts w:eastAsia="Times New Roman" w:cs="Arial"/>
                <w:strike/>
                <w:color w:val="000000"/>
                <w:lang w:val="en-US"/>
              </w:rPr>
            </w:pPr>
            <w:r w:rsidRPr="0018540E">
              <w:rPr>
                <w:rFonts w:eastAsia="Times New Roman" w:cs="Arial"/>
                <w:strike/>
                <w:color w:val="000000"/>
                <w:lang w:val="en-US"/>
              </w:rPr>
              <w:t>Black Kite</w:t>
            </w:r>
          </w:p>
        </w:tc>
      </w:tr>
      <w:tr w:rsidR="00CE5321" w:rsidRPr="0018540E" w14:paraId="54F33631"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8CE2A6C" w14:textId="77777777" w:rsidR="00CE5321" w:rsidRPr="0018540E" w:rsidRDefault="00CE5321" w:rsidP="00BA622A">
            <w:pPr>
              <w:rPr>
                <w:rFonts w:eastAsia="Times New Roman" w:cs="Arial"/>
                <w:i/>
                <w:iCs/>
                <w:color w:val="000000"/>
                <w:lang w:val="en-US"/>
              </w:rPr>
            </w:pPr>
            <w:proofErr w:type="spellStart"/>
            <w:r w:rsidRPr="0018540E">
              <w:rPr>
                <w:rFonts w:eastAsia="Times New Roman" w:cs="Arial"/>
                <w:i/>
                <w:iCs/>
                <w:color w:val="000000"/>
                <w:lang w:val="en-US"/>
              </w:rPr>
              <w:t>Butastur</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rufipennis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083E313A"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Grasshopper Buzzard</w:t>
            </w:r>
          </w:p>
        </w:tc>
      </w:tr>
      <w:tr w:rsidR="00CE5321" w:rsidRPr="0018540E" w14:paraId="3081FFE8"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172D184" w14:textId="77777777" w:rsidR="00CE5321" w:rsidRPr="0018540E" w:rsidRDefault="00CE5321" w:rsidP="00BA622A">
            <w:pPr>
              <w:rPr>
                <w:rFonts w:eastAsia="Times New Roman" w:cs="Arial"/>
                <w:i/>
                <w:iCs/>
                <w:color w:val="000000"/>
                <w:lang w:val="en-US"/>
              </w:rPr>
            </w:pPr>
            <w:proofErr w:type="spellStart"/>
            <w:r w:rsidRPr="0018540E">
              <w:rPr>
                <w:rFonts w:eastAsia="Times New Roman" w:cs="Arial"/>
                <w:i/>
                <w:iCs/>
                <w:color w:val="000000"/>
                <w:lang w:val="en-US"/>
              </w:rPr>
              <w:t>Butastur</w:t>
            </w:r>
            <w:proofErr w:type="spellEnd"/>
            <w:r w:rsidRPr="0018540E">
              <w:rPr>
                <w:rFonts w:eastAsia="Times New Roman" w:cs="Arial"/>
                <w:i/>
                <w:iCs/>
                <w:color w:val="000000"/>
                <w:lang w:val="en-US"/>
              </w:rPr>
              <w:t xml:space="preserve"> indicus</w:t>
            </w:r>
          </w:p>
        </w:tc>
        <w:tc>
          <w:tcPr>
            <w:tcW w:w="5640" w:type="dxa"/>
            <w:tcBorders>
              <w:top w:val="nil"/>
              <w:left w:val="nil"/>
              <w:bottom w:val="single" w:sz="4" w:space="0" w:color="auto"/>
              <w:right w:val="single" w:sz="4" w:space="0" w:color="auto"/>
            </w:tcBorders>
            <w:shd w:val="clear" w:color="auto" w:fill="auto"/>
            <w:noWrap/>
            <w:vAlign w:val="center"/>
            <w:hideMark/>
          </w:tcPr>
          <w:p w14:paraId="7CDC7503"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Grey-faced Buzzard</w:t>
            </w:r>
          </w:p>
        </w:tc>
      </w:tr>
      <w:tr w:rsidR="00634E8B" w:rsidRPr="0018540E" w14:paraId="26C21E8B"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60E3E55E" w14:textId="6AE8A791" w:rsidR="00634E8B" w:rsidRPr="0018540E" w:rsidRDefault="00634E8B" w:rsidP="00BA622A">
            <w:pPr>
              <w:rPr>
                <w:rFonts w:eastAsia="Times New Roman" w:cs="Arial"/>
                <w:i/>
                <w:iCs/>
                <w:color w:val="000000"/>
                <w:u w:val="single"/>
                <w:lang w:val="en-US"/>
              </w:rPr>
            </w:pPr>
            <w:r w:rsidRPr="0018540E">
              <w:rPr>
                <w:rFonts w:eastAsia="Times New Roman" w:cs="Arial"/>
                <w:i/>
                <w:iCs/>
                <w:color w:val="000000"/>
                <w:u w:val="single"/>
                <w:lang w:val="en-US"/>
              </w:rPr>
              <w:t>Buteo lagopus</w:t>
            </w:r>
          </w:p>
        </w:tc>
        <w:tc>
          <w:tcPr>
            <w:tcW w:w="5640" w:type="dxa"/>
            <w:tcBorders>
              <w:top w:val="nil"/>
              <w:left w:val="nil"/>
              <w:bottom w:val="single" w:sz="4" w:space="0" w:color="auto"/>
              <w:right w:val="single" w:sz="4" w:space="0" w:color="auto"/>
            </w:tcBorders>
            <w:shd w:val="clear" w:color="auto" w:fill="auto"/>
            <w:noWrap/>
            <w:vAlign w:val="center"/>
          </w:tcPr>
          <w:p w14:paraId="21E3445B" w14:textId="7A7164E7" w:rsidR="00634E8B" w:rsidRPr="0018540E" w:rsidRDefault="00634E8B" w:rsidP="00BA622A">
            <w:pPr>
              <w:rPr>
                <w:rFonts w:eastAsia="Times New Roman" w:cs="Arial"/>
                <w:color w:val="000000"/>
                <w:u w:val="single"/>
                <w:lang w:val="en-US"/>
              </w:rPr>
            </w:pPr>
            <w:r w:rsidRPr="0018540E">
              <w:rPr>
                <w:rFonts w:eastAsia="Times New Roman" w:cs="Arial"/>
                <w:color w:val="000000"/>
                <w:u w:val="single"/>
                <w:lang w:val="en-US"/>
              </w:rPr>
              <w:t>Rough-legged Buzzard</w:t>
            </w:r>
          </w:p>
        </w:tc>
      </w:tr>
      <w:tr w:rsidR="00CE5321" w:rsidRPr="0018540E" w14:paraId="0923FC47"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6433F07"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naumanni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CD5978E"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Lesser Kestrel</w:t>
            </w:r>
          </w:p>
        </w:tc>
      </w:tr>
      <w:tr w:rsidR="00CE5321" w:rsidRPr="0018540E" w14:paraId="4454B153"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491F387"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Falco tinnunculus</w:t>
            </w:r>
          </w:p>
        </w:tc>
        <w:tc>
          <w:tcPr>
            <w:tcW w:w="5640" w:type="dxa"/>
            <w:tcBorders>
              <w:top w:val="nil"/>
              <w:left w:val="nil"/>
              <w:bottom w:val="single" w:sz="4" w:space="0" w:color="auto"/>
              <w:right w:val="single" w:sz="4" w:space="0" w:color="auto"/>
            </w:tcBorders>
            <w:shd w:val="clear" w:color="auto" w:fill="auto"/>
            <w:noWrap/>
            <w:vAlign w:val="center"/>
            <w:hideMark/>
          </w:tcPr>
          <w:p w14:paraId="2E3863AD"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Common Kestrel</w:t>
            </w:r>
          </w:p>
        </w:tc>
      </w:tr>
      <w:tr w:rsidR="00634E8B" w:rsidRPr="0018540E" w14:paraId="69259A5A"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60579C52" w14:textId="1B896B52" w:rsidR="00634E8B" w:rsidRPr="0018540E" w:rsidRDefault="00634E8B" w:rsidP="00BA622A">
            <w:pPr>
              <w:rPr>
                <w:rFonts w:eastAsia="Times New Roman" w:cs="Arial"/>
                <w:i/>
                <w:iCs/>
                <w:color w:val="000000"/>
                <w:u w:val="single"/>
                <w:lang w:val="en-US"/>
              </w:rPr>
            </w:pPr>
            <w:r w:rsidRPr="0018540E">
              <w:rPr>
                <w:rFonts w:eastAsia="Times New Roman" w:cs="Arial"/>
                <w:i/>
                <w:iCs/>
                <w:color w:val="000000"/>
                <w:u w:val="single"/>
                <w:lang w:val="en-US"/>
              </w:rPr>
              <w:t>Falco columbarius</w:t>
            </w:r>
          </w:p>
        </w:tc>
        <w:tc>
          <w:tcPr>
            <w:tcW w:w="5640" w:type="dxa"/>
            <w:tcBorders>
              <w:top w:val="nil"/>
              <w:left w:val="nil"/>
              <w:bottom w:val="single" w:sz="4" w:space="0" w:color="auto"/>
              <w:right w:val="single" w:sz="4" w:space="0" w:color="auto"/>
            </w:tcBorders>
            <w:shd w:val="clear" w:color="auto" w:fill="auto"/>
            <w:noWrap/>
            <w:vAlign w:val="center"/>
          </w:tcPr>
          <w:p w14:paraId="1C14E86F" w14:textId="01E6F1EC" w:rsidR="00634E8B" w:rsidRPr="0018540E" w:rsidRDefault="00634E8B" w:rsidP="00BA622A">
            <w:pPr>
              <w:rPr>
                <w:rFonts w:eastAsia="Times New Roman" w:cs="Arial"/>
                <w:color w:val="000000"/>
                <w:u w:val="single"/>
                <w:lang w:val="en-US"/>
              </w:rPr>
            </w:pPr>
            <w:r w:rsidRPr="0018540E">
              <w:rPr>
                <w:rFonts w:eastAsia="Times New Roman" w:cs="Arial"/>
                <w:color w:val="000000"/>
                <w:u w:val="single"/>
                <w:lang w:val="en-US"/>
              </w:rPr>
              <w:t>Merlin</w:t>
            </w:r>
          </w:p>
        </w:tc>
      </w:tr>
      <w:tr w:rsidR="00CE5321" w:rsidRPr="0018540E" w14:paraId="57E6BE95"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0238FF4"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subbuteo</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F562C19"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Eurasian Hobby</w:t>
            </w:r>
          </w:p>
        </w:tc>
      </w:tr>
      <w:tr w:rsidR="00CE5321" w:rsidRPr="0018540E" w14:paraId="4D5E89D8"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A2A39F6"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cuvierii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0FE786B"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African Hobby</w:t>
            </w:r>
          </w:p>
        </w:tc>
      </w:tr>
      <w:tr w:rsidR="00CE5321" w:rsidRPr="0018540E" w14:paraId="6F1D1A1C"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3EDB0FAA"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severus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4F4D1AF"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Oriental Hobby</w:t>
            </w:r>
          </w:p>
        </w:tc>
      </w:tr>
      <w:tr w:rsidR="00CE5321" w:rsidRPr="0018540E" w14:paraId="413E36DF"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A7FA7F8"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biarmicus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E5BC26B"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Lanner Falcon</w:t>
            </w:r>
          </w:p>
        </w:tc>
      </w:tr>
      <w:tr w:rsidR="00DD01A8" w:rsidRPr="0018540E" w14:paraId="104CC3BD" w14:textId="77777777">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44A0B2A" w14:textId="77777777" w:rsidR="00DD01A8" w:rsidRPr="0018540E" w:rsidRDefault="00DD01A8" w:rsidP="00BA622A">
            <w:pPr>
              <w:rPr>
                <w:rFonts w:eastAsia="Times New Roman" w:cs="Arial"/>
                <w:i/>
                <w:iCs/>
                <w:color w:val="000000"/>
                <w:u w:val="single"/>
                <w:lang w:val="en-US"/>
              </w:rPr>
            </w:pPr>
            <w:r w:rsidRPr="0018540E">
              <w:rPr>
                <w:rFonts w:eastAsia="Times New Roman" w:cs="Arial"/>
                <w:i/>
                <w:iCs/>
                <w:color w:val="000000"/>
                <w:u w:val="single"/>
                <w:lang w:val="en-US"/>
              </w:rPr>
              <w:lastRenderedPageBreak/>
              <w:t xml:space="preserve">Falco </w:t>
            </w:r>
            <w:proofErr w:type="spellStart"/>
            <w:r w:rsidRPr="0018540E">
              <w:rPr>
                <w:rFonts w:eastAsia="Times New Roman" w:cs="Arial"/>
                <w:i/>
                <w:iCs/>
                <w:color w:val="000000"/>
                <w:u w:val="single"/>
                <w:lang w:val="en-US"/>
              </w:rPr>
              <w:t>rusticolus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79AFF9B" w14:textId="77777777" w:rsidR="00DD01A8" w:rsidRPr="0018540E" w:rsidRDefault="00DD01A8" w:rsidP="00BA622A">
            <w:pPr>
              <w:rPr>
                <w:rFonts w:eastAsia="Times New Roman" w:cs="Arial"/>
                <w:color w:val="000000"/>
                <w:u w:val="single"/>
                <w:lang w:val="en-US"/>
              </w:rPr>
            </w:pPr>
            <w:r w:rsidRPr="0018540E">
              <w:rPr>
                <w:rFonts w:eastAsia="Times New Roman" w:cs="Arial"/>
                <w:color w:val="000000"/>
                <w:u w:val="single"/>
                <w:lang w:val="en-US"/>
              </w:rPr>
              <w:t>Gyrfalcon</w:t>
            </w:r>
          </w:p>
        </w:tc>
      </w:tr>
      <w:tr w:rsidR="00CE5321" w:rsidRPr="0018540E" w14:paraId="454B04C2"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ACBE51A" w14:textId="77777777" w:rsidR="00CE5321" w:rsidRPr="0018540E" w:rsidRDefault="00CE5321" w:rsidP="00BA622A">
            <w:pPr>
              <w:rPr>
                <w:rFonts w:eastAsia="Times New Roman" w:cs="Arial"/>
                <w:i/>
                <w:iCs/>
                <w:strike/>
                <w:color w:val="000000"/>
                <w:lang w:val="en-US"/>
              </w:rPr>
            </w:pPr>
            <w:proofErr w:type="spellStart"/>
            <w:r w:rsidRPr="0018540E">
              <w:rPr>
                <w:rFonts w:eastAsia="Times New Roman" w:cs="Arial"/>
                <w:i/>
                <w:iCs/>
                <w:strike/>
                <w:color w:val="000000"/>
                <w:lang w:val="en-US"/>
              </w:rPr>
              <w:t>Ninox</w:t>
            </w:r>
            <w:proofErr w:type="spellEnd"/>
            <w:r w:rsidRPr="0018540E">
              <w:rPr>
                <w:rFonts w:eastAsia="Times New Roman" w:cs="Arial"/>
                <w:i/>
                <w:iCs/>
                <w:strike/>
                <w:color w:val="000000"/>
                <w:lang w:val="en-US"/>
              </w:rPr>
              <w:t xml:space="preserve"> </w:t>
            </w:r>
            <w:proofErr w:type="spellStart"/>
            <w:r w:rsidRPr="0018540E">
              <w:rPr>
                <w:rFonts w:eastAsia="Times New Roman" w:cs="Arial"/>
                <w:i/>
                <w:iCs/>
                <w:strike/>
                <w:color w:val="000000"/>
                <w:lang w:val="en-US"/>
              </w:rPr>
              <w:t>scutulata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B20D2FD" w14:textId="77777777" w:rsidR="00CE5321" w:rsidRPr="0018540E" w:rsidRDefault="00CE5321" w:rsidP="00BA622A">
            <w:pPr>
              <w:rPr>
                <w:rFonts w:eastAsia="Times New Roman" w:cs="Arial"/>
                <w:strike/>
                <w:color w:val="000000"/>
                <w:lang w:val="en-US"/>
              </w:rPr>
            </w:pPr>
            <w:r w:rsidRPr="0018540E">
              <w:rPr>
                <w:rFonts w:eastAsia="Times New Roman" w:cs="Arial"/>
                <w:strike/>
                <w:color w:val="000000"/>
                <w:lang w:val="en-US"/>
              </w:rPr>
              <w:t>Brown Boobook</w:t>
            </w:r>
          </w:p>
        </w:tc>
      </w:tr>
      <w:tr w:rsidR="00CE5321" w:rsidRPr="0018540E" w14:paraId="1CDCE805"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A025FF0" w14:textId="77777777" w:rsidR="00CE5321" w:rsidRPr="0018540E" w:rsidRDefault="00CE5321" w:rsidP="00BA622A">
            <w:pPr>
              <w:rPr>
                <w:rFonts w:eastAsia="Times New Roman" w:cs="Arial"/>
                <w:i/>
                <w:iCs/>
                <w:color w:val="000000"/>
                <w:lang w:val="en-US"/>
              </w:rPr>
            </w:pPr>
            <w:proofErr w:type="gramStart"/>
            <w:r w:rsidRPr="0018540E">
              <w:rPr>
                <w:rFonts w:eastAsia="Times New Roman" w:cs="Arial"/>
                <w:i/>
                <w:iCs/>
                <w:color w:val="000000"/>
                <w:lang w:val="en-US"/>
              </w:rPr>
              <w:t>Otus</w:t>
            </w:r>
            <w:proofErr w:type="gramEnd"/>
            <w:r w:rsidRPr="0018540E">
              <w:rPr>
                <w:rFonts w:eastAsia="Times New Roman" w:cs="Arial"/>
                <w:i/>
                <w:iCs/>
                <w:color w:val="000000"/>
                <w:lang w:val="en-US"/>
              </w:rPr>
              <w:t xml:space="preserve"> scops</w:t>
            </w:r>
          </w:p>
        </w:tc>
        <w:tc>
          <w:tcPr>
            <w:tcW w:w="5640" w:type="dxa"/>
            <w:tcBorders>
              <w:top w:val="nil"/>
              <w:left w:val="nil"/>
              <w:bottom w:val="single" w:sz="4" w:space="0" w:color="auto"/>
              <w:right w:val="single" w:sz="4" w:space="0" w:color="auto"/>
            </w:tcBorders>
            <w:shd w:val="clear" w:color="auto" w:fill="auto"/>
            <w:noWrap/>
            <w:vAlign w:val="center"/>
            <w:hideMark/>
          </w:tcPr>
          <w:p w14:paraId="782775BE"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Eurasian Scops-owl</w:t>
            </w:r>
          </w:p>
        </w:tc>
      </w:tr>
      <w:tr w:rsidR="00CE5321" w:rsidRPr="0018540E" w14:paraId="5E594D76"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1BDD42B" w14:textId="77777777" w:rsidR="00CE5321" w:rsidRPr="0018540E" w:rsidRDefault="00CE5321" w:rsidP="00BA622A">
            <w:pPr>
              <w:rPr>
                <w:rFonts w:eastAsia="Times New Roman" w:cs="Arial"/>
                <w:i/>
                <w:iCs/>
                <w:color w:val="000000"/>
                <w:lang w:val="en-US"/>
              </w:rPr>
            </w:pPr>
            <w:r w:rsidRPr="0018540E">
              <w:rPr>
                <w:rFonts w:eastAsia="Times New Roman" w:cs="Arial"/>
                <w:i/>
                <w:iCs/>
                <w:color w:val="000000"/>
                <w:lang w:val="en-US"/>
              </w:rPr>
              <w:t>Otus brucei</w:t>
            </w:r>
          </w:p>
        </w:tc>
        <w:tc>
          <w:tcPr>
            <w:tcW w:w="5640" w:type="dxa"/>
            <w:tcBorders>
              <w:top w:val="nil"/>
              <w:left w:val="nil"/>
              <w:bottom w:val="single" w:sz="4" w:space="0" w:color="auto"/>
              <w:right w:val="single" w:sz="4" w:space="0" w:color="auto"/>
            </w:tcBorders>
            <w:shd w:val="clear" w:color="auto" w:fill="auto"/>
            <w:noWrap/>
            <w:vAlign w:val="center"/>
            <w:hideMark/>
          </w:tcPr>
          <w:p w14:paraId="4A8152FB"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Pallid Scops-owl</w:t>
            </w:r>
          </w:p>
        </w:tc>
      </w:tr>
      <w:tr w:rsidR="00CE5321" w:rsidRPr="0018540E" w14:paraId="6C263260"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2FD7F63" w14:textId="77777777" w:rsidR="00CE5321" w:rsidRPr="0018540E" w:rsidRDefault="00CE5321" w:rsidP="00BA622A">
            <w:pPr>
              <w:rPr>
                <w:rFonts w:eastAsia="Times New Roman" w:cs="Arial"/>
                <w:i/>
                <w:iCs/>
                <w:color w:val="000000"/>
                <w:lang w:val="en-US"/>
              </w:rPr>
            </w:pPr>
            <w:proofErr w:type="spellStart"/>
            <w:r w:rsidRPr="0018540E">
              <w:rPr>
                <w:rFonts w:eastAsia="Times New Roman" w:cs="Arial"/>
                <w:i/>
                <w:iCs/>
                <w:color w:val="000000"/>
                <w:lang w:val="en-US"/>
              </w:rPr>
              <w:t>Asio</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otus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20CB26F"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Northern Long-eared Owl</w:t>
            </w:r>
          </w:p>
        </w:tc>
      </w:tr>
      <w:tr w:rsidR="00CE5321" w:rsidRPr="0018540E" w14:paraId="23818F20"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0677601" w14:textId="77777777" w:rsidR="00CE5321" w:rsidRPr="0018540E" w:rsidRDefault="00CE5321" w:rsidP="00BA622A">
            <w:pPr>
              <w:rPr>
                <w:rFonts w:eastAsia="Times New Roman" w:cs="Arial"/>
                <w:i/>
                <w:iCs/>
                <w:color w:val="000000"/>
                <w:lang w:val="en-US"/>
              </w:rPr>
            </w:pPr>
            <w:proofErr w:type="spellStart"/>
            <w:r w:rsidRPr="0018540E">
              <w:rPr>
                <w:rFonts w:eastAsia="Times New Roman" w:cs="Arial"/>
                <w:i/>
                <w:iCs/>
                <w:color w:val="000000"/>
                <w:lang w:val="en-US"/>
              </w:rPr>
              <w:t>Asio</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flammeus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C26B1D8" w14:textId="77777777" w:rsidR="00CE5321" w:rsidRPr="0018540E" w:rsidRDefault="00CE5321" w:rsidP="00BA622A">
            <w:pPr>
              <w:rPr>
                <w:rFonts w:eastAsia="Times New Roman" w:cs="Arial"/>
                <w:color w:val="000000"/>
                <w:lang w:val="en-US"/>
              </w:rPr>
            </w:pPr>
            <w:r w:rsidRPr="0018540E">
              <w:rPr>
                <w:rFonts w:eastAsia="Times New Roman" w:cs="Arial"/>
                <w:color w:val="000000"/>
                <w:lang w:val="en-US"/>
              </w:rPr>
              <w:t>Short-eared Owl</w:t>
            </w:r>
          </w:p>
        </w:tc>
      </w:tr>
      <w:tr w:rsidR="00982BC5" w:rsidRPr="0018540E" w14:paraId="42245787" w14:textId="77777777">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D7DD443" w14:textId="77777777" w:rsidR="00982BC5" w:rsidRPr="0018540E" w:rsidRDefault="00982BC5" w:rsidP="00BA622A">
            <w:pPr>
              <w:rPr>
                <w:rFonts w:eastAsia="Times New Roman" w:cs="Arial"/>
                <w:i/>
                <w:iCs/>
                <w:color w:val="000000"/>
                <w:u w:val="single"/>
                <w:lang w:val="en-US"/>
              </w:rPr>
            </w:pPr>
            <w:proofErr w:type="spellStart"/>
            <w:r w:rsidRPr="0018540E">
              <w:rPr>
                <w:rFonts w:eastAsia="Times New Roman" w:cs="Arial"/>
                <w:i/>
                <w:iCs/>
                <w:color w:val="000000"/>
                <w:u w:val="single"/>
                <w:lang w:val="en-US"/>
              </w:rPr>
              <w:t>Strix</w:t>
            </w:r>
            <w:proofErr w:type="spellEnd"/>
            <w:r w:rsidRPr="0018540E">
              <w:rPr>
                <w:rFonts w:eastAsia="Times New Roman" w:cs="Arial"/>
                <w:i/>
                <w:iCs/>
                <w:color w:val="000000"/>
                <w:u w:val="single"/>
                <w:lang w:val="en-US"/>
              </w:rPr>
              <w:t xml:space="preserve"> </w:t>
            </w:r>
            <w:proofErr w:type="spellStart"/>
            <w:r w:rsidRPr="0018540E">
              <w:rPr>
                <w:rFonts w:eastAsia="Times New Roman" w:cs="Arial"/>
                <w:i/>
                <w:iCs/>
                <w:color w:val="000000"/>
                <w:u w:val="single"/>
                <w:lang w:val="en-US"/>
              </w:rPr>
              <w:t>nebulosa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F44EC26" w14:textId="77777777" w:rsidR="00982BC5" w:rsidRPr="0018540E" w:rsidRDefault="00982BC5" w:rsidP="00BA622A">
            <w:pPr>
              <w:rPr>
                <w:rFonts w:eastAsia="Times New Roman" w:cs="Arial"/>
                <w:color w:val="000000"/>
                <w:u w:val="single"/>
                <w:lang w:val="en-US"/>
              </w:rPr>
            </w:pPr>
            <w:r w:rsidRPr="0018540E">
              <w:rPr>
                <w:rFonts w:eastAsia="Times New Roman" w:cs="Arial"/>
                <w:color w:val="000000"/>
                <w:u w:val="single"/>
                <w:lang w:val="en-US"/>
              </w:rPr>
              <w:t>Great Grey Owl</w:t>
            </w:r>
          </w:p>
        </w:tc>
      </w:tr>
      <w:tr w:rsidR="00CE5321" w:rsidRPr="0018540E" w14:paraId="58916C7C" w14:textId="77777777" w:rsidTr="00CE5321">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3C5C8894" w14:textId="77777777" w:rsidR="00CE5321" w:rsidRPr="0018540E" w:rsidRDefault="00CE5321" w:rsidP="00BA622A">
            <w:pPr>
              <w:rPr>
                <w:rFonts w:eastAsia="Times New Roman" w:cs="Arial"/>
                <w:i/>
                <w:iCs/>
                <w:strike/>
                <w:color w:val="000000"/>
                <w:lang w:val="en-US"/>
              </w:rPr>
            </w:pPr>
            <w:r w:rsidRPr="0018540E">
              <w:rPr>
                <w:rFonts w:eastAsia="Times New Roman" w:cs="Arial"/>
                <w:i/>
                <w:iCs/>
                <w:strike/>
                <w:color w:val="000000"/>
                <w:lang w:val="en-US"/>
              </w:rPr>
              <w:t xml:space="preserve">Bubo </w:t>
            </w:r>
            <w:proofErr w:type="spellStart"/>
            <w:r w:rsidRPr="0018540E">
              <w:rPr>
                <w:rFonts w:eastAsia="Times New Roman" w:cs="Arial"/>
                <w:i/>
                <w:iCs/>
                <w:strike/>
                <w:color w:val="000000"/>
                <w:lang w:val="en-US"/>
              </w:rPr>
              <w:t>scandiacus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4F07A52" w14:textId="25AFB014" w:rsidR="00CE5321" w:rsidRPr="0018540E" w:rsidRDefault="00CE5321" w:rsidP="00BA622A">
            <w:pPr>
              <w:rPr>
                <w:rFonts w:eastAsia="Times New Roman" w:cs="Arial"/>
                <w:strike/>
                <w:color w:val="000000"/>
                <w:lang w:val="en-US"/>
              </w:rPr>
            </w:pPr>
            <w:r w:rsidRPr="0018540E">
              <w:rPr>
                <w:rFonts w:eastAsia="Times New Roman" w:cs="Arial"/>
                <w:strike/>
                <w:color w:val="000000"/>
                <w:lang w:val="en-US"/>
              </w:rPr>
              <w:t>S</w:t>
            </w:r>
            <w:r w:rsidR="00982BC5" w:rsidRPr="0018540E">
              <w:rPr>
                <w:rFonts w:eastAsia="Times New Roman" w:cs="Arial"/>
                <w:strike/>
                <w:color w:val="000000"/>
                <w:lang w:val="en-US"/>
              </w:rPr>
              <w:t>n</w:t>
            </w:r>
            <w:r w:rsidRPr="0018540E">
              <w:rPr>
                <w:rFonts w:eastAsia="Times New Roman" w:cs="Arial"/>
                <w:strike/>
                <w:color w:val="000000"/>
                <w:lang w:val="en-US"/>
              </w:rPr>
              <w:t>owy Owl</w:t>
            </w:r>
          </w:p>
        </w:tc>
      </w:tr>
    </w:tbl>
    <w:p w14:paraId="29FFD58E" w14:textId="738CA758" w:rsidR="006045F4" w:rsidRDefault="006045F4" w:rsidP="00BA622A">
      <w:pPr>
        <w:rPr>
          <w:rFonts w:cs="Arial"/>
          <w:b/>
        </w:rPr>
      </w:pPr>
    </w:p>
    <w:p w14:paraId="75FCD387" w14:textId="77777777" w:rsidR="009D4945" w:rsidRPr="0018540E" w:rsidRDefault="009D4945" w:rsidP="00BA622A">
      <w:pPr>
        <w:rPr>
          <w:rFonts w:cs="Arial"/>
          <w:b/>
        </w:rPr>
      </w:pPr>
    </w:p>
    <w:p w14:paraId="4EC15176" w14:textId="2B7CE67F" w:rsidR="006362F6" w:rsidRDefault="006362F6" w:rsidP="00BA622A">
      <w:pPr>
        <w:rPr>
          <w:rFonts w:cs="Arial"/>
          <w:b/>
        </w:rPr>
      </w:pPr>
      <w:r w:rsidRPr="0018540E">
        <w:rPr>
          <w:rFonts w:cs="Arial"/>
          <w:b/>
        </w:rPr>
        <w:t>Category 3</w:t>
      </w:r>
      <w:r w:rsidRPr="0018540E">
        <w:rPr>
          <w:rStyle w:val="FootnoteReference"/>
          <w:rFonts w:cs="Arial"/>
          <w:b/>
        </w:rPr>
        <w:footnoteReference w:id="6"/>
      </w:r>
    </w:p>
    <w:p w14:paraId="71A36CE7" w14:textId="77777777" w:rsidR="009D4945" w:rsidRPr="0018540E" w:rsidRDefault="009D4945" w:rsidP="00BA622A">
      <w:pPr>
        <w:rPr>
          <w:rFonts w:cs="Arial"/>
          <w:b/>
        </w:rPr>
      </w:pPr>
    </w:p>
    <w:tbl>
      <w:tblPr>
        <w:tblW w:w="8640" w:type="dxa"/>
        <w:tblInd w:w="-20" w:type="dxa"/>
        <w:tblLook w:val="04A0" w:firstRow="1" w:lastRow="0" w:firstColumn="1" w:lastColumn="0" w:noHBand="0" w:noVBand="1"/>
      </w:tblPr>
      <w:tblGrid>
        <w:gridCol w:w="3000"/>
        <w:gridCol w:w="5640"/>
      </w:tblGrid>
      <w:tr w:rsidR="006362F6" w:rsidRPr="0018540E" w14:paraId="3F6C4AF0" w14:textId="77777777" w:rsidTr="003F4E02">
        <w:trPr>
          <w:trHeight w:val="315"/>
        </w:trPr>
        <w:tc>
          <w:tcPr>
            <w:tcW w:w="3000"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7ABA35C9" w14:textId="77777777" w:rsidR="006362F6" w:rsidRPr="0018540E" w:rsidRDefault="006362F6" w:rsidP="00BA622A">
            <w:pPr>
              <w:rPr>
                <w:rFonts w:eastAsia="Times New Roman" w:cs="Arial"/>
                <w:b/>
                <w:bCs/>
                <w:color w:val="000000"/>
                <w:lang w:val="en-US"/>
              </w:rPr>
            </w:pPr>
            <w:r w:rsidRPr="0018540E">
              <w:rPr>
                <w:rFonts w:eastAsia="Times New Roman" w:cs="Arial"/>
                <w:b/>
                <w:bCs/>
                <w:color w:val="000000"/>
                <w:lang w:val="en-US"/>
              </w:rPr>
              <w:t>Scientific name</w:t>
            </w:r>
          </w:p>
        </w:tc>
        <w:tc>
          <w:tcPr>
            <w:tcW w:w="5640"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54AE57D4" w14:textId="77777777" w:rsidR="006362F6" w:rsidRPr="0018540E" w:rsidRDefault="006362F6" w:rsidP="00BA622A">
            <w:pPr>
              <w:rPr>
                <w:rFonts w:eastAsia="Times New Roman" w:cs="Arial"/>
                <w:b/>
                <w:bCs/>
                <w:color w:val="000000"/>
                <w:lang w:val="en-US"/>
              </w:rPr>
            </w:pPr>
            <w:r w:rsidRPr="0018540E">
              <w:rPr>
                <w:rFonts w:eastAsia="Times New Roman" w:cs="Arial"/>
                <w:b/>
                <w:bCs/>
                <w:color w:val="000000"/>
                <w:lang w:val="en-US"/>
              </w:rPr>
              <w:t>Vernacular name</w:t>
            </w:r>
          </w:p>
        </w:tc>
      </w:tr>
      <w:tr w:rsidR="006362F6" w:rsidRPr="0018540E" w14:paraId="03F5E31D"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3883BABF" w14:textId="77777777" w:rsidR="006362F6" w:rsidRPr="0018540E" w:rsidRDefault="006362F6" w:rsidP="00BA622A">
            <w:pPr>
              <w:rPr>
                <w:rFonts w:eastAsia="Times New Roman" w:cs="Arial"/>
                <w:i/>
                <w:iCs/>
                <w:color w:val="000000"/>
                <w:lang w:val="en-US"/>
              </w:rPr>
            </w:pPr>
            <w:r w:rsidRPr="0018540E">
              <w:rPr>
                <w:rFonts w:eastAsia="Times New Roman" w:cs="Arial"/>
                <w:i/>
                <w:iCs/>
                <w:color w:val="000000"/>
                <w:lang w:val="en-US"/>
              </w:rPr>
              <w:t>Pandion haliaetus</w:t>
            </w:r>
          </w:p>
        </w:tc>
        <w:tc>
          <w:tcPr>
            <w:tcW w:w="5640" w:type="dxa"/>
            <w:tcBorders>
              <w:top w:val="nil"/>
              <w:left w:val="nil"/>
              <w:bottom w:val="single" w:sz="4" w:space="0" w:color="auto"/>
              <w:right w:val="single" w:sz="4" w:space="0" w:color="auto"/>
            </w:tcBorders>
            <w:shd w:val="clear" w:color="auto" w:fill="auto"/>
            <w:noWrap/>
            <w:vAlign w:val="center"/>
            <w:hideMark/>
          </w:tcPr>
          <w:p w14:paraId="309FF7E5" w14:textId="77777777" w:rsidR="006362F6" w:rsidRPr="0018540E" w:rsidRDefault="006362F6" w:rsidP="00BA622A">
            <w:pPr>
              <w:rPr>
                <w:rFonts w:eastAsia="Times New Roman" w:cs="Arial"/>
                <w:color w:val="000000"/>
                <w:lang w:val="en-US"/>
              </w:rPr>
            </w:pPr>
            <w:r w:rsidRPr="0018540E">
              <w:rPr>
                <w:rFonts w:eastAsia="Times New Roman" w:cs="Arial"/>
                <w:color w:val="000000"/>
                <w:lang w:val="en-US"/>
              </w:rPr>
              <w:t>Osprey</w:t>
            </w:r>
          </w:p>
        </w:tc>
      </w:tr>
      <w:tr w:rsidR="00AD39DD" w:rsidRPr="0018540E" w14:paraId="6CA6DF44"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1BE6C204" w14:textId="2594F581" w:rsidR="00AD39DD" w:rsidRPr="0018540E" w:rsidRDefault="00AD39DD" w:rsidP="00BA622A">
            <w:pPr>
              <w:rPr>
                <w:rFonts w:eastAsia="Times New Roman" w:cs="Arial"/>
                <w:i/>
                <w:iCs/>
                <w:color w:val="000000"/>
                <w:highlight w:val="yellow"/>
                <w:u w:val="single"/>
                <w:lang w:val="en-US"/>
              </w:rPr>
            </w:pPr>
            <w:r w:rsidRPr="0018540E">
              <w:rPr>
                <w:rFonts w:eastAsia="Times New Roman" w:cs="Arial"/>
                <w:i/>
                <w:iCs/>
                <w:color w:val="000000"/>
                <w:u w:val="single"/>
                <w:lang w:val="en-US"/>
              </w:rPr>
              <w:t xml:space="preserve">Pernis </w:t>
            </w:r>
            <w:proofErr w:type="spellStart"/>
            <w:r w:rsidRPr="0018540E">
              <w:rPr>
                <w:rFonts w:eastAsia="Times New Roman" w:cs="Arial"/>
                <w:i/>
                <w:iCs/>
                <w:color w:val="000000"/>
                <w:u w:val="single"/>
                <w:lang w:val="en-US"/>
              </w:rPr>
              <w:t>apivorus</w:t>
            </w:r>
            <w:proofErr w:type="spellEnd"/>
          </w:p>
        </w:tc>
        <w:tc>
          <w:tcPr>
            <w:tcW w:w="5640" w:type="dxa"/>
            <w:tcBorders>
              <w:top w:val="nil"/>
              <w:left w:val="nil"/>
              <w:bottom w:val="single" w:sz="4" w:space="0" w:color="auto"/>
              <w:right w:val="single" w:sz="4" w:space="0" w:color="auto"/>
            </w:tcBorders>
            <w:shd w:val="clear" w:color="auto" w:fill="auto"/>
            <w:noWrap/>
            <w:vAlign w:val="center"/>
          </w:tcPr>
          <w:p w14:paraId="7EADCD38" w14:textId="5E9B0F1B" w:rsidR="00AD39DD" w:rsidRPr="0018540E" w:rsidRDefault="00AD39DD" w:rsidP="00BA622A">
            <w:pPr>
              <w:rPr>
                <w:rFonts w:eastAsia="Times New Roman" w:cs="Arial"/>
                <w:color w:val="000000"/>
                <w:highlight w:val="yellow"/>
                <w:u w:val="single"/>
                <w:lang w:val="en-US"/>
              </w:rPr>
            </w:pPr>
            <w:r w:rsidRPr="0018540E">
              <w:rPr>
                <w:rFonts w:eastAsia="Times New Roman" w:cs="Arial"/>
                <w:color w:val="000000"/>
                <w:u w:val="single"/>
                <w:lang w:val="en-US"/>
              </w:rPr>
              <w:t>European Honey-buzzard</w:t>
            </w:r>
          </w:p>
        </w:tc>
      </w:tr>
      <w:tr w:rsidR="00AD39DD" w:rsidRPr="0018540E" w14:paraId="7DA8C1D8"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B1677A0" w14:textId="77777777" w:rsidR="00AD39DD" w:rsidRPr="0018540E" w:rsidRDefault="00AD39DD" w:rsidP="00BA622A">
            <w:pPr>
              <w:rPr>
                <w:rFonts w:eastAsia="Times New Roman" w:cs="Arial"/>
                <w:i/>
                <w:iCs/>
                <w:strike/>
                <w:color w:val="000000"/>
                <w:lang w:val="en-US"/>
              </w:rPr>
            </w:pPr>
            <w:r w:rsidRPr="0018540E">
              <w:rPr>
                <w:rFonts w:eastAsia="Times New Roman" w:cs="Arial"/>
                <w:i/>
                <w:iCs/>
                <w:strike/>
                <w:color w:val="000000"/>
                <w:lang w:val="en-US"/>
              </w:rPr>
              <w:t xml:space="preserve">Pernis </w:t>
            </w:r>
            <w:proofErr w:type="spellStart"/>
            <w:r w:rsidRPr="0018540E">
              <w:rPr>
                <w:rFonts w:eastAsia="Times New Roman" w:cs="Arial"/>
                <w:i/>
                <w:iCs/>
                <w:strike/>
                <w:color w:val="000000"/>
                <w:lang w:val="en-US"/>
              </w:rPr>
              <w:t>ptilorhynchus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7F7EF6B" w14:textId="77777777" w:rsidR="00AD39DD" w:rsidRPr="0018540E" w:rsidRDefault="00AD39DD" w:rsidP="00BA622A">
            <w:pPr>
              <w:rPr>
                <w:rFonts w:eastAsia="Times New Roman" w:cs="Arial"/>
                <w:strike/>
                <w:color w:val="000000"/>
                <w:lang w:val="en-US"/>
              </w:rPr>
            </w:pPr>
            <w:r w:rsidRPr="0018540E">
              <w:rPr>
                <w:rFonts w:eastAsia="Times New Roman" w:cs="Arial"/>
                <w:strike/>
                <w:color w:val="000000"/>
                <w:lang w:val="en-US"/>
              </w:rPr>
              <w:t>Oriental Honey-buzzard</w:t>
            </w:r>
          </w:p>
        </w:tc>
      </w:tr>
      <w:tr w:rsidR="00AD39DD" w:rsidRPr="0018540E" w14:paraId="6A0502C3"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E2183EA" w14:textId="77777777" w:rsidR="00AD39DD" w:rsidRPr="0018540E" w:rsidRDefault="00AD39DD" w:rsidP="00BA622A">
            <w:pPr>
              <w:rPr>
                <w:rFonts w:eastAsia="Times New Roman" w:cs="Arial"/>
                <w:i/>
                <w:iCs/>
                <w:color w:val="000000"/>
                <w:lang w:val="en-US"/>
              </w:rPr>
            </w:pPr>
            <w:proofErr w:type="spellStart"/>
            <w:r w:rsidRPr="0018540E">
              <w:rPr>
                <w:rFonts w:eastAsia="Times New Roman" w:cs="Arial"/>
                <w:i/>
                <w:iCs/>
                <w:color w:val="000000"/>
                <w:lang w:val="en-US"/>
              </w:rPr>
              <w:t>Aviceda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cuculoides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6CE7901"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African Cuckoo-hawk</w:t>
            </w:r>
          </w:p>
        </w:tc>
      </w:tr>
      <w:tr w:rsidR="00AD39DD" w:rsidRPr="0018540E" w14:paraId="26A75A5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D47E627" w14:textId="77777777" w:rsidR="00AD39DD" w:rsidRPr="0018540E" w:rsidRDefault="00AD39DD" w:rsidP="00BA622A">
            <w:pPr>
              <w:rPr>
                <w:rFonts w:eastAsia="Times New Roman" w:cs="Arial"/>
                <w:i/>
                <w:iCs/>
                <w:color w:val="000000"/>
                <w:lang w:val="en-US"/>
              </w:rPr>
            </w:pPr>
            <w:proofErr w:type="spellStart"/>
            <w:r w:rsidRPr="0018540E">
              <w:rPr>
                <w:rFonts w:eastAsia="Times New Roman" w:cs="Arial"/>
                <w:i/>
                <w:iCs/>
                <w:color w:val="000000"/>
                <w:lang w:val="en-US"/>
              </w:rPr>
              <w:t>Circaetus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gallicus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2A5554EA"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Short-toed Snake-eagle</w:t>
            </w:r>
          </w:p>
        </w:tc>
      </w:tr>
      <w:tr w:rsidR="00AD39DD" w:rsidRPr="0018540E" w14:paraId="6739165A"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D40AFF0" w14:textId="77777777" w:rsidR="00AD39DD" w:rsidRPr="0018540E" w:rsidRDefault="00AD39DD" w:rsidP="00BA622A">
            <w:pPr>
              <w:rPr>
                <w:rFonts w:eastAsia="Times New Roman" w:cs="Arial"/>
                <w:i/>
                <w:iCs/>
                <w:color w:val="000000"/>
                <w:lang w:val="en-US"/>
              </w:rPr>
            </w:pPr>
            <w:proofErr w:type="spellStart"/>
            <w:r w:rsidRPr="0018540E">
              <w:rPr>
                <w:rFonts w:eastAsia="Times New Roman" w:cs="Arial"/>
                <w:i/>
                <w:iCs/>
                <w:color w:val="000000"/>
                <w:lang w:val="en-US"/>
              </w:rPr>
              <w:t>Circaetus</w:t>
            </w:r>
            <w:proofErr w:type="spellEnd"/>
            <w:r w:rsidRPr="0018540E">
              <w:rPr>
                <w:rFonts w:eastAsia="Times New Roman" w:cs="Arial"/>
                <w:i/>
                <w:iCs/>
                <w:color w:val="000000"/>
                <w:lang w:val="en-US"/>
              </w:rPr>
              <w:t xml:space="preserve"> pectoralis</w:t>
            </w:r>
          </w:p>
        </w:tc>
        <w:tc>
          <w:tcPr>
            <w:tcW w:w="5640" w:type="dxa"/>
            <w:tcBorders>
              <w:top w:val="nil"/>
              <w:left w:val="nil"/>
              <w:bottom w:val="single" w:sz="4" w:space="0" w:color="auto"/>
              <w:right w:val="single" w:sz="4" w:space="0" w:color="auto"/>
            </w:tcBorders>
            <w:shd w:val="clear" w:color="auto" w:fill="auto"/>
            <w:noWrap/>
            <w:vAlign w:val="center"/>
            <w:hideMark/>
          </w:tcPr>
          <w:p w14:paraId="35AA7436"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Black-chested Snake-eagle</w:t>
            </w:r>
          </w:p>
        </w:tc>
      </w:tr>
      <w:tr w:rsidR="00AD39DD" w:rsidRPr="0018540E" w14:paraId="4610D152"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41B79A0" w14:textId="77777777" w:rsidR="00AD39DD" w:rsidRPr="0018540E" w:rsidRDefault="00AD39DD" w:rsidP="00BA622A">
            <w:pPr>
              <w:rPr>
                <w:rFonts w:eastAsia="Times New Roman" w:cs="Arial"/>
                <w:i/>
                <w:iCs/>
                <w:strike/>
                <w:color w:val="000000"/>
                <w:lang w:val="en-US"/>
              </w:rPr>
            </w:pPr>
            <w:proofErr w:type="spellStart"/>
            <w:r w:rsidRPr="0018540E">
              <w:rPr>
                <w:rFonts w:eastAsia="Times New Roman" w:cs="Arial"/>
                <w:i/>
                <w:iCs/>
                <w:strike/>
                <w:color w:val="000000"/>
                <w:lang w:val="en-US"/>
              </w:rPr>
              <w:t>Circaetus</w:t>
            </w:r>
            <w:proofErr w:type="spellEnd"/>
            <w:r w:rsidRPr="0018540E">
              <w:rPr>
                <w:rFonts w:eastAsia="Times New Roman" w:cs="Arial"/>
                <w:i/>
                <w:iCs/>
                <w:strike/>
                <w:color w:val="000000"/>
                <w:lang w:val="en-US"/>
              </w:rPr>
              <w:t xml:space="preserve"> cinereus</w:t>
            </w:r>
          </w:p>
        </w:tc>
        <w:tc>
          <w:tcPr>
            <w:tcW w:w="5640" w:type="dxa"/>
            <w:tcBorders>
              <w:top w:val="nil"/>
              <w:left w:val="nil"/>
              <w:bottom w:val="single" w:sz="4" w:space="0" w:color="auto"/>
              <w:right w:val="single" w:sz="4" w:space="0" w:color="auto"/>
            </w:tcBorders>
            <w:shd w:val="clear" w:color="auto" w:fill="auto"/>
            <w:noWrap/>
            <w:vAlign w:val="center"/>
            <w:hideMark/>
          </w:tcPr>
          <w:p w14:paraId="7D15BD6C" w14:textId="77777777" w:rsidR="00AD39DD" w:rsidRPr="0018540E" w:rsidRDefault="00AD39DD" w:rsidP="00BA622A">
            <w:pPr>
              <w:rPr>
                <w:rFonts w:eastAsia="Times New Roman" w:cs="Arial"/>
                <w:strike/>
                <w:color w:val="000000"/>
                <w:lang w:val="en-US"/>
              </w:rPr>
            </w:pPr>
            <w:r w:rsidRPr="0018540E">
              <w:rPr>
                <w:rFonts w:eastAsia="Times New Roman" w:cs="Arial"/>
                <w:strike/>
                <w:color w:val="000000"/>
                <w:lang w:val="en-US"/>
              </w:rPr>
              <w:t>Brown Snake-eagle</w:t>
            </w:r>
          </w:p>
        </w:tc>
      </w:tr>
      <w:tr w:rsidR="00AD39DD" w:rsidRPr="0018540E" w14:paraId="48973286"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E3AFEA6" w14:textId="77777777" w:rsidR="00AD39DD" w:rsidRPr="0018540E" w:rsidRDefault="00AD39DD" w:rsidP="00BA622A">
            <w:pPr>
              <w:rPr>
                <w:rFonts w:eastAsia="Times New Roman" w:cs="Arial"/>
                <w:i/>
                <w:iCs/>
                <w:color w:val="000000"/>
                <w:lang w:val="en-US"/>
              </w:rPr>
            </w:pPr>
            <w:r w:rsidRPr="0018540E">
              <w:rPr>
                <w:rFonts w:eastAsia="Times New Roman" w:cs="Arial"/>
                <w:i/>
                <w:iCs/>
                <w:color w:val="000000"/>
                <w:lang w:val="en-US"/>
              </w:rPr>
              <w:t>Gyps fulvus</w:t>
            </w:r>
          </w:p>
        </w:tc>
        <w:tc>
          <w:tcPr>
            <w:tcW w:w="5640" w:type="dxa"/>
            <w:tcBorders>
              <w:top w:val="nil"/>
              <w:left w:val="nil"/>
              <w:bottom w:val="single" w:sz="4" w:space="0" w:color="auto"/>
              <w:right w:val="single" w:sz="4" w:space="0" w:color="auto"/>
            </w:tcBorders>
            <w:shd w:val="clear" w:color="auto" w:fill="auto"/>
            <w:noWrap/>
            <w:vAlign w:val="center"/>
            <w:hideMark/>
          </w:tcPr>
          <w:p w14:paraId="0847E134"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Griffon Vulture</w:t>
            </w:r>
          </w:p>
        </w:tc>
      </w:tr>
      <w:tr w:rsidR="00AD39DD" w:rsidRPr="0018540E" w14:paraId="38CFDC96"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B7A2614" w14:textId="77777777" w:rsidR="00AD39DD" w:rsidRPr="0018540E" w:rsidRDefault="00AD39DD" w:rsidP="00BA622A">
            <w:pPr>
              <w:rPr>
                <w:rFonts w:eastAsia="Times New Roman" w:cs="Arial"/>
                <w:i/>
                <w:iCs/>
                <w:color w:val="000000"/>
                <w:lang w:val="en-US"/>
              </w:rPr>
            </w:pPr>
            <w:proofErr w:type="spellStart"/>
            <w:r w:rsidRPr="0018540E">
              <w:rPr>
                <w:rFonts w:eastAsia="Times New Roman" w:cs="Arial"/>
                <w:i/>
                <w:iCs/>
                <w:color w:val="000000"/>
                <w:lang w:val="en-US"/>
              </w:rPr>
              <w:t>Clanga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pomarina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813C095"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Lesser Spotted Eagle</w:t>
            </w:r>
          </w:p>
        </w:tc>
      </w:tr>
      <w:tr w:rsidR="00AD39DD" w:rsidRPr="0018540E" w14:paraId="2A65F267"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94E32C6" w14:textId="77777777" w:rsidR="00AD39DD" w:rsidRPr="0018540E" w:rsidRDefault="00AD39DD" w:rsidP="00BA622A">
            <w:pPr>
              <w:rPr>
                <w:rFonts w:eastAsia="Times New Roman" w:cs="Arial"/>
                <w:i/>
                <w:iCs/>
                <w:color w:val="000000"/>
                <w:lang w:val="en-US"/>
              </w:rPr>
            </w:pPr>
            <w:r w:rsidRPr="0018540E">
              <w:rPr>
                <w:rFonts w:eastAsia="Times New Roman" w:cs="Arial"/>
                <w:i/>
                <w:iCs/>
                <w:color w:val="000000"/>
                <w:lang w:val="en-US"/>
              </w:rPr>
              <w:t xml:space="preserve">Aquila </w:t>
            </w:r>
            <w:proofErr w:type="spellStart"/>
            <w:r w:rsidRPr="0018540E">
              <w:rPr>
                <w:rFonts w:eastAsia="Times New Roman" w:cs="Arial"/>
                <w:i/>
                <w:iCs/>
                <w:color w:val="000000"/>
                <w:lang w:val="en-US"/>
              </w:rPr>
              <w:t>chrysaetos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7FE85F5"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Golden Eagle</w:t>
            </w:r>
          </w:p>
        </w:tc>
      </w:tr>
      <w:tr w:rsidR="00AD39DD" w:rsidRPr="0018540E" w14:paraId="6084A1A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4113090" w14:textId="77777777" w:rsidR="00AD39DD" w:rsidRPr="0018540E" w:rsidRDefault="00AD39DD" w:rsidP="00BA622A">
            <w:pPr>
              <w:rPr>
                <w:rFonts w:eastAsia="Times New Roman" w:cs="Arial"/>
                <w:i/>
                <w:iCs/>
                <w:color w:val="000000"/>
                <w:lang w:val="en-US"/>
              </w:rPr>
            </w:pPr>
            <w:proofErr w:type="spellStart"/>
            <w:r w:rsidRPr="0018540E">
              <w:rPr>
                <w:rFonts w:eastAsia="Times New Roman" w:cs="Arial"/>
                <w:i/>
                <w:iCs/>
                <w:color w:val="000000"/>
                <w:lang w:val="en-US"/>
              </w:rPr>
              <w:t>Hieraaetus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wahlbergi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280C14E"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Wahlberg's Eagle</w:t>
            </w:r>
          </w:p>
        </w:tc>
      </w:tr>
      <w:tr w:rsidR="00AD39DD" w:rsidRPr="0018540E" w14:paraId="4D677879"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B398497" w14:textId="77777777" w:rsidR="00AD39DD" w:rsidRPr="0018540E" w:rsidRDefault="00AD39DD" w:rsidP="00BA622A">
            <w:pPr>
              <w:rPr>
                <w:rFonts w:eastAsia="Times New Roman" w:cs="Arial"/>
                <w:i/>
                <w:iCs/>
                <w:color w:val="000000"/>
                <w:lang w:val="en-US"/>
              </w:rPr>
            </w:pPr>
            <w:proofErr w:type="spellStart"/>
            <w:r w:rsidRPr="0018540E">
              <w:rPr>
                <w:rFonts w:eastAsia="Times New Roman" w:cs="Arial"/>
                <w:i/>
                <w:iCs/>
                <w:color w:val="000000"/>
                <w:lang w:val="en-US"/>
              </w:rPr>
              <w:t>Hieraaetus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pennatus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8A06C4C"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Booted Eagle</w:t>
            </w:r>
          </w:p>
        </w:tc>
      </w:tr>
      <w:tr w:rsidR="00AD39DD" w:rsidRPr="0018540E" w14:paraId="02FD6037"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585A422" w14:textId="77777777" w:rsidR="00AD39DD" w:rsidRPr="0018540E" w:rsidRDefault="00AD39DD" w:rsidP="00BA622A">
            <w:pPr>
              <w:rPr>
                <w:rFonts w:eastAsia="Times New Roman" w:cs="Arial"/>
                <w:i/>
                <w:iCs/>
                <w:strike/>
                <w:color w:val="000000"/>
                <w:lang w:val="en-US"/>
              </w:rPr>
            </w:pPr>
            <w:proofErr w:type="spellStart"/>
            <w:r w:rsidRPr="0018540E">
              <w:rPr>
                <w:rFonts w:eastAsia="Times New Roman" w:cs="Arial"/>
                <w:i/>
                <w:iCs/>
                <w:strike/>
                <w:color w:val="000000"/>
                <w:lang w:val="en-US"/>
              </w:rPr>
              <w:t>Hieraaetus</w:t>
            </w:r>
            <w:proofErr w:type="spellEnd"/>
            <w:r w:rsidRPr="0018540E">
              <w:rPr>
                <w:rFonts w:eastAsia="Times New Roman" w:cs="Arial"/>
                <w:i/>
                <w:iCs/>
                <w:strike/>
                <w:color w:val="000000"/>
                <w:lang w:val="en-US"/>
              </w:rPr>
              <w:t xml:space="preserve"> </w:t>
            </w:r>
            <w:proofErr w:type="spellStart"/>
            <w:r w:rsidRPr="0018540E">
              <w:rPr>
                <w:rFonts w:eastAsia="Times New Roman" w:cs="Arial"/>
                <w:i/>
                <w:iCs/>
                <w:strike/>
                <w:color w:val="000000"/>
                <w:lang w:val="en-US"/>
              </w:rPr>
              <w:t>ayresii</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2F66E97" w14:textId="77777777" w:rsidR="00AD39DD" w:rsidRPr="0018540E" w:rsidRDefault="00AD39DD" w:rsidP="00BA622A">
            <w:pPr>
              <w:rPr>
                <w:rFonts w:eastAsia="Times New Roman" w:cs="Arial"/>
                <w:strike/>
                <w:color w:val="000000"/>
                <w:lang w:val="en-US"/>
              </w:rPr>
            </w:pPr>
            <w:r w:rsidRPr="0018540E">
              <w:rPr>
                <w:rFonts w:eastAsia="Times New Roman" w:cs="Arial"/>
                <w:strike/>
                <w:color w:val="000000"/>
                <w:lang w:val="en-US"/>
              </w:rPr>
              <w:t>Ayres's Hawk-eagle</w:t>
            </w:r>
          </w:p>
        </w:tc>
      </w:tr>
      <w:tr w:rsidR="00AD39DD" w:rsidRPr="0018540E" w14:paraId="4A4CA979"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D60CAC9" w14:textId="77777777" w:rsidR="00AD39DD" w:rsidRPr="0018540E" w:rsidRDefault="00AD39DD" w:rsidP="00BA622A">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aeruginosus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55072B1"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Western Marsh-harrier</w:t>
            </w:r>
          </w:p>
        </w:tc>
      </w:tr>
      <w:tr w:rsidR="00AD39DD" w:rsidRPr="0018540E" w14:paraId="754CB5F8"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A0E5122" w14:textId="77777777" w:rsidR="00AD39DD" w:rsidRPr="0018540E" w:rsidRDefault="00AD39DD" w:rsidP="00BA622A">
            <w:pPr>
              <w:rPr>
                <w:rFonts w:eastAsia="Times New Roman" w:cs="Arial"/>
                <w:i/>
                <w:iCs/>
                <w:color w:val="000000"/>
                <w:lang w:val="en-US"/>
              </w:rPr>
            </w:pPr>
            <w:r w:rsidRPr="0018540E">
              <w:rPr>
                <w:rFonts w:eastAsia="Times New Roman" w:cs="Arial"/>
                <w:i/>
                <w:iCs/>
                <w:color w:val="000000"/>
                <w:lang w:val="en-US"/>
              </w:rPr>
              <w:t xml:space="preserve">Circus </w:t>
            </w:r>
            <w:proofErr w:type="spellStart"/>
            <w:r w:rsidRPr="0018540E">
              <w:rPr>
                <w:rFonts w:eastAsia="Times New Roman" w:cs="Arial"/>
                <w:i/>
                <w:iCs/>
                <w:color w:val="000000"/>
                <w:lang w:val="en-US"/>
              </w:rPr>
              <w:t>spilonotus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24B7ED0"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Eastern Marsh-harrier</w:t>
            </w:r>
          </w:p>
        </w:tc>
      </w:tr>
      <w:tr w:rsidR="00AD39DD" w:rsidRPr="0018540E" w14:paraId="6A39129E"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AEDE514" w14:textId="77777777" w:rsidR="00AD39DD" w:rsidRPr="0018540E" w:rsidRDefault="00AD39DD" w:rsidP="00BA622A">
            <w:pPr>
              <w:rPr>
                <w:rFonts w:eastAsia="Times New Roman" w:cs="Arial"/>
                <w:i/>
                <w:iCs/>
                <w:strike/>
                <w:color w:val="000000"/>
                <w:lang w:val="en-US"/>
              </w:rPr>
            </w:pPr>
            <w:r w:rsidRPr="0018540E">
              <w:rPr>
                <w:rFonts w:eastAsia="Times New Roman" w:cs="Arial"/>
                <w:i/>
                <w:iCs/>
                <w:strike/>
                <w:color w:val="000000"/>
                <w:lang w:val="en-US"/>
              </w:rPr>
              <w:t xml:space="preserve">Accipiter </w:t>
            </w:r>
            <w:proofErr w:type="spellStart"/>
            <w:r w:rsidRPr="0018540E">
              <w:rPr>
                <w:rFonts w:eastAsia="Times New Roman" w:cs="Arial"/>
                <w:i/>
                <w:iCs/>
                <w:strike/>
                <w:color w:val="000000"/>
                <w:lang w:val="en-US"/>
              </w:rPr>
              <w:t>brevipes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3379FF04" w14:textId="77777777" w:rsidR="00AD39DD" w:rsidRPr="0018540E" w:rsidRDefault="00AD39DD" w:rsidP="00BA622A">
            <w:pPr>
              <w:rPr>
                <w:rFonts w:eastAsia="Times New Roman" w:cs="Arial"/>
                <w:strike/>
                <w:color w:val="000000"/>
                <w:lang w:val="en-US"/>
              </w:rPr>
            </w:pPr>
            <w:r w:rsidRPr="0018540E">
              <w:rPr>
                <w:rFonts w:eastAsia="Times New Roman" w:cs="Arial"/>
                <w:strike/>
                <w:color w:val="000000"/>
                <w:lang w:val="en-US"/>
              </w:rPr>
              <w:t>Levant Sparrowhawk</w:t>
            </w:r>
          </w:p>
        </w:tc>
      </w:tr>
      <w:tr w:rsidR="00AD39DD" w:rsidRPr="0018540E" w14:paraId="44EAE92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A8C3342" w14:textId="77777777" w:rsidR="00AD39DD" w:rsidRPr="0018540E" w:rsidRDefault="00AD39DD" w:rsidP="00BA622A">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gularis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F97281E"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Japanese Sparrowhawk</w:t>
            </w:r>
          </w:p>
        </w:tc>
      </w:tr>
      <w:tr w:rsidR="00AD39DD" w:rsidRPr="0018540E" w14:paraId="37815E0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02FE75DA" w14:textId="77777777" w:rsidR="00AD39DD" w:rsidRPr="0018540E" w:rsidRDefault="00AD39DD" w:rsidP="00BA622A">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ovampensis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6FBDE05"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Ovambo Sparrowhawk</w:t>
            </w:r>
          </w:p>
        </w:tc>
      </w:tr>
      <w:tr w:rsidR="00AD39DD" w:rsidRPr="0018540E" w14:paraId="2159027A"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9002467" w14:textId="77777777" w:rsidR="00AD39DD" w:rsidRPr="0018540E" w:rsidRDefault="00AD39DD" w:rsidP="00BA622A">
            <w:pPr>
              <w:rPr>
                <w:rFonts w:eastAsia="Times New Roman" w:cs="Arial"/>
                <w:i/>
                <w:iCs/>
                <w:color w:val="000000"/>
                <w:lang w:val="en-US"/>
              </w:rPr>
            </w:pPr>
            <w:r w:rsidRPr="0018540E">
              <w:rPr>
                <w:rFonts w:eastAsia="Times New Roman" w:cs="Arial"/>
                <w:i/>
                <w:iCs/>
                <w:color w:val="000000"/>
                <w:lang w:val="en-US"/>
              </w:rPr>
              <w:t>Accipiter nisus</w:t>
            </w:r>
          </w:p>
        </w:tc>
        <w:tc>
          <w:tcPr>
            <w:tcW w:w="5640" w:type="dxa"/>
            <w:tcBorders>
              <w:top w:val="nil"/>
              <w:left w:val="nil"/>
              <w:bottom w:val="single" w:sz="4" w:space="0" w:color="auto"/>
              <w:right w:val="single" w:sz="4" w:space="0" w:color="auto"/>
            </w:tcBorders>
            <w:shd w:val="clear" w:color="auto" w:fill="auto"/>
            <w:noWrap/>
            <w:vAlign w:val="center"/>
            <w:hideMark/>
          </w:tcPr>
          <w:p w14:paraId="15816DAB"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Eurasian Sparrowhawk</w:t>
            </w:r>
          </w:p>
        </w:tc>
      </w:tr>
      <w:tr w:rsidR="00AD39DD" w:rsidRPr="0018540E" w14:paraId="66E7DDDE"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EC0D57D" w14:textId="77777777" w:rsidR="00AD39DD" w:rsidRPr="0018540E" w:rsidRDefault="00AD39DD" w:rsidP="00BA622A">
            <w:pPr>
              <w:rPr>
                <w:rFonts w:eastAsia="Times New Roman" w:cs="Arial"/>
                <w:i/>
                <w:iCs/>
                <w:color w:val="000000"/>
                <w:lang w:val="en-US"/>
              </w:rPr>
            </w:pPr>
            <w:r w:rsidRPr="0018540E">
              <w:rPr>
                <w:rFonts w:eastAsia="Times New Roman" w:cs="Arial"/>
                <w:i/>
                <w:iCs/>
                <w:color w:val="000000"/>
                <w:lang w:val="en-US"/>
              </w:rPr>
              <w:t xml:space="preserve">Accipiter </w:t>
            </w:r>
            <w:proofErr w:type="spellStart"/>
            <w:r w:rsidRPr="0018540E">
              <w:rPr>
                <w:rFonts w:eastAsia="Times New Roman" w:cs="Arial"/>
                <w:i/>
                <w:iCs/>
                <w:color w:val="000000"/>
                <w:lang w:val="en-US"/>
              </w:rPr>
              <w:t>gentilis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6CB0E13"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Northern Goshawk</w:t>
            </w:r>
          </w:p>
        </w:tc>
      </w:tr>
      <w:tr w:rsidR="00AD39DD" w:rsidRPr="0018540E" w14:paraId="5A795A6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8378E4C" w14:textId="77777777" w:rsidR="00AD39DD" w:rsidRPr="0018540E" w:rsidRDefault="00AD39DD" w:rsidP="00BA622A">
            <w:pPr>
              <w:rPr>
                <w:rFonts w:eastAsia="Times New Roman" w:cs="Arial"/>
                <w:i/>
                <w:iCs/>
                <w:color w:val="000000"/>
                <w:lang w:val="en-US"/>
              </w:rPr>
            </w:pPr>
            <w:r w:rsidRPr="0018540E">
              <w:rPr>
                <w:rFonts w:eastAsia="Times New Roman" w:cs="Arial"/>
                <w:i/>
                <w:iCs/>
                <w:color w:val="000000"/>
                <w:lang w:val="en-US"/>
              </w:rPr>
              <w:t>Haliaeetus albicilla</w:t>
            </w:r>
          </w:p>
        </w:tc>
        <w:tc>
          <w:tcPr>
            <w:tcW w:w="5640" w:type="dxa"/>
            <w:tcBorders>
              <w:top w:val="nil"/>
              <w:left w:val="nil"/>
              <w:bottom w:val="single" w:sz="4" w:space="0" w:color="auto"/>
              <w:right w:val="single" w:sz="4" w:space="0" w:color="auto"/>
            </w:tcBorders>
            <w:shd w:val="clear" w:color="auto" w:fill="auto"/>
            <w:noWrap/>
            <w:vAlign w:val="center"/>
            <w:hideMark/>
          </w:tcPr>
          <w:p w14:paraId="365AF518" w14:textId="77777777" w:rsidR="00AD39DD" w:rsidRPr="0018540E" w:rsidRDefault="00AD39DD" w:rsidP="00BA622A">
            <w:pPr>
              <w:rPr>
                <w:rFonts w:eastAsia="Times New Roman" w:cs="Arial"/>
                <w:color w:val="000000"/>
                <w:lang w:val="en-US"/>
              </w:rPr>
            </w:pPr>
            <w:r w:rsidRPr="0018540E">
              <w:rPr>
                <w:rFonts w:eastAsia="Times New Roman" w:cs="Arial"/>
                <w:color w:val="000000"/>
                <w:lang w:val="en-US"/>
              </w:rPr>
              <w:t>White-tailed Sea-eagle</w:t>
            </w:r>
          </w:p>
        </w:tc>
      </w:tr>
      <w:tr w:rsidR="00D75A1D" w:rsidRPr="0018540E" w14:paraId="507AC4C3" w14:textId="77777777">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6AF94FDD" w14:textId="77777777" w:rsidR="00D75A1D" w:rsidRPr="0018540E" w:rsidRDefault="00D75A1D" w:rsidP="00BA622A">
            <w:pPr>
              <w:rPr>
                <w:rFonts w:eastAsia="Times New Roman" w:cs="Arial"/>
                <w:i/>
                <w:iCs/>
                <w:color w:val="000000"/>
                <w:highlight w:val="yellow"/>
                <w:u w:val="single"/>
                <w:lang w:val="en-US"/>
              </w:rPr>
            </w:pPr>
            <w:r w:rsidRPr="0018540E">
              <w:rPr>
                <w:rFonts w:eastAsia="Times New Roman" w:cs="Arial"/>
                <w:i/>
                <w:iCs/>
                <w:color w:val="000000"/>
                <w:u w:val="single"/>
                <w:lang w:val="en-US"/>
              </w:rPr>
              <w:t xml:space="preserve">Milvus </w:t>
            </w:r>
            <w:proofErr w:type="spellStart"/>
            <w:r w:rsidRPr="0018540E">
              <w:rPr>
                <w:rFonts w:eastAsia="Times New Roman" w:cs="Arial"/>
                <w:i/>
                <w:iCs/>
                <w:color w:val="000000"/>
                <w:u w:val="single"/>
                <w:lang w:val="en-US"/>
              </w:rPr>
              <w:t>milvus</w:t>
            </w:r>
            <w:proofErr w:type="spellEnd"/>
          </w:p>
        </w:tc>
        <w:tc>
          <w:tcPr>
            <w:tcW w:w="5640" w:type="dxa"/>
            <w:tcBorders>
              <w:top w:val="nil"/>
              <w:left w:val="nil"/>
              <w:bottom w:val="single" w:sz="4" w:space="0" w:color="auto"/>
              <w:right w:val="single" w:sz="4" w:space="0" w:color="auto"/>
            </w:tcBorders>
            <w:shd w:val="clear" w:color="auto" w:fill="auto"/>
            <w:noWrap/>
            <w:vAlign w:val="center"/>
          </w:tcPr>
          <w:p w14:paraId="7979CB57" w14:textId="77777777" w:rsidR="00D75A1D" w:rsidRPr="0018540E" w:rsidRDefault="00D75A1D" w:rsidP="00BA622A">
            <w:pPr>
              <w:rPr>
                <w:rFonts w:eastAsia="Times New Roman" w:cs="Arial"/>
                <w:color w:val="000000"/>
                <w:highlight w:val="yellow"/>
                <w:u w:val="single"/>
                <w:lang w:val="en-US"/>
              </w:rPr>
            </w:pPr>
            <w:r w:rsidRPr="0018540E">
              <w:rPr>
                <w:rFonts w:eastAsia="Times New Roman" w:cs="Arial"/>
                <w:color w:val="000000"/>
                <w:u w:val="single"/>
                <w:lang w:val="en-US"/>
              </w:rPr>
              <w:t>Red Kite</w:t>
            </w:r>
          </w:p>
        </w:tc>
      </w:tr>
      <w:tr w:rsidR="008B5FE3" w:rsidRPr="0018540E" w14:paraId="3431A01F"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2B938970" w14:textId="21A8B939" w:rsidR="008B5FE3" w:rsidRPr="0018540E" w:rsidRDefault="008B5FE3" w:rsidP="00BA622A">
            <w:pPr>
              <w:rPr>
                <w:rFonts w:eastAsia="Times New Roman" w:cs="Arial"/>
                <w:i/>
                <w:iCs/>
                <w:color w:val="000000"/>
                <w:highlight w:val="yellow"/>
                <w:u w:val="single"/>
                <w:lang w:val="en-US"/>
              </w:rPr>
            </w:pPr>
            <w:r w:rsidRPr="0018540E">
              <w:rPr>
                <w:rFonts w:eastAsia="Times New Roman" w:cs="Arial"/>
                <w:i/>
                <w:iCs/>
                <w:color w:val="000000"/>
                <w:u w:val="single"/>
                <w:lang w:val="en-US"/>
              </w:rPr>
              <w:t xml:space="preserve">Milvus </w:t>
            </w:r>
            <w:proofErr w:type="spellStart"/>
            <w:r w:rsidRPr="0018540E">
              <w:rPr>
                <w:rFonts w:eastAsia="Times New Roman" w:cs="Arial"/>
                <w:i/>
                <w:iCs/>
                <w:color w:val="000000"/>
                <w:u w:val="single"/>
                <w:lang w:val="en-US"/>
              </w:rPr>
              <w:t>migrans</w:t>
            </w:r>
            <w:proofErr w:type="spellEnd"/>
          </w:p>
        </w:tc>
        <w:tc>
          <w:tcPr>
            <w:tcW w:w="5640" w:type="dxa"/>
            <w:tcBorders>
              <w:top w:val="nil"/>
              <w:left w:val="nil"/>
              <w:bottom w:val="single" w:sz="4" w:space="0" w:color="auto"/>
              <w:right w:val="single" w:sz="4" w:space="0" w:color="auto"/>
            </w:tcBorders>
            <w:shd w:val="clear" w:color="auto" w:fill="auto"/>
            <w:noWrap/>
            <w:vAlign w:val="center"/>
          </w:tcPr>
          <w:p w14:paraId="560C62A8" w14:textId="60D67BDF" w:rsidR="008B5FE3" w:rsidRPr="0018540E" w:rsidRDefault="008B5FE3" w:rsidP="00BA622A">
            <w:pPr>
              <w:rPr>
                <w:rFonts w:eastAsia="Times New Roman" w:cs="Arial"/>
                <w:color w:val="000000"/>
                <w:highlight w:val="yellow"/>
                <w:u w:val="single"/>
                <w:lang w:val="en-US"/>
              </w:rPr>
            </w:pPr>
            <w:r w:rsidRPr="0018540E">
              <w:rPr>
                <w:rFonts w:eastAsia="Times New Roman" w:cs="Arial"/>
                <w:color w:val="000000"/>
                <w:u w:val="single"/>
                <w:lang w:val="en-US"/>
              </w:rPr>
              <w:t>Black Kite</w:t>
            </w:r>
          </w:p>
        </w:tc>
      </w:tr>
      <w:tr w:rsidR="008B5FE3" w:rsidRPr="0018540E" w14:paraId="1B87F157"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C8D3212" w14:textId="77777777" w:rsidR="008B5FE3" w:rsidRPr="0018540E" w:rsidRDefault="008B5FE3" w:rsidP="00BA622A">
            <w:pPr>
              <w:rPr>
                <w:rFonts w:eastAsia="Times New Roman" w:cs="Arial"/>
                <w:i/>
                <w:iCs/>
                <w:strike/>
                <w:color w:val="000000"/>
                <w:lang w:val="en-US"/>
              </w:rPr>
            </w:pPr>
            <w:r w:rsidRPr="0018540E">
              <w:rPr>
                <w:rFonts w:eastAsia="Times New Roman" w:cs="Arial"/>
                <w:i/>
                <w:iCs/>
                <w:strike/>
                <w:color w:val="000000"/>
                <w:lang w:val="en-US"/>
              </w:rPr>
              <w:t>Buteo lagopus</w:t>
            </w:r>
          </w:p>
        </w:tc>
        <w:tc>
          <w:tcPr>
            <w:tcW w:w="5640" w:type="dxa"/>
            <w:tcBorders>
              <w:top w:val="nil"/>
              <w:left w:val="nil"/>
              <w:bottom w:val="single" w:sz="4" w:space="0" w:color="auto"/>
              <w:right w:val="single" w:sz="4" w:space="0" w:color="auto"/>
            </w:tcBorders>
            <w:shd w:val="clear" w:color="auto" w:fill="auto"/>
            <w:noWrap/>
            <w:vAlign w:val="center"/>
            <w:hideMark/>
          </w:tcPr>
          <w:p w14:paraId="4FC6DFE3" w14:textId="77777777" w:rsidR="008B5FE3" w:rsidRPr="0018540E" w:rsidRDefault="008B5FE3" w:rsidP="00BA622A">
            <w:pPr>
              <w:rPr>
                <w:rFonts w:eastAsia="Times New Roman" w:cs="Arial"/>
                <w:strike/>
                <w:color w:val="000000"/>
                <w:lang w:val="en-US"/>
              </w:rPr>
            </w:pPr>
            <w:r w:rsidRPr="0018540E">
              <w:rPr>
                <w:rFonts w:eastAsia="Times New Roman" w:cs="Arial"/>
                <w:strike/>
                <w:color w:val="000000"/>
                <w:lang w:val="en-US"/>
              </w:rPr>
              <w:t>Rough-legged Buzzard</w:t>
            </w:r>
          </w:p>
        </w:tc>
      </w:tr>
      <w:tr w:rsidR="008B5FE3" w:rsidRPr="0018540E" w14:paraId="24EE9D84"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49426355"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t xml:space="preserve">Buteo </w:t>
            </w:r>
            <w:proofErr w:type="spellStart"/>
            <w:r w:rsidRPr="0018540E">
              <w:rPr>
                <w:rFonts w:eastAsia="Times New Roman" w:cs="Arial"/>
                <w:i/>
                <w:iCs/>
                <w:color w:val="000000"/>
                <w:lang w:val="en-US"/>
              </w:rPr>
              <w:t>auguralis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2E98DB9"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Red-necked Buzzard</w:t>
            </w:r>
          </w:p>
        </w:tc>
      </w:tr>
      <w:tr w:rsidR="008B5FE3" w:rsidRPr="0018540E" w14:paraId="5C0609EA"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11DAA57"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t xml:space="preserve">Buteo </w:t>
            </w:r>
            <w:proofErr w:type="spellStart"/>
            <w:r w:rsidRPr="0018540E">
              <w:rPr>
                <w:rFonts w:eastAsia="Times New Roman" w:cs="Arial"/>
                <w:i/>
                <w:iCs/>
                <w:color w:val="000000"/>
                <w:lang w:val="en-US"/>
              </w:rPr>
              <w:t>buteo</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A1CC032"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Eurasian Buzzard</w:t>
            </w:r>
          </w:p>
        </w:tc>
      </w:tr>
      <w:tr w:rsidR="008B5FE3" w:rsidRPr="0018540E" w14:paraId="4DD49593"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EB74859"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t>Buteo japonicus</w:t>
            </w:r>
          </w:p>
        </w:tc>
        <w:tc>
          <w:tcPr>
            <w:tcW w:w="5640" w:type="dxa"/>
            <w:tcBorders>
              <w:top w:val="nil"/>
              <w:left w:val="nil"/>
              <w:bottom w:val="single" w:sz="4" w:space="0" w:color="auto"/>
              <w:right w:val="single" w:sz="4" w:space="0" w:color="auto"/>
            </w:tcBorders>
            <w:shd w:val="clear" w:color="auto" w:fill="auto"/>
            <w:noWrap/>
            <w:vAlign w:val="center"/>
            <w:hideMark/>
          </w:tcPr>
          <w:p w14:paraId="085F5F38"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Japanese Buzzard</w:t>
            </w:r>
          </w:p>
        </w:tc>
      </w:tr>
      <w:tr w:rsidR="008B5FE3" w:rsidRPr="0018540E" w14:paraId="00806396"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F7B0503" w14:textId="77777777" w:rsidR="008B5FE3" w:rsidRPr="0018540E" w:rsidRDefault="008B5FE3" w:rsidP="00BA622A">
            <w:pPr>
              <w:rPr>
                <w:rFonts w:eastAsia="Times New Roman" w:cs="Arial"/>
                <w:i/>
                <w:iCs/>
                <w:strike/>
                <w:color w:val="000000"/>
                <w:lang w:val="en-US"/>
              </w:rPr>
            </w:pPr>
            <w:r w:rsidRPr="0018540E">
              <w:rPr>
                <w:rFonts w:eastAsia="Times New Roman" w:cs="Arial"/>
                <w:i/>
                <w:iCs/>
                <w:strike/>
                <w:color w:val="000000"/>
                <w:lang w:val="en-US"/>
              </w:rPr>
              <w:t xml:space="preserve">Buteo </w:t>
            </w:r>
            <w:proofErr w:type="spellStart"/>
            <w:r w:rsidRPr="0018540E">
              <w:rPr>
                <w:rFonts w:eastAsia="Times New Roman" w:cs="Arial"/>
                <w:i/>
                <w:iCs/>
                <w:strike/>
                <w:color w:val="000000"/>
                <w:lang w:val="en-US"/>
              </w:rPr>
              <w:t>trizonatus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5D7C3169" w14:textId="77777777" w:rsidR="008B5FE3" w:rsidRPr="0018540E" w:rsidRDefault="008B5FE3" w:rsidP="00BA622A">
            <w:pPr>
              <w:rPr>
                <w:rFonts w:eastAsia="Times New Roman" w:cs="Arial"/>
                <w:strike/>
                <w:color w:val="000000"/>
                <w:lang w:val="en-US"/>
              </w:rPr>
            </w:pPr>
            <w:r w:rsidRPr="0018540E">
              <w:rPr>
                <w:rFonts w:eastAsia="Times New Roman" w:cs="Arial"/>
                <w:strike/>
                <w:color w:val="000000"/>
                <w:lang w:val="en-US"/>
              </w:rPr>
              <w:t>Forest Buzzard</w:t>
            </w:r>
          </w:p>
        </w:tc>
      </w:tr>
      <w:tr w:rsidR="008B5FE3" w:rsidRPr="0018540E" w14:paraId="261A979C"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8792E2F"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t xml:space="preserve">Buteo </w:t>
            </w:r>
            <w:proofErr w:type="spellStart"/>
            <w:r w:rsidRPr="0018540E">
              <w:rPr>
                <w:rFonts w:eastAsia="Times New Roman" w:cs="Arial"/>
                <w:i/>
                <w:iCs/>
                <w:color w:val="000000"/>
                <w:lang w:val="en-US"/>
              </w:rPr>
              <w:t>rufinus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3BED9FDC"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Long-legged Buzzard</w:t>
            </w:r>
          </w:p>
        </w:tc>
      </w:tr>
      <w:tr w:rsidR="008B5FE3" w:rsidRPr="0018540E" w14:paraId="16F7631E"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5370998"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t xml:space="preserve">Buteo </w:t>
            </w:r>
            <w:proofErr w:type="spellStart"/>
            <w:r w:rsidRPr="0018540E">
              <w:rPr>
                <w:rFonts w:eastAsia="Times New Roman" w:cs="Arial"/>
                <w:i/>
                <w:iCs/>
                <w:color w:val="000000"/>
                <w:lang w:val="en-US"/>
              </w:rPr>
              <w:t>hemilasius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0B7808D4"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Upland Buzzard</w:t>
            </w:r>
          </w:p>
        </w:tc>
      </w:tr>
      <w:tr w:rsidR="008B5FE3" w:rsidRPr="0018540E" w14:paraId="6FAD8528"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BA22EEC"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lastRenderedPageBreak/>
              <w:t xml:space="preserve">Falco </w:t>
            </w:r>
            <w:proofErr w:type="spellStart"/>
            <w:r w:rsidRPr="0018540E">
              <w:rPr>
                <w:rFonts w:eastAsia="Times New Roman" w:cs="Arial"/>
                <w:i/>
                <w:iCs/>
                <w:color w:val="000000"/>
                <w:lang w:val="en-US"/>
              </w:rPr>
              <w:t>alopex</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07EECFFB"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Fox Kestrel</w:t>
            </w:r>
          </w:p>
        </w:tc>
      </w:tr>
      <w:tr w:rsidR="008B5FE3" w:rsidRPr="0018540E" w14:paraId="45B3D9C6"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EDA397A"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amurensis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4DBF787"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Amur Falcon</w:t>
            </w:r>
          </w:p>
        </w:tc>
      </w:tr>
      <w:tr w:rsidR="008B5FE3" w:rsidRPr="0018540E" w14:paraId="4FB835C7"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1FB651B4"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t xml:space="preserve">Falco </w:t>
            </w:r>
            <w:proofErr w:type="spellStart"/>
            <w:r w:rsidRPr="0018540E">
              <w:rPr>
                <w:rFonts w:eastAsia="Times New Roman" w:cs="Arial"/>
                <w:i/>
                <w:iCs/>
                <w:color w:val="000000"/>
                <w:lang w:val="en-US"/>
              </w:rPr>
              <w:t>eleonorae</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306938E3"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Eleonora's Falcon</w:t>
            </w:r>
          </w:p>
        </w:tc>
      </w:tr>
      <w:tr w:rsidR="008B5FE3" w:rsidRPr="0018540E" w14:paraId="226709B5"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8F400E9" w14:textId="77777777" w:rsidR="008B5FE3" w:rsidRPr="0018540E" w:rsidRDefault="008B5FE3" w:rsidP="00BA622A">
            <w:pPr>
              <w:rPr>
                <w:rFonts w:eastAsia="Times New Roman" w:cs="Arial"/>
                <w:i/>
                <w:iCs/>
                <w:strike/>
                <w:color w:val="000000"/>
                <w:lang w:val="en-US"/>
              </w:rPr>
            </w:pPr>
            <w:r w:rsidRPr="0018540E">
              <w:rPr>
                <w:rFonts w:eastAsia="Times New Roman" w:cs="Arial"/>
                <w:i/>
                <w:iCs/>
                <w:strike/>
                <w:color w:val="000000"/>
                <w:lang w:val="en-US"/>
              </w:rPr>
              <w:t>Falco columbarius</w:t>
            </w:r>
          </w:p>
        </w:tc>
        <w:tc>
          <w:tcPr>
            <w:tcW w:w="5640" w:type="dxa"/>
            <w:tcBorders>
              <w:top w:val="nil"/>
              <w:left w:val="nil"/>
              <w:bottom w:val="single" w:sz="4" w:space="0" w:color="auto"/>
              <w:right w:val="single" w:sz="4" w:space="0" w:color="auto"/>
            </w:tcBorders>
            <w:shd w:val="clear" w:color="auto" w:fill="auto"/>
            <w:noWrap/>
            <w:vAlign w:val="center"/>
            <w:hideMark/>
          </w:tcPr>
          <w:p w14:paraId="73D3E0E1" w14:textId="77777777" w:rsidR="008B5FE3" w:rsidRPr="0018540E" w:rsidRDefault="008B5FE3" w:rsidP="00BA622A">
            <w:pPr>
              <w:rPr>
                <w:rFonts w:eastAsia="Times New Roman" w:cs="Arial"/>
                <w:strike/>
                <w:color w:val="000000"/>
                <w:lang w:val="en-US"/>
              </w:rPr>
            </w:pPr>
            <w:r w:rsidRPr="0018540E">
              <w:rPr>
                <w:rFonts w:eastAsia="Times New Roman" w:cs="Arial"/>
                <w:strike/>
                <w:color w:val="000000"/>
                <w:lang w:val="en-US"/>
              </w:rPr>
              <w:t>Merlin</w:t>
            </w:r>
          </w:p>
        </w:tc>
      </w:tr>
      <w:tr w:rsidR="008B5FE3" w:rsidRPr="0018540E" w14:paraId="102ADEAD"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5EC22DE" w14:textId="77777777" w:rsidR="008B5FE3" w:rsidRPr="0018540E" w:rsidRDefault="008B5FE3" w:rsidP="00BA622A">
            <w:pPr>
              <w:rPr>
                <w:rFonts w:eastAsia="Times New Roman" w:cs="Arial"/>
                <w:i/>
                <w:iCs/>
                <w:strike/>
                <w:color w:val="000000"/>
                <w:lang w:val="en-US"/>
              </w:rPr>
            </w:pPr>
            <w:r w:rsidRPr="0018540E">
              <w:rPr>
                <w:rFonts w:eastAsia="Times New Roman" w:cs="Arial"/>
                <w:i/>
                <w:iCs/>
                <w:strike/>
                <w:color w:val="000000"/>
                <w:lang w:val="en-US"/>
              </w:rPr>
              <w:t xml:space="preserve">Falco </w:t>
            </w:r>
            <w:proofErr w:type="spellStart"/>
            <w:r w:rsidRPr="0018540E">
              <w:rPr>
                <w:rFonts w:eastAsia="Times New Roman" w:cs="Arial"/>
                <w:i/>
                <w:iCs/>
                <w:strike/>
                <w:color w:val="000000"/>
                <w:lang w:val="en-US"/>
              </w:rPr>
              <w:t>rusticolus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2F028EBE" w14:textId="77777777" w:rsidR="008B5FE3" w:rsidRPr="0018540E" w:rsidRDefault="008B5FE3" w:rsidP="00BA622A">
            <w:pPr>
              <w:rPr>
                <w:rFonts w:eastAsia="Times New Roman" w:cs="Arial"/>
                <w:strike/>
                <w:color w:val="000000"/>
                <w:lang w:val="en-US"/>
              </w:rPr>
            </w:pPr>
            <w:r w:rsidRPr="0018540E">
              <w:rPr>
                <w:rFonts w:eastAsia="Times New Roman" w:cs="Arial"/>
                <w:strike/>
                <w:color w:val="000000"/>
                <w:lang w:val="en-US"/>
              </w:rPr>
              <w:t>Gyrfalcon</w:t>
            </w:r>
          </w:p>
        </w:tc>
      </w:tr>
      <w:tr w:rsidR="008B5FE3" w:rsidRPr="0018540E" w14:paraId="368CD457"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7AD498B"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t>Falco peregrinus</w:t>
            </w:r>
          </w:p>
        </w:tc>
        <w:tc>
          <w:tcPr>
            <w:tcW w:w="5640" w:type="dxa"/>
            <w:tcBorders>
              <w:top w:val="nil"/>
              <w:left w:val="nil"/>
              <w:bottom w:val="single" w:sz="4" w:space="0" w:color="auto"/>
              <w:right w:val="single" w:sz="4" w:space="0" w:color="auto"/>
            </w:tcBorders>
            <w:shd w:val="clear" w:color="auto" w:fill="auto"/>
            <w:noWrap/>
            <w:vAlign w:val="center"/>
            <w:hideMark/>
          </w:tcPr>
          <w:p w14:paraId="2DEB4A44"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Peregrine Falcon</w:t>
            </w:r>
          </w:p>
        </w:tc>
      </w:tr>
      <w:tr w:rsidR="00F51023" w:rsidRPr="0018540E" w14:paraId="2878E17F"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tcPr>
          <w:p w14:paraId="55637AEC" w14:textId="52D69DD6" w:rsidR="00F51023" w:rsidRPr="0018540E" w:rsidRDefault="000615E5" w:rsidP="00BA622A">
            <w:pPr>
              <w:rPr>
                <w:rFonts w:eastAsia="Times New Roman" w:cs="Arial"/>
                <w:i/>
                <w:iCs/>
                <w:color w:val="000000"/>
                <w:highlight w:val="yellow"/>
                <w:lang w:val="en-US"/>
              </w:rPr>
            </w:pPr>
            <w:proofErr w:type="spellStart"/>
            <w:r w:rsidRPr="0018540E">
              <w:rPr>
                <w:rFonts w:eastAsia="Times New Roman" w:cs="Arial"/>
                <w:i/>
                <w:iCs/>
                <w:color w:val="000000"/>
                <w:u w:val="single"/>
                <w:lang w:val="en-US"/>
              </w:rPr>
              <w:t>Ninox</w:t>
            </w:r>
            <w:proofErr w:type="spellEnd"/>
            <w:r w:rsidRPr="0018540E">
              <w:rPr>
                <w:rFonts w:eastAsia="Times New Roman" w:cs="Arial"/>
                <w:i/>
                <w:iCs/>
                <w:color w:val="000000"/>
                <w:u w:val="single"/>
                <w:lang w:val="en-US"/>
              </w:rPr>
              <w:t xml:space="preserve"> japonica</w:t>
            </w:r>
          </w:p>
        </w:tc>
        <w:tc>
          <w:tcPr>
            <w:tcW w:w="5640" w:type="dxa"/>
            <w:tcBorders>
              <w:top w:val="nil"/>
              <w:left w:val="nil"/>
              <w:bottom w:val="single" w:sz="4" w:space="0" w:color="auto"/>
              <w:right w:val="single" w:sz="4" w:space="0" w:color="auto"/>
            </w:tcBorders>
            <w:shd w:val="clear" w:color="auto" w:fill="auto"/>
            <w:noWrap/>
            <w:vAlign w:val="center"/>
          </w:tcPr>
          <w:p w14:paraId="646F9A21" w14:textId="2EB1B57F" w:rsidR="00F51023" w:rsidRPr="0018540E" w:rsidRDefault="00343AA5" w:rsidP="00BA622A">
            <w:pPr>
              <w:rPr>
                <w:rFonts w:eastAsia="Times New Roman" w:cs="Arial"/>
                <w:color w:val="000000"/>
                <w:highlight w:val="yellow"/>
                <w:lang w:val="en-US"/>
              </w:rPr>
            </w:pPr>
            <w:r w:rsidRPr="0018540E">
              <w:rPr>
                <w:rFonts w:eastAsia="Times New Roman" w:cs="Arial"/>
                <w:color w:val="000000"/>
                <w:u w:val="single"/>
                <w:lang w:val="en-US"/>
              </w:rPr>
              <w:t>Northern Boobook</w:t>
            </w:r>
          </w:p>
        </w:tc>
      </w:tr>
      <w:tr w:rsidR="008B5FE3" w:rsidRPr="0018540E" w14:paraId="510240D2"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3BAEBF0" w14:textId="77777777" w:rsidR="008B5FE3" w:rsidRPr="0018540E" w:rsidRDefault="008B5FE3" w:rsidP="00BA622A">
            <w:pPr>
              <w:rPr>
                <w:rFonts w:eastAsia="Times New Roman" w:cs="Arial"/>
                <w:i/>
                <w:iCs/>
                <w:color w:val="000000"/>
                <w:lang w:val="en-US"/>
              </w:rPr>
            </w:pPr>
            <w:proofErr w:type="spellStart"/>
            <w:r w:rsidRPr="0018540E">
              <w:rPr>
                <w:rFonts w:eastAsia="Times New Roman" w:cs="Arial"/>
                <w:i/>
                <w:iCs/>
                <w:color w:val="000000"/>
                <w:lang w:val="en-US"/>
              </w:rPr>
              <w:t>Surnia</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ulula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44FA4A54"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Northern Hawk-owl</w:t>
            </w:r>
          </w:p>
        </w:tc>
      </w:tr>
      <w:tr w:rsidR="008B5FE3" w:rsidRPr="0018540E" w14:paraId="5CCF9FEE"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E7D9CFE" w14:textId="77777777" w:rsidR="008B5FE3" w:rsidRPr="0018540E" w:rsidRDefault="008B5FE3" w:rsidP="00BA622A">
            <w:pPr>
              <w:rPr>
                <w:rFonts w:eastAsia="Times New Roman" w:cs="Arial"/>
                <w:i/>
                <w:iCs/>
                <w:color w:val="000000"/>
                <w:lang w:val="en-US"/>
              </w:rPr>
            </w:pPr>
            <w:proofErr w:type="spellStart"/>
            <w:r w:rsidRPr="0018540E">
              <w:rPr>
                <w:rFonts w:eastAsia="Times New Roman" w:cs="Arial"/>
                <w:i/>
                <w:iCs/>
                <w:color w:val="000000"/>
                <w:lang w:val="en-US"/>
              </w:rPr>
              <w:t>Aegolius</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funereus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13FC9AE9"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Boreal Owl</w:t>
            </w:r>
          </w:p>
        </w:tc>
      </w:tr>
      <w:tr w:rsidR="008B5FE3" w:rsidRPr="0018540E" w14:paraId="44465EFD"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24374BA6" w14:textId="77777777" w:rsidR="008B5FE3" w:rsidRPr="0018540E" w:rsidRDefault="008B5FE3" w:rsidP="00BA622A">
            <w:pPr>
              <w:rPr>
                <w:rFonts w:eastAsia="Times New Roman" w:cs="Arial"/>
                <w:i/>
                <w:iCs/>
                <w:color w:val="000000"/>
                <w:lang w:val="en-US"/>
              </w:rPr>
            </w:pPr>
            <w:r w:rsidRPr="0018540E">
              <w:rPr>
                <w:rFonts w:eastAsia="Times New Roman" w:cs="Arial"/>
                <w:i/>
                <w:iCs/>
                <w:color w:val="000000"/>
                <w:lang w:val="en-US"/>
              </w:rPr>
              <w:t xml:space="preserve">Otus </w:t>
            </w:r>
            <w:proofErr w:type="spellStart"/>
            <w:r w:rsidRPr="0018540E">
              <w:rPr>
                <w:rFonts w:eastAsia="Times New Roman" w:cs="Arial"/>
                <w:i/>
                <w:iCs/>
                <w:color w:val="000000"/>
                <w:lang w:val="en-US"/>
              </w:rPr>
              <w:t>sunia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785DDF24"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Oriental Scops-owl</w:t>
            </w:r>
          </w:p>
        </w:tc>
      </w:tr>
      <w:tr w:rsidR="008B5FE3" w:rsidRPr="0018540E" w14:paraId="55AD15C1"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5AB6F3F0" w14:textId="77777777" w:rsidR="008B5FE3" w:rsidRPr="0018540E" w:rsidRDefault="008B5FE3" w:rsidP="00BA622A">
            <w:pPr>
              <w:rPr>
                <w:rFonts w:eastAsia="Times New Roman" w:cs="Arial"/>
                <w:i/>
                <w:iCs/>
                <w:color w:val="000000"/>
                <w:lang w:val="en-US"/>
              </w:rPr>
            </w:pPr>
            <w:proofErr w:type="spellStart"/>
            <w:r w:rsidRPr="0018540E">
              <w:rPr>
                <w:rFonts w:eastAsia="Times New Roman" w:cs="Arial"/>
                <w:i/>
                <w:iCs/>
                <w:color w:val="000000"/>
                <w:lang w:val="en-US"/>
              </w:rPr>
              <w:t>Asio</w:t>
            </w:r>
            <w:proofErr w:type="spellEnd"/>
            <w:r w:rsidRPr="0018540E">
              <w:rPr>
                <w:rFonts w:eastAsia="Times New Roman" w:cs="Arial"/>
                <w:i/>
                <w:iCs/>
                <w:color w:val="000000"/>
                <w:lang w:val="en-US"/>
              </w:rPr>
              <w:t xml:space="preserve"> capensis</w:t>
            </w:r>
          </w:p>
        </w:tc>
        <w:tc>
          <w:tcPr>
            <w:tcW w:w="5640" w:type="dxa"/>
            <w:tcBorders>
              <w:top w:val="nil"/>
              <w:left w:val="nil"/>
              <w:bottom w:val="single" w:sz="4" w:space="0" w:color="auto"/>
              <w:right w:val="single" w:sz="4" w:space="0" w:color="auto"/>
            </w:tcBorders>
            <w:shd w:val="clear" w:color="auto" w:fill="auto"/>
            <w:noWrap/>
            <w:vAlign w:val="center"/>
            <w:hideMark/>
          </w:tcPr>
          <w:p w14:paraId="37B92AD6"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Marsh Owl</w:t>
            </w:r>
          </w:p>
        </w:tc>
      </w:tr>
      <w:tr w:rsidR="008B5FE3" w:rsidRPr="0018540E" w14:paraId="432EE71B"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6C2867ED" w14:textId="77777777" w:rsidR="008B5FE3" w:rsidRPr="0018540E" w:rsidRDefault="008B5FE3" w:rsidP="00BA622A">
            <w:pPr>
              <w:rPr>
                <w:rFonts w:eastAsia="Times New Roman" w:cs="Arial"/>
                <w:i/>
                <w:iCs/>
                <w:color w:val="000000"/>
                <w:lang w:val="en-US"/>
              </w:rPr>
            </w:pPr>
            <w:proofErr w:type="spellStart"/>
            <w:r w:rsidRPr="0018540E">
              <w:rPr>
                <w:rFonts w:eastAsia="Times New Roman" w:cs="Arial"/>
                <w:i/>
                <w:iCs/>
                <w:color w:val="000000"/>
                <w:lang w:val="en-US"/>
              </w:rPr>
              <w:t>Strix</w:t>
            </w:r>
            <w:proofErr w:type="spellEnd"/>
            <w:r w:rsidRPr="0018540E">
              <w:rPr>
                <w:rFonts w:eastAsia="Times New Roman" w:cs="Arial"/>
                <w:i/>
                <w:iCs/>
                <w:color w:val="000000"/>
                <w:lang w:val="en-US"/>
              </w:rPr>
              <w:t xml:space="preserve"> </w:t>
            </w:r>
            <w:proofErr w:type="spellStart"/>
            <w:r w:rsidRPr="0018540E">
              <w:rPr>
                <w:rFonts w:eastAsia="Times New Roman" w:cs="Arial"/>
                <w:i/>
                <w:iCs/>
                <w:color w:val="000000"/>
                <w:lang w:val="en-US"/>
              </w:rPr>
              <w:t>uralensis</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6527CEA1" w14:textId="77777777" w:rsidR="008B5FE3" w:rsidRPr="0018540E" w:rsidRDefault="008B5FE3" w:rsidP="00BA622A">
            <w:pPr>
              <w:rPr>
                <w:rFonts w:eastAsia="Times New Roman" w:cs="Arial"/>
                <w:color w:val="000000"/>
                <w:lang w:val="en-US"/>
              </w:rPr>
            </w:pPr>
            <w:r w:rsidRPr="0018540E">
              <w:rPr>
                <w:rFonts w:eastAsia="Times New Roman" w:cs="Arial"/>
                <w:color w:val="000000"/>
                <w:lang w:val="en-US"/>
              </w:rPr>
              <w:t>Ural Owl</w:t>
            </w:r>
          </w:p>
        </w:tc>
      </w:tr>
      <w:tr w:rsidR="008B5FE3" w:rsidRPr="0018540E" w14:paraId="48B42AF5" w14:textId="77777777" w:rsidTr="00D45CDE">
        <w:trPr>
          <w:trHeight w:val="315"/>
        </w:trPr>
        <w:tc>
          <w:tcPr>
            <w:tcW w:w="3000" w:type="dxa"/>
            <w:tcBorders>
              <w:top w:val="nil"/>
              <w:left w:val="single" w:sz="4" w:space="0" w:color="auto"/>
              <w:bottom w:val="single" w:sz="4" w:space="0" w:color="auto"/>
              <w:right w:val="single" w:sz="4" w:space="0" w:color="auto"/>
            </w:tcBorders>
            <w:shd w:val="clear" w:color="auto" w:fill="auto"/>
            <w:noWrap/>
            <w:vAlign w:val="center"/>
            <w:hideMark/>
          </w:tcPr>
          <w:p w14:paraId="7964D0DF" w14:textId="77777777" w:rsidR="008B5FE3" w:rsidRPr="0018540E" w:rsidRDefault="008B5FE3" w:rsidP="00BA622A">
            <w:pPr>
              <w:rPr>
                <w:rFonts w:eastAsia="Times New Roman" w:cs="Arial"/>
                <w:i/>
                <w:iCs/>
                <w:strike/>
                <w:color w:val="000000"/>
                <w:lang w:val="en-US"/>
              </w:rPr>
            </w:pPr>
            <w:proofErr w:type="spellStart"/>
            <w:r w:rsidRPr="0018540E">
              <w:rPr>
                <w:rFonts w:eastAsia="Times New Roman" w:cs="Arial"/>
                <w:i/>
                <w:iCs/>
                <w:strike/>
                <w:color w:val="000000"/>
                <w:lang w:val="en-US"/>
              </w:rPr>
              <w:t>Strix</w:t>
            </w:r>
            <w:proofErr w:type="spellEnd"/>
            <w:r w:rsidRPr="0018540E">
              <w:rPr>
                <w:rFonts w:eastAsia="Times New Roman" w:cs="Arial"/>
                <w:i/>
                <w:iCs/>
                <w:strike/>
                <w:color w:val="000000"/>
                <w:lang w:val="en-US"/>
              </w:rPr>
              <w:t xml:space="preserve"> </w:t>
            </w:r>
            <w:proofErr w:type="spellStart"/>
            <w:r w:rsidRPr="0018540E">
              <w:rPr>
                <w:rFonts w:eastAsia="Times New Roman" w:cs="Arial"/>
                <w:i/>
                <w:iCs/>
                <w:strike/>
                <w:color w:val="000000"/>
                <w:lang w:val="en-US"/>
              </w:rPr>
              <w:t>nebulosa</w:t>
            </w:r>
            <w:proofErr w:type="spellEnd"/>
          </w:p>
        </w:tc>
        <w:tc>
          <w:tcPr>
            <w:tcW w:w="5640" w:type="dxa"/>
            <w:tcBorders>
              <w:top w:val="nil"/>
              <w:left w:val="nil"/>
              <w:bottom w:val="single" w:sz="4" w:space="0" w:color="auto"/>
              <w:right w:val="single" w:sz="4" w:space="0" w:color="auto"/>
            </w:tcBorders>
            <w:shd w:val="clear" w:color="auto" w:fill="auto"/>
            <w:noWrap/>
            <w:vAlign w:val="center"/>
            <w:hideMark/>
          </w:tcPr>
          <w:p w14:paraId="2BADE197" w14:textId="77777777" w:rsidR="008B5FE3" w:rsidRPr="0018540E" w:rsidRDefault="008B5FE3" w:rsidP="00BA622A">
            <w:pPr>
              <w:rPr>
                <w:rFonts w:eastAsia="Times New Roman" w:cs="Arial"/>
                <w:strike/>
                <w:color w:val="000000"/>
                <w:lang w:val="en-US"/>
              </w:rPr>
            </w:pPr>
            <w:r w:rsidRPr="0018540E">
              <w:rPr>
                <w:rFonts w:eastAsia="Times New Roman" w:cs="Arial"/>
                <w:strike/>
                <w:color w:val="000000"/>
                <w:lang w:val="en-US"/>
              </w:rPr>
              <w:t>Great Grey Owl</w:t>
            </w:r>
          </w:p>
        </w:tc>
      </w:tr>
    </w:tbl>
    <w:p w14:paraId="173A5274" w14:textId="43A20D1C" w:rsidR="005B3EB8" w:rsidRPr="0018540E" w:rsidRDefault="005B3EB8" w:rsidP="00BA622A">
      <w:pPr>
        <w:rPr>
          <w:rFonts w:cs="Arial"/>
          <w:b/>
          <w:bCs/>
        </w:rPr>
      </w:pPr>
      <w:r w:rsidRPr="0018540E">
        <w:rPr>
          <w:rFonts w:cs="Arial"/>
          <w:b/>
          <w:bCs/>
        </w:rPr>
        <w:br w:type="page"/>
      </w:r>
    </w:p>
    <w:p w14:paraId="3ADDD053" w14:textId="77777777" w:rsidR="00DB48B7" w:rsidRPr="0018540E" w:rsidRDefault="00DB48B7" w:rsidP="00771018">
      <w:pPr>
        <w:rPr>
          <w:rFonts w:cs="Arial"/>
          <w:b/>
          <w:bCs/>
        </w:rPr>
        <w:sectPr w:rsidR="00DB48B7" w:rsidRPr="0018540E" w:rsidSect="007463B5">
          <w:headerReference w:type="even" r:id="rId14"/>
          <w:headerReference w:type="default" r:id="rId15"/>
          <w:footerReference w:type="even" r:id="rId16"/>
          <w:footerReference w:type="default" r:id="rId17"/>
          <w:headerReference w:type="first" r:id="rId18"/>
          <w:footerReference w:type="first" r:id="rId19"/>
          <w:pgSz w:w="11906" w:h="16838" w:code="9"/>
          <w:pgMar w:top="806" w:right="1440" w:bottom="1440" w:left="1440" w:header="720" w:footer="576" w:gutter="0"/>
          <w:cols w:space="720"/>
          <w:titlePg/>
          <w:docGrid w:linePitch="360"/>
        </w:sectPr>
      </w:pPr>
    </w:p>
    <w:p w14:paraId="18DF92A3" w14:textId="08D58360" w:rsidR="00C05C89" w:rsidRPr="00C80F0C" w:rsidRDefault="007716C8" w:rsidP="001156B6">
      <w:pPr>
        <w:pStyle w:val="Heading1"/>
        <w:jc w:val="center"/>
      </w:pPr>
      <w:bookmarkStart w:id="12" w:name="_Toc130559821"/>
      <w:bookmarkStart w:id="13" w:name="_Toc131512332"/>
      <w:r w:rsidRPr="00C80F0C">
        <w:lastRenderedPageBreak/>
        <w:t>A</w:t>
      </w:r>
      <w:r w:rsidR="00C05C89" w:rsidRPr="00C80F0C">
        <w:t>DDENDUM</w:t>
      </w:r>
      <w:r w:rsidRPr="00C80F0C">
        <w:t xml:space="preserve"> 6</w:t>
      </w:r>
      <w:r w:rsidR="00C80F0C" w:rsidRPr="00C80F0C">
        <w:t xml:space="preserve"> - </w:t>
      </w:r>
      <w:r w:rsidR="00BA40EE" w:rsidRPr="00C80F0C">
        <w:t>Proposed Amendments to Table 2 (Activities)</w:t>
      </w:r>
      <w:bookmarkEnd w:id="12"/>
      <w:r w:rsidR="00B46F85">
        <w:t xml:space="preserve"> of</w:t>
      </w:r>
      <w:r w:rsidR="00B46F85" w:rsidRPr="00B46F85">
        <w:t xml:space="preserve"> </w:t>
      </w:r>
      <w:r w:rsidR="00B46F85" w:rsidRPr="00C80F0C">
        <w:t>Annex 3</w:t>
      </w:r>
      <w:bookmarkEnd w:id="13"/>
    </w:p>
    <w:p w14:paraId="2B2D409F" w14:textId="5BE55BD5" w:rsidR="007716C8" w:rsidRDefault="007716C8" w:rsidP="00771018">
      <w:pPr>
        <w:rPr>
          <w:rFonts w:cs="Arial"/>
        </w:rPr>
      </w:pPr>
    </w:p>
    <w:p w14:paraId="0900E3CF" w14:textId="77777777" w:rsidR="00C80F0C" w:rsidRPr="0018540E" w:rsidRDefault="00C80F0C" w:rsidP="00771018">
      <w:pPr>
        <w:rPr>
          <w:rFonts w:cs="Arial"/>
        </w:rPr>
      </w:pPr>
    </w:p>
    <w:p w14:paraId="0214E297" w14:textId="530DABE1" w:rsidR="007716C8" w:rsidRPr="0018540E" w:rsidRDefault="007716C8" w:rsidP="00771018">
      <w:pPr>
        <w:jc w:val="center"/>
        <w:rPr>
          <w:rFonts w:cs="Arial"/>
        </w:rPr>
      </w:pPr>
      <w:bookmarkStart w:id="14" w:name="_Hlk126319257"/>
      <w:r w:rsidRPr="007026F7">
        <w:rPr>
          <w:rFonts w:cs="Arial"/>
          <w:b/>
          <w:bCs/>
        </w:rPr>
        <w:t xml:space="preserve">Table 2: Activities to be done under </w:t>
      </w:r>
      <w:r w:rsidR="00FF135C">
        <w:rPr>
          <w:rFonts w:cs="Arial"/>
          <w:b/>
          <w:bCs/>
        </w:rPr>
        <w:t>P</w:t>
      </w:r>
      <w:r w:rsidRPr="007026F7">
        <w:rPr>
          <w:rFonts w:cs="Arial"/>
          <w:b/>
          <w:bCs/>
        </w:rPr>
        <w:t>aragraph 5 of the Action Plan</w:t>
      </w:r>
      <w:r w:rsidR="0013061D" w:rsidRPr="007026F7">
        <w:rPr>
          <w:rFonts w:cs="Arial"/>
          <w:b/>
          <w:bCs/>
        </w:rPr>
        <w:t xml:space="preserve"> </w:t>
      </w:r>
      <w:r w:rsidR="0013061D" w:rsidRPr="007026F7">
        <w:rPr>
          <w:rFonts w:cs="Arial"/>
          <w:b/>
          <w:bCs/>
          <w:u w:val="single"/>
        </w:rPr>
        <w:t>(“Activities”)</w:t>
      </w:r>
    </w:p>
    <w:bookmarkEnd w:id="14"/>
    <w:p w14:paraId="6124FEDC" w14:textId="77777777" w:rsidR="007716C8" w:rsidRPr="0018540E" w:rsidRDefault="007716C8" w:rsidP="00771018">
      <w:pPr>
        <w:rPr>
          <w:rFonts w:cs="Arial"/>
        </w:rPr>
      </w:pPr>
    </w:p>
    <w:tbl>
      <w:tblPr>
        <w:tblStyle w:val="TableGrid"/>
        <w:tblW w:w="5000" w:type="pct"/>
        <w:tblLook w:val="04A0" w:firstRow="1" w:lastRow="0" w:firstColumn="1" w:lastColumn="0" w:noHBand="0" w:noVBand="1"/>
      </w:tblPr>
      <w:tblGrid>
        <w:gridCol w:w="3198"/>
        <w:gridCol w:w="1076"/>
        <w:gridCol w:w="1519"/>
        <w:gridCol w:w="1380"/>
        <w:gridCol w:w="1244"/>
        <w:gridCol w:w="1934"/>
        <w:gridCol w:w="3233"/>
      </w:tblGrid>
      <w:tr w:rsidR="007716C8" w:rsidRPr="0018540E" w14:paraId="0A91DD6B" w14:textId="77777777">
        <w:trPr>
          <w:tblHeader/>
        </w:trPr>
        <w:tc>
          <w:tcPr>
            <w:tcW w:w="1177" w:type="pct"/>
          </w:tcPr>
          <w:p w14:paraId="635238E1" w14:textId="77777777" w:rsidR="007716C8" w:rsidRPr="0018540E" w:rsidRDefault="007716C8" w:rsidP="00771018">
            <w:pPr>
              <w:rPr>
                <w:rFonts w:cs="Arial"/>
                <w:b/>
                <w:u w:val="single"/>
              </w:rPr>
            </w:pPr>
            <w:r w:rsidRPr="0018540E">
              <w:rPr>
                <w:rFonts w:cs="Arial"/>
                <w:b/>
                <w:u w:val="single"/>
              </w:rPr>
              <w:t>Activities</w:t>
            </w:r>
          </w:p>
        </w:tc>
        <w:tc>
          <w:tcPr>
            <w:tcW w:w="396" w:type="pct"/>
          </w:tcPr>
          <w:p w14:paraId="645CEC59" w14:textId="77777777" w:rsidR="007716C8" w:rsidRPr="0018540E" w:rsidRDefault="007716C8" w:rsidP="00771018">
            <w:pPr>
              <w:rPr>
                <w:rFonts w:cs="Arial"/>
                <w:b/>
                <w:u w:val="single"/>
              </w:rPr>
            </w:pPr>
            <w:r w:rsidRPr="0018540E">
              <w:rPr>
                <w:rFonts w:cs="Arial"/>
                <w:b/>
                <w:u w:val="single"/>
              </w:rPr>
              <w:t>Species</w:t>
            </w:r>
          </w:p>
        </w:tc>
        <w:tc>
          <w:tcPr>
            <w:tcW w:w="559" w:type="pct"/>
          </w:tcPr>
          <w:p w14:paraId="5BE3FFA7" w14:textId="77777777" w:rsidR="007716C8" w:rsidRPr="0018540E" w:rsidRDefault="007716C8" w:rsidP="00771018">
            <w:pPr>
              <w:rPr>
                <w:rFonts w:cs="Arial"/>
                <w:b/>
                <w:u w:val="single"/>
              </w:rPr>
            </w:pPr>
            <w:r w:rsidRPr="0018540E">
              <w:rPr>
                <w:rFonts w:cs="Arial"/>
                <w:b/>
                <w:u w:val="single"/>
              </w:rPr>
              <w:t>Countries</w:t>
            </w:r>
          </w:p>
        </w:tc>
        <w:tc>
          <w:tcPr>
            <w:tcW w:w="508" w:type="pct"/>
          </w:tcPr>
          <w:p w14:paraId="54D38408" w14:textId="77777777" w:rsidR="007716C8" w:rsidRPr="0018540E" w:rsidRDefault="007716C8" w:rsidP="00771018">
            <w:pPr>
              <w:rPr>
                <w:rFonts w:cs="Arial"/>
                <w:b/>
                <w:u w:val="single"/>
              </w:rPr>
            </w:pPr>
            <w:r w:rsidRPr="0018540E">
              <w:rPr>
                <w:rFonts w:cs="Arial"/>
                <w:b/>
                <w:u w:val="single"/>
              </w:rPr>
              <w:t>Priority Level</w:t>
            </w:r>
          </w:p>
        </w:tc>
        <w:tc>
          <w:tcPr>
            <w:tcW w:w="458" w:type="pct"/>
          </w:tcPr>
          <w:p w14:paraId="517D02FE" w14:textId="77777777" w:rsidR="007716C8" w:rsidRPr="0018540E" w:rsidRDefault="007716C8" w:rsidP="00771018">
            <w:pPr>
              <w:rPr>
                <w:rFonts w:cs="Arial"/>
                <w:b/>
                <w:u w:val="single"/>
              </w:rPr>
            </w:pPr>
            <w:proofErr w:type="gramStart"/>
            <w:r w:rsidRPr="0018540E">
              <w:rPr>
                <w:rFonts w:cs="Arial"/>
                <w:b/>
                <w:u w:val="single"/>
              </w:rPr>
              <w:t>Time-scale</w:t>
            </w:r>
            <w:proofErr w:type="gramEnd"/>
          </w:p>
        </w:tc>
        <w:tc>
          <w:tcPr>
            <w:tcW w:w="712" w:type="pct"/>
          </w:tcPr>
          <w:p w14:paraId="43E8AD2E" w14:textId="77777777" w:rsidR="007716C8" w:rsidRPr="0018540E" w:rsidRDefault="007716C8" w:rsidP="00771018">
            <w:pPr>
              <w:rPr>
                <w:rFonts w:cs="Arial"/>
                <w:b/>
                <w:u w:val="single"/>
              </w:rPr>
            </w:pPr>
            <w:r w:rsidRPr="0018540E">
              <w:rPr>
                <w:rFonts w:cs="Arial"/>
                <w:b/>
                <w:u w:val="single"/>
              </w:rPr>
              <w:t>Main actors</w:t>
            </w:r>
          </w:p>
        </w:tc>
        <w:tc>
          <w:tcPr>
            <w:tcW w:w="1190" w:type="pct"/>
          </w:tcPr>
          <w:p w14:paraId="50488E8F" w14:textId="77777777" w:rsidR="007716C8" w:rsidRPr="0018540E" w:rsidRDefault="007716C8" w:rsidP="00771018">
            <w:pPr>
              <w:rPr>
                <w:rFonts w:cs="Arial"/>
                <w:b/>
                <w:u w:val="single"/>
              </w:rPr>
            </w:pPr>
            <w:r w:rsidRPr="0018540E">
              <w:rPr>
                <w:rFonts w:cs="Arial"/>
                <w:b/>
                <w:u w:val="single"/>
              </w:rPr>
              <w:t>Target</w:t>
            </w:r>
          </w:p>
        </w:tc>
      </w:tr>
      <w:tr w:rsidR="007716C8" w:rsidRPr="0018540E" w14:paraId="6493527A" w14:textId="77777777" w:rsidTr="003F4E02">
        <w:tc>
          <w:tcPr>
            <w:tcW w:w="5000" w:type="pct"/>
            <w:gridSpan w:val="7"/>
            <w:shd w:val="clear" w:color="auto" w:fill="E7E6E6" w:themeFill="background2"/>
          </w:tcPr>
          <w:p w14:paraId="18E800B4" w14:textId="6F561B60" w:rsidR="007716C8" w:rsidRPr="0018540E" w:rsidRDefault="007716C8" w:rsidP="001156B6">
            <w:pPr>
              <w:rPr>
                <w:rFonts w:cs="Arial"/>
                <w:b/>
                <w:bCs/>
                <w:u w:val="single"/>
              </w:rPr>
            </w:pPr>
            <w:r w:rsidRPr="0018540E">
              <w:rPr>
                <w:rFonts w:cs="Arial"/>
                <w:b/>
                <w:bCs/>
                <w:u w:val="single"/>
              </w:rPr>
              <w:t>Activity 1: Legal protection of species</w:t>
            </w:r>
            <w:del w:id="15" w:author="DEP" w:date="2023-07-04T15:47:00Z">
              <w:r w:rsidRPr="0018540E" w:rsidDel="000947FD">
                <w:rPr>
                  <w:rFonts w:cs="Arial"/>
                  <w:b/>
                  <w:bCs/>
                  <w:u w:val="single"/>
                </w:rPr>
                <w:delText xml:space="preserve"> against killing and unsustainable exploitation</w:delText>
              </w:r>
            </w:del>
          </w:p>
          <w:p w14:paraId="176FC106" w14:textId="77777777" w:rsidR="007716C8" w:rsidRPr="0018540E" w:rsidRDefault="007716C8" w:rsidP="00771018">
            <w:pPr>
              <w:rPr>
                <w:rFonts w:eastAsia="Times New Roman" w:cs="Arial"/>
                <w:u w:val="single"/>
              </w:rPr>
            </w:pPr>
          </w:p>
          <w:p w14:paraId="354CCF88" w14:textId="77777777" w:rsidR="007716C8" w:rsidRPr="0018540E" w:rsidRDefault="007716C8" w:rsidP="00771018">
            <w:pPr>
              <w:ind w:left="227"/>
              <w:rPr>
                <w:rFonts w:cs="Arial"/>
                <w:u w:val="single"/>
              </w:rPr>
            </w:pPr>
            <w:r w:rsidRPr="0018540E">
              <w:rPr>
                <w:rFonts w:eastAsia="Times New Roman" w:cs="Arial"/>
                <w:u w:val="single"/>
              </w:rPr>
              <w:t>(Provide for and enforce adequate legal protection for birds of prey against unsustainable killing, taking, trade or other forms of exploitation that may impact negatively on the conservation status of the species, or where such impact is uncertain).</w:t>
            </w:r>
          </w:p>
          <w:p w14:paraId="5EC271C4" w14:textId="77777777" w:rsidR="007716C8" w:rsidRPr="0018540E" w:rsidRDefault="007716C8" w:rsidP="00771018">
            <w:pPr>
              <w:rPr>
                <w:rFonts w:cs="Arial"/>
                <w:u w:val="single"/>
              </w:rPr>
            </w:pPr>
          </w:p>
        </w:tc>
      </w:tr>
      <w:tr w:rsidR="007716C8" w:rsidRPr="0018540E" w14:paraId="76AD0590" w14:textId="77777777">
        <w:tc>
          <w:tcPr>
            <w:tcW w:w="1177" w:type="pct"/>
          </w:tcPr>
          <w:p w14:paraId="02D01034" w14:textId="77777777" w:rsidR="007716C8" w:rsidRPr="0018540E" w:rsidRDefault="007716C8" w:rsidP="00771018">
            <w:pPr>
              <w:autoSpaceDE w:val="0"/>
              <w:autoSpaceDN w:val="0"/>
              <w:adjustRightInd w:val="0"/>
              <w:rPr>
                <w:rFonts w:cs="Arial"/>
                <w:u w:val="single"/>
              </w:rPr>
            </w:pPr>
            <w:r w:rsidRPr="0018540E">
              <w:rPr>
                <w:rFonts w:cs="Arial"/>
                <w:u w:val="single"/>
              </w:rPr>
              <w:t>1.1.  Update CMS Appendix I to include all Category 1 species</w:t>
            </w:r>
          </w:p>
        </w:tc>
        <w:tc>
          <w:tcPr>
            <w:tcW w:w="396" w:type="pct"/>
          </w:tcPr>
          <w:p w14:paraId="030A545D" w14:textId="77777777" w:rsidR="007716C8" w:rsidRPr="0018540E" w:rsidRDefault="007716C8" w:rsidP="00771018">
            <w:pPr>
              <w:jc w:val="center"/>
              <w:rPr>
                <w:rFonts w:cs="Arial"/>
                <w:u w:val="single"/>
              </w:rPr>
            </w:pPr>
            <w:r w:rsidRPr="0018540E">
              <w:rPr>
                <w:rFonts w:cs="Arial"/>
                <w:u w:val="single"/>
              </w:rPr>
              <w:t>Cat. 1</w:t>
            </w:r>
          </w:p>
        </w:tc>
        <w:tc>
          <w:tcPr>
            <w:tcW w:w="559" w:type="pct"/>
          </w:tcPr>
          <w:p w14:paraId="3E53337A" w14:textId="77777777" w:rsidR="007716C8" w:rsidRPr="0018540E" w:rsidRDefault="007716C8" w:rsidP="00771018">
            <w:pPr>
              <w:jc w:val="center"/>
              <w:rPr>
                <w:rFonts w:cs="Arial"/>
                <w:u w:val="single"/>
              </w:rPr>
            </w:pPr>
            <w:r w:rsidRPr="0018540E">
              <w:rPr>
                <w:rFonts w:cs="Arial"/>
                <w:u w:val="single"/>
              </w:rPr>
              <w:t>--</w:t>
            </w:r>
          </w:p>
        </w:tc>
        <w:tc>
          <w:tcPr>
            <w:tcW w:w="508" w:type="pct"/>
          </w:tcPr>
          <w:p w14:paraId="18EAA8EF" w14:textId="77777777" w:rsidR="007716C8" w:rsidRPr="0018540E" w:rsidRDefault="007716C8" w:rsidP="00771018">
            <w:pPr>
              <w:jc w:val="center"/>
              <w:rPr>
                <w:rFonts w:cs="Arial"/>
                <w:u w:val="single"/>
              </w:rPr>
            </w:pPr>
            <w:r w:rsidRPr="0018540E">
              <w:rPr>
                <w:rFonts w:cs="Arial"/>
                <w:u w:val="single"/>
              </w:rPr>
              <w:t>Second</w:t>
            </w:r>
          </w:p>
        </w:tc>
        <w:tc>
          <w:tcPr>
            <w:tcW w:w="458" w:type="pct"/>
          </w:tcPr>
          <w:p w14:paraId="7D5F8DF2" w14:textId="77777777" w:rsidR="007716C8" w:rsidRPr="0018540E" w:rsidRDefault="007716C8" w:rsidP="00771018">
            <w:pPr>
              <w:jc w:val="center"/>
              <w:rPr>
                <w:rFonts w:cs="Arial"/>
                <w:u w:val="single"/>
              </w:rPr>
            </w:pPr>
            <w:r w:rsidRPr="0018540E">
              <w:rPr>
                <w:rFonts w:cs="Arial"/>
                <w:u w:val="single"/>
              </w:rPr>
              <w:t>Short</w:t>
            </w:r>
          </w:p>
        </w:tc>
        <w:tc>
          <w:tcPr>
            <w:tcW w:w="712" w:type="pct"/>
          </w:tcPr>
          <w:p w14:paraId="55D574CC" w14:textId="77777777" w:rsidR="007716C8" w:rsidRPr="0018540E" w:rsidRDefault="007716C8" w:rsidP="00771018">
            <w:pPr>
              <w:jc w:val="center"/>
              <w:rPr>
                <w:rFonts w:cs="Arial"/>
                <w:u w:val="single"/>
              </w:rPr>
            </w:pPr>
            <w:r w:rsidRPr="0018540E">
              <w:rPr>
                <w:rFonts w:cs="Arial"/>
                <w:u w:val="single"/>
              </w:rPr>
              <w:t>CMS Secretariat / COP</w:t>
            </w:r>
          </w:p>
        </w:tc>
        <w:tc>
          <w:tcPr>
            <w:tcW w:w="1190" w:type="pct"/>
          </w:tcPr>
          <w:p w14:paraId="78EEA7EC" w14:textId="77777777" w:rsidR="007716C8" w:rsidRPr="0018540E" w:rsidRDefault="007716C8" w:rsidP="00771018">
            <w:pPr>
              <w:rPr>
                <w:rFonts w:cs="Arial"/>
                <w:u w:val="single"/>
              </w:rPr>
            </w:pPr>
            <w:r w:rsidRPr="0018540E">
              <w:rPr>
                <w:rFonts w:cs="Arial"/>
                <w:u w:val="single"/>
              </w:rPr>
              <w:t>CMS Appendix I amended</w:t>
            </w:r>
          </w:p>
        </w:tc>
      </w:tr>
      <w:tr w:rsidR="007716C8" w:rsidRPr="0018540E" w14:paraId="4120BC9A" w14:textId="77777777">
        <w:tc>
          <w:tcPr>
            <w:tcW w:w="1177" w:type="pct"/>
          </w:tcPr>
          <w:p w14:paraId="66BB56D4" w14:textId="6F681136" w:rsidR="007716C8" w:rsidRPr="0018540E" w:rsidRDefault="007716C8" w:rsidP="00771018">
            <w:pPr>
              <w:autoSpaceDE w:val="0"/>
              <w:autoSpaceDN w:val="0"/>
              <w:adjustRightInd w:val="0"/>
              <w:rPr>
                <w:rFonts w:cs="Arial"/>
                <w:u w:val="single"/>
              </w:rPr>
            </w:pPr>
            <w:r w:rsidRPr="0018540E">
              <w:rPr>
                <w:rFonts w:cs="Arial"/>
                <w:u w:val="single"/>
              </w:rPr>
              <w:t xml:space="preserve">1.2.  Review and where possible adapt relevant legislation to ensure that it protects all birds of prey from all forms of a) deliberate killing; b) </w:t>
            </w:r>
            <w:ins w:id="16" w:author="DEP" w:date="2023-07-04T15:39:00Z">
              <w:r w:rsidR="00B43CA8">
                <w:rPr>
                  <w:rFonts w:cs="Arial"/>
                  <w:u w:val="single"/>
                </w:rPr>
                <w:t xml:space="preserve">deliberate </w:t>
              </w:r>
            </w:ins>
            <w:r w:rsidRPr="0018540E">
              <w:rPr>
                <w:rFonts w:cs="Arial"/>
                <w:u w:val="single"/>
              </w:rPr>
              <w:t>disturbance</w:t>
            </w:r>
            <w:ins w:id="17" w:author="DEP" w:date="2023-07-04T15:39:00Z">
              <w:r w:rsidR="00B43CA8">
                <w:rPr>
                  <w:rFonts w:cs="Arial"/>
                  <w:u w:val="single"/>
                </w:rPr>
                <w:t>, including at nest sites and communal roost sites,</w:t>
              </w:r>
            </w:ins>
            <w:r w:rsidRPr="0018540E">
              <w:rPr>
                <w:rFonts w:cs="Arial"/>
                <w:u w:val="single"/>
              </w:rPr>
              <w:t xml:space="preserve"> where this is considered detrimental to the conservation of the species; c) egg-collection and taking of birds from the wild; and d) trade, unless this is authorised by the competent body and only where the action is sustainable and not detrimental to the conservation status of the species concerned.</w:t>
            </w:r>
          </w:p>
        </w:tc>
        <w:tc>
          <w:tcPr>
            <w:tcW w:w="396" w:type="pct"/>
          </w:tcPr>
          <w:p w14:paraId="3BFEE40C"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3C7F82D1"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02CA5955" w14:textId="77777777" w:rsidR="007716C8" w:rsidRPr="0018540E" w:rsidRDefault="007716C8" w:rsidP="00771018">
            <w:pPr>
              <w:jc w:val="center"/>
              <w:rPr>
                <w:rFonts w:cs="Arial"/>
                <w:u w:val="single"/>
              </w:rPr>
            </w:pPr>
            <w:r w:rsidRPr="0018540E">
              <w:rPr>
                <w:rFonts w:cs="Arial"/>
                <w:u w:val="single"/>
              </w:rPr>
              <w:t>First</w:t>
            </w:r>
          </w:p>
        </w:tc>
        <w:tc>
          <w:tcPr>
            <w:tcW w:w="458" w:type="pct"/>
          </w:tcPr>
          <w:p w14:paraId="27D1B758" w14:textId="77777777" w:rsidR="007716C8" w:rsidRPr="0018540E" w:rsidRDefault="007716C8" w:rsidP="00771018">
            <w:pPr>
              <w:jc w:val="center"/>
              <w:rPr>
                <w:rFonts w:cs="Arial"/>
                <w:u w:val="single"/>
              </w:rPr>
            </w:pPr>
            <w:r w:rsidRPr="0018540E">
              <w:rPr>
                <w:rFonts w:cs="Arial"/>
                <w:u w:val="single"/>
              </w:rPr>
              <w:t>Immediate</w:t>
            </w:r>
          </w:p>
        </w:tc>
        <w:tc>
          <w:tcPr>
            <w:tcW w:w="712" w:type="pct"/>
          </w:tcPr>
          <w:p w14:paraId="33737DEB" w14:textId="77777777" w:rsidR="007716C8" w:rsidRPr="0018540E" w:rsidRDefault="007716C8" w:rsidP="00771018">
            <w:pPr>
              <w:jc w:val="center"/>
              <w:rPr>
                <w:rFonts w:cs="Arial"/>
                <w:u w:val="single"/>
              </w:rPr>
            </w:pPr>
            <w:r w:rsidRPr="0018540E">
              <w:rPr>
                <w:rFonts w:cs="Arial"/>
                <w:u w:val="single"/>
              </w:rPr>
              <w:t>Governments</w:t>
            </w:r>
          </w:p>
        </w:tc>
        <w:tc>
          <w:tcPr>
            <w:tcW w:w="1190" w:type="pct"/>
          </w:tcPr>
          <w:p w14:paraId="70B26DC5" w14:textId="77777777" w:rsidR="007716C8" w:rsidRPr="0018540E" w:rsidRDefault="007716C8" w:rsidP="00771018">
            <w:pPr>
              <w:autoSpaceDE w:val="0"/>
              <w:autoSpaceDN w:val="0"/>
              <w:adjustRightInd w:val="0"/>
              <w:rPr>
                <w:rFonts w:cs="Arial"/>
                <w:u w:val="single"/>
              </w:rPr>
            </w:pPr>
            <w:r w:rsidRPr="0018540E">
              <w:rPr>
                <w:rFonts w:cs="Arial"/>
                <w:u w:val="single"/>
              </w:rPr>
              <w:t>All birds of prey given full protection in the relevant legislation of all Range State Signatories; including prohibition of unsustainable taking and trade.</w:t>
            </w:r>
          </w:p>
          <w:p w14:paraId="082A10C3" w14:textId="77777777" w:rsidR="007716C8" w:rsidRPr="0018540E" w:rsidRDefault="007716C8" w:rsidP="00771018">
            <w:pPr>
              <w:autoSpaceDE w:val="0"/>
              <w:autoSpaceDN w:val="0"/>
              <w:adjustRightInd w:val="0"/>
              <w:rPr>
                <w:rFonts w:cs="Arial"/>
                <w:u w:val="single"/>
              </w:rPr>
            </w:pPr>
          </w:p>
          <w:p w14:paraId="50D1B56C"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Proportion of Signatories giving full legal protection to all raptor species for which they are a Range State.</w:t>
            </w:r>
          </w:p>
          <w:p w14:paraId="1829CD00"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 xml:space="preserve">  Data source</w:t>
            </w:r>
            <w:r w:rsidRPr="0018540E">
              <w:rPr>
                <w:rFonts w:cs="Arial"/>
                <w:u w:val="single"/>
              </w:rPr>
              <w:t>: National Reports; legislation reviews.</w:t>
            </w:r>
          </w:p>
          <w:p w14:paraId="16AA2789"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Proportion of MOU-listed species fully protected throughout the MOU area.</w:t>
            </w:r>
          </w:p>
          <w:p w14:paraId="18BB5E88" w14:textId="77777777" w:rsidR="007716C8" w:rsidRPr="0018540E" w:rsidRDefault="007716C8" w:rsidP="00771018">
            <w:pPr>
              <w:autoSpaceDE w:val="0"/>
              <w:autoSpaceDN w:val="0"/>
              <w:adjustRightInd w:val="0"/>
              <w:rPr>
                <w:rFonts w:cs="Arial"/>
                <w:u w:val="single"/>
              </w:rPr>
            </w:pPr>
            <w:r w:rsidRPr="0018540E">
              <w:rPr>
                <w:rFonts w:cs="Arial"/>
                <w:i/>
                <w:u w:val="single"/>
              </w:rPr>
              <w:t>Data source</w:t>
            </w:r>
            <w:r w:rsidRPr="0018540E">
              <w:rPr>
                <w:rFonts w:cs="Arial"/>
                <w:u w:val="single"/>
              </w:rPr>
              <w:t xml:space="preserve">: Analysis of data from first indicator above against national species lists, </w:t>
            </w:r>
            <w:r w:rsidRPr="0018540E">
              <w:rPr>
                <w:rFonts w:cs="Arial"/>
                <w:u w:val="single"/>
              </w:rPr>
              <w:lastRenderedPageBreak/>
              <w:t>commissioned by Coordinating Unit (to be developed).</w:t>
            </w:r>
          </w:p>
          <w:p w14:paraId="67263DE1" w14:textId="77777777" w:rsidR="007716C8" w:rsidRPr="0018540E" w:rsidRDefault="007716C8" w:rsidP="00771018">
            <w:pPr>
              <w:autoSpaceDE w:val="0"/>
              <w:autoSpaceDN w:val="0"/>
              <w:adjustRightInd w:val="0"/>
              <w:rPr>
                <w:rFonts w:cs="Arial"/>
                <w:u w:val="single"/>
              </w:rPr>
            </w:pPr>
          </w:p>
        </w:tc>
      </w:tr>
      <w:tr w:rsidR="007716C8" w:rsidRPr="0018540E" w14:paraId="6783AFA4" w14:textId="77777777">
        <w:tc>
          <w:tcPr>
            <w:tcW w:w="1177" w:type="pct"/>
          </w:tcPr>
          <w:p w14:paraId="1FF02DF3" w14:textId="69CDD8AE" w:rsidR="007716C8" w:rsidRPr="0018540E" w:rsidRDefault="007716C8" w:rsidP="00771018">
            <w:pPr>
              <w:autoSpaceDE w:val="0"/>
              <w:autoSpaceDN w:val="0"/>
              <w:adjustRightInd w:val="0"/>
              <w:rPr>
                <w:rFonts w:cs="Arial"/>
                <w:u w:val="single"/>
              </w:rPr>
            </w:pPr>
            <w:r w:rsidRPr="0018540E">
              <w:rPr>
                <w:rFonts w:cs="Arial"/>
                <w:u w:val="single"/>
              </w:rPr>
              <w:lastRenderedPageBreak/>
              <w:t>1.3.  Review and where possible adapt relevant legislation to ensure that it bans the use of exposed poison baits</w:t>
            </w:r>
            <w:ins w:id="18" w:author="DEP" w:date="2023-07-04T15:40:00Z">
              <w:r w:rsidR="00BD17DB">
                <w:rPr>
                  <w:rFonts w:cs="Arial"/>
                  <w:u w:val="single"/>
                </w:rPr>
                <w:t>, rodenticides</w:t>
              </w:r>
            </w:ins>
            <w:r w:rsidRPr="0018540E">
              <w:rPr>
                <w:rFonts w:cs="Arial"/>
                <w:u w:val="single"/>
              </w:rPr>
              <w:t xml:space="preserve"> and other toxic chemical methods of predator or pest control where these have been shown to cause significant avian mortalities.</w:t>
            </w:r>
          </w:p>
        </w:tc>
        <w:tc>
          <w:tcPr>
            <w:tcW w:w="396" w:type="pct"/>
          </w:tcPr>
          <w:p w14:paraId="5C1F7A20"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3E9CF5F7"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2694E47E" w14:textId="77777777" w:rsidR="007716C8" w:rsidRPr="0018540E" w:rsidRDefault="007716C8" w:rsidP="00771018">
            <w:pPr>
              <w:jc w:val="center"/>
              <w:rPr>
                <w:rFonts w:cs="Arial"/>
                <w:u w:val="single"/>
              </w:rPr>
            </w:pPr>
            <w:r w:rsidRPr="0018540E">
              <w:rPr>
                <w:rFonts w:cs="Arial"/>
                <w:u w:val="single"/>
              </w:rPr>
              <w:t>First</w:t>
            </w:r>
          </w:p>
        </w:tc>
        <w:tc>
          <w:tcPr>
            <w:tcW w:w="458" w:type="pct"/>
          </w:tcPr>
          <w:p w14:paraId="390E6E7F" w14:textId="77777777" w:rsidR="007716C8" w:rsidRPr="0018540E" w:rsidRDefault="007716C8" w:rsidP="00771018">
            <w:pPr>
              <w:jc w:val="center"/>
              <w:rPr>
                <w:rFonts w:cs="Arial"/>
                <w:u w:val="single"/>
              </w:rPr>
            </w:pPr>
            <w:r w:rsidRPr="0018540E">
              <w:rPr>
                <w:rFonts w:cs="Arial"/>
                <w:u w:val="single"/>
              </w:rPr>
              <w:t>Immediate</w:t>
            </w:r>
          </w:p>
        </w:tc>
        <w:tc>
          <w:tcPr>
            <w:tcW w:w="712" w:type="pct"/>
          </w:tcPr>
          <w:p w14:paraId="79B1C4DE" w14:textId="77777777" w:rsidR="007716C8" w:rsidRPr="0018540E" w:rsidRDefault="007716C8" w:rsidP="00771018">
            <w:pPr>
              <w:jc w:val="center"/>
              <w:rPr>
                <w:rFonts w:cs="Arial"/>
                <w:u w:val="single"/>
              </w:rPr>
            </w:pPr>
            <w:r w:rsidRPr="0018540E">
              <w:rPr>
                <w:rFonts w:cs="Arial"/>
                <w:u w:val="single"/>
              </w:rPr>
              <w:t>Governments</w:t>
            </w:r>
          </w:p>
        </w:tc>
        <w:tc>
          <w:tcPr>
            <w:tcW w:w="1190" w:type="pct"/>
          </w:tcPr>
          <w:p w14:paraId="33DA6479" w14:textId="77777777" w:rsidR="007716C8" w:rsidRPr="0018540E" w:rsidRDefault="007716C8" w:rsidP="00771018">
            <w:pPr>
              <w:autoSpaceDE w:val="0"/>
              <w:autoSpaceDN w:val="0"/>
              <w:adjustRightInd w:val="0"/>
              <w:rPr>
                <w:rFonts w:cs="Arial"/>
                <w:u w:val="single"/>
              </w:rPr>
            </w:pPr>
            <w:r w:rsidRPr="0018540E">
              <w:rPr>
                <w:rFonts w:cs="Arial"/>
                <w:u w:val="single"/>
              </w:rPr>
              <w:t>The relevant legislation of all Signatories bans the use of exposed poison baits and other toxic chemical methods of predator or pest control where these have been shown to cause significant avian mortalities.</w:t>
            </w:r>
          </w:p>
          <w:p w14:paraId="5C4D381E" w14:textId="77777777" w:rsidR="007716C8" w:rsidRPr="0018540E" w:rsidRDefault="007716C8" w:rsidP="00771018">
            <w:pPr>
              <w:autoSpaceDE w:val="0"/>
              <w:autoSpaceDN w:val="0"/>
              <w:adjustRightInd w:val="0"/>
              <w:rPr>
                <w:rFonts w:cs="Arial"/>
                <w:u w:val="single"/>
              </w:rPr>
            </w:pPr>
          </w:p>
          <w:p w14:paraId="196EBFA7"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Proportion of Signatories with legislation containing the relevant prohibitions.</w:t>
            </w:r>
          </w:p>
          <w:p w14:paraId="48BB1A99" w14:textId="77777777" w:rsidR="007716C8" w:rsidRPr="0018540E" w:rsidRDefault="007716C8" w:rsidP="00771018">
            <w:pPr>
              <w:autoSpaceDE w:val="0"/>
              <w:autoSpaceDN w:val="0"/>
              <w:adjustRightInd w:val="0"/>
              <w:rPr>
                <w:rFonts w:cs="Arial"/>
                <w:u w:val="single"/>
              </w:rPr>
            </w:pPr>
            <w:r w:rsidRPr="0018540E">
              <w:rPr>
                <w:rFonts w:cs="Arial"/>
                <w:i/>
                <w:u w:val="single"/>
              </w:rPr>
              <w:t xml:space="preserve">  Data source</w:t>
            </w:r>
            <w:r w:rsidRPr="0018540E">
              <w:rPr>
                <w:rFonts w:cs="Arial"/>
                <w:u w:val="single"/>
              </w:rPr>
              <w:t>: National Reports; legislation reviews.</w:t>
            </w:r>
          </w:p>
          <w:p w14:paraId="4CF82A83" w14:textId="77777777" w:rsidR="007716C8" w:rsidRPr="0018540E" w:rsidRDefault="007716C8" w:rsidP="00771018">
            <w:pPr>
              <w:autoSpaceDE w:val="0"/>
              <w:autoSpaceDN w:val="0"/>
              <w:adjustRightInd w:val="0"/>
              <w:rPr>
                <w:rFonts w:cs="Arial"/>
                <w:u w:val="single"/>
              </w:rPr>
            </w:pPr>
          </w:p>
        </w:tc>
      </w:tr>
      <w:tr w:rsidR="007716C8" w:rsidRPr="0018540E" w14:paraId="2C494A25" w14:textId="77777777">
        <w:tc>
          <w:tcPr>
            <w:tcW w:w="1177" w:type="pct"/>
          </w:tcPr>
          <w:p w14:paraId="41F60E6E" w14:textId="77777777" w:rsidR="007716C8" w:rsidRPr="0018540E" w:rsidRDefault="007716C8" w:rsidP="00771018">
            <w:pPr>
              <w:autoSpaceDE w:val="0"/>
              <w:autoSpaceDN w:val="0"/>
              <w:adjustRightInd w:val="0"/>
              <w:rPr>
                <w:rFonts w:cs="Arial"/>
                <w:u w:val="single"/>
              </w:rPr>
            </w:pPr>
            <w:r w:rsidRPr="0018540E">
              <w:rPr>
                <w:rFonts w:cs="Arial"/>
                <w:u w:val="single"/>
              </w:rPr>
              <w:t>1.4.  Ensure that legislation protecting birds of prey and controlling the factors that may threaten them is effectively implemented and enforced.</w:t>
            </w:r>
          </w:p>
        </w:tc>
        <w:tc>
          <w:tcPr>
            <w:tcW w:w="396" w:type="pct"/>
          </w:tcPr>
          <w:p w14:paraId="1794625D"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328E3971"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153E6B9C" w14:textId="77777777" w:rsidR="007716C8" w:rsidRPr="0018540E" w:rsidRDefault="007716C8" w:rsidP="00771018">
            <w:pPr>
              <w:jc w:val="center"/>
              <w:rPr>
                <w:rFonts w:cs="Arial"/>
                <w:u w:val="single"/>
              </w:rPr>
            </w:pPr>
            <w:r w:rsidRPr="0018540E">
              <w:rPr>
                <w:rFonts w:cs="Arial"/>
                <w:u w:val="single"/>
              </w:rPr>
              <w:t>First</w:t>
            </w:r>
          </w:p>
        </w:tc>
        <w:tc>
          <w:tcPr>
            <w:tcW w:w="458" w:type="pct"/>
          </w:tcPr>
          <w:p w14:paraId="16B3050F" w14:textId="77777777" w:rsidR="007716C8" w:rsidRPr="0018540E" w:rsidRDefault="007716C8" w:rsidP="00771018">
            <w:pPr>
              <w:jc w:val="center"/>
              <w:rPr>
                <w:rFonts w:cs="Arial"/>
                <w:u w:val="single"/>
              </w:rPr>
            </w:pPr>
            <w:r w:rsidRPr="0018540E">
              <w:rPr>
                <w:rFonts w:cs="Arial"/>
                <w:u w:val="single"/>
              </w:rPr>
              <w:t>Short</w:t>
            </w:r>
          </w:p>
        </w:tc>
        <w:tc>
          <w:tcPr>
            <w:tcW w:w="712" w:type="pct"/>
          </w:tcPr>
          <w:p w14:paraId="6CD5CB91" w14:textId="77777777" w:rsidR="007716C8" w:rsidRPr="0018540E" w:rsidRDefault="007716C8" w:rsidP="00771018">
            <w:pPr>
              <w:jc w:val="center"/>
              <w:rPr>
                <w:rFonts w:cs="Arial"/>
                <w:u w:val="single"/>
              </w:rPr>
            </w:pPr>
            <w:r w:rsidRPr="0018540E">
              <w:rPr>
                <w:rFonts w:cs="Arial"/>
                <w:u w:val="single"/>
              </w:rPr>
              <w:t>Governments; statutory agencies; law enforcement bodies; judiciary</w:t>
            </w:r>
          </w:p>
        </w:tc>
        <w:tc>
          <w:tcPr>
            <w:tcW w:w="1190" w:type="pct"/>
          </w:tcPr>
          <w:p w14:paraId="60EF5F94" w14:textId="77777777" w:rsidR="007716C8" w:rsidRPr="0018540E" w:rsidRDefault="007716C8" w:rsidP="00771018">
            <w:pPr>
              <w:autoSpaceDE w:val="0"/>
              <w:autoSpaceDN w:val="0"/>
              <w:adjustRightInd w:val="0"/>
              <w:rPr>
                <w:rFonts w:cs="Arial"/>
                <w:u w:val="single"/>
              </w:rPr>
            </w:pPr>
            <w:r w:rsidRPr="0018540E">
              <w:rPr>
                <w:rFonts w:cs="Arial"/>
                <w:u w:val="single"/>
              </w:rPr>
              <w:t xml:space="preserve">Implementation, </w:t>
            </w:r>
            <w:proofErr w:type="gramStart"/>
            <w:r w:rsidRPr="0018540E">
              <w:rPr>
                <w:rFonts w:cs="Arial"/>
                <w:u w:val="single"/>
              </w:rPr>
              <w:t>monitoring</w:t>
            </w:r>
            <w:proofErr w:type="gramEnd"/>
            <w:r w:rsidRPr="0018540E">
              <w:rPr>
                <w:rFonts w:cs="Arial"/>
                <w:u w:val="single"/>
              </w:rPr>
              <w:t xml:space="preserve"> and enforcement adequately resourced and delivered, and violators prosecuted.</w:t>
            </w:r>
          </w:p>
          <w:p w14:paraId="5A328BCD" w14:textId="77777777" w:rsidR="007716C8" w:rsidRPr="0018540E" w:rsidRDefault="007716C8" w:rsidP="00771018">
            <w:pPr>
              <w:autoSpaceDE w:val="0"/>
              <w:autoSpaceDN w:val="0"/>
              <w:adjustRightInd w:val="0"/>
              <w:rPr>
                <w:rFonts w:cs="Arial"/>
                <w:u w:val="single"/>
              </w:rPr>
            </w:pPr>
          </w:p>
          <w:p w14:paraId="602A2BE9"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Country-by-country scores in self-assessment scorecard.</w:t>
            </w:r>
          </w:p>
          <w:p w14:paraId="4CE36DD3"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 xml:space="preserve">  Data source</w:t>
            </w:r>
            <w:r w:rsidRPr="0018540E">
              <w:rPr>
                <w:rFonts w:cs="Arial"/>
                <w:u w:val="single"/>
              </w:rPr>
              <w:t>: Periodic self-assessment exercise (to be determined); prosecution data.</w:t>
            </w:r>
          </w:p>
          <w:p w14:paraId="4BF90BDF" w14:textId="77777777" w:rsidR="007716C8" w:rsidRPr="0018540E" w:rsidRDefault="007716C8" w:rsidP="00771018">
            <w:pPr>
              <w:autoSpaceDE w:val="0"/>
              <w:autoSpaceDN w:val="0"/>
              <w:adjustRightInd w:val="0"/>
              <w:rPr>
                <w:rFonts w:cs="Arial"/>
                <w:u w:val="single"/>
              </w:rPr>
            </w:pPr>
          </w:p>
        </w:tc>
      </w:tr>
      <w:tr w:rsidR="007716C8" w:rsidRPr="0018540E" w14:paraId="64BDD1F7" w14:textId="77777777" w:rsidTr="003F4E02">
        <w:tc>
          <w:tcPr>
            <w:tcW w:w="5000" w:type="pct"/>
            <w:gridSpan w:val="7"/>
            <w:shd w:val="clear" w:color="auto" w:fill="E7E6E6" w:themeFill="background2"/>
          </w:tcPr>
          <w:p w14:paraId="12AE4902" w14:textId="77777777" w:rsidR="007716C8" w:rsidRPr="0018540E" w:rsidRDefault="007716C8" w:rsidP="001156B6">
            <w:pPr>
              <w:rPr>
                <w:rFonts w:cs="Arial"/>
                <w:b/>
                <w:bCs/>
                <w:u w:val="single"/>
              </w:rPr>
            </w:pPr>
            <w:r w:rsidRPr="0018540E">
              <w:rPr>
                <w:rFonts w:cs="Arial"/>
                <w:b/>
                <w:bCs/>
                <w:u w:val="single"/>
              </w:rPr>
              <w:t>Activity 2: Species population management and recovery programmes</w:t>
            </w:r>
          </w:p>
          <w:p w14:paraId="433383DB" w14:textId="77777777" w:rsidR="007716C8" w:rsidRPr="0018540E" w:rsidRDefault="007716C8" w:rsidP="00771018">
            <w:pPr>
              <w:rPr>
                <w:rFonts w:eastAsia="Times New Roman" w:cs="Arial"/>
                <w:u w:val="single"/>
              </w:rPr>
            </w:pPr>
          </w:p>
          <w:p w14:paraId="2A562FE4" w14:textId="77777777" w:rsidR="007716C8" w:rsidRPr="0018540E" w:rsidRDefault="007716C8" w:rsidP="00771018">
            <w:pPr>
              <w:ind w:left="227"/>
              <w:rPr>
                <w:rFonts w:cs="Arial"/>
                <w:u w:val="single"/>
              </w:rPr>
            </w:pPr>
            <w:r w:rsidRPr="0018540E">
              <w:rPr>
                <w:rFonts w:eastAsia="Times New Roman" w:cs="Arial"/>
                <w:u w:val="single"/>
              </w:rPr>
              <w:lastRenderedPageBreak/>
              <w:t>(Take appropriate population conservation and recovery measures to maintain birds of prey at a favourable conservation status or to restore them to such status).</w:t>
            </w:r>
          </w:p>
          <w:p w14:paraId="477814AB" w14:textId="77777777" w:rsidR="007716C8" w:rsidRPr="0018540E" w:rsidRDefault="007716C8" w:rsidP="00771018">
            <w:pPr>
              <w:autoSpaceDE w:val="0"/>
              <w:autoSpaceDN w:val="0"/>
              <w:adjustRightInd w:val="0"/>
              <w:rPr>
                <w:rFonts w:cs="Arial"/>
                <w:u w:val="single"/>
              </w:rPr>
            </w:pPr>
          </w:p>
        </w:tc>
      </w:tr>
      <w:tr w:rsidR="007716C8" w:rsidRPr="0018540E" w14:paraId="0D34B0C7" w14:textId="77777777">
        <w:tc>
          <w:tcPr>
            <w:tcW w:w="1177" w:type="pct"/>
          </w:tcPr>
          <w:p w14:paraId="612CD582" w14:textId="77777777" w:rsidR="007716C8" w:rsidRPr="0018540E" w:rsidRDefault="007716C8" w:rsidP="00771018">
            <w:pPr>
              <w:autoSpaceDE w:val="0"/>
              <w:autoSpaceDN w:val="0"/>
              <w:adjustRightInd w:val="0"/>
              <w:rPr>
                <w:rFonts w:cs="Arial"/>
                <w:u w:val="single"/>
              </w:rPr>
            </w:pPr>
            <w:r w:rsidRPr="0018540E">
              <w:rPr>
                <w:rFonts w:cs="Arial"/>
                <w:u w:val="single"/>
              </w:rPr>
              <w:lastRenderedPageBreak/>
              <w:t>2.1.  Prepare and implement single species, or, if more appropriate, multispecies, action plans for all globally threatened species, taking account of existing international plans and where necessary extending them to cover the entire African-Eurasian range of each species.</w:t>
            </w:r>
          </w:p>
        </w:tc>
        <w:tc>
          <w:tcPr>
            <w:tcW w:w="396" w:type="pct"/>
          </w:tcPr>
          <w:p w14:paraId="1007C1D5" w14:textId="77777777" w:rsidR="007716C8" w:rsidRPr="0018540E" w:rsidRDefault="007716C8" w:rsidP="00771018">
            <w:pPr>
              <w:jc w:val="center"/>
              <w:rPr>
                <w:rFonts w:cs="Arial"/>
                <w:u w:val="single"/>
              </w:rPr>
            </w:pPr>
            <w:r w:rsidRPr="0018540E">
              <w:rPr>
                <w:rFonts w:cs="Arial"/>
                <w:u w:val="single"/>
              </w:rPr>
              <w:t>Cat. 1 species</w:t>
            </w:r>
          </w:p>
        </w:tc>
        <w:tc>
          <w:tcPr>
            <w:tcW w:w="559" w:type="pct"/>
          </w:tcPr>
          <w:p w14:paraId="14A3C78C" w14:textId="77777777" w:rsidR="007716C8" w:rsidRPr="0018540E" w:rsidRDefault="007716C8" w:rsidP="00771018">
            <w:pPr>
              <w:jc w:val="center"/>
              <w:rPr>
                <w:rFonts w:cs="Arial"/>
                <w:u w:val="single"/>
              </w:rPr>
            </w:pPr>
            <w:r w:rsidRPr="0018540E">
              <w:rPr>
                <w:rFonts w:cs="Arial"/>
                <w:u w:val="single"/>
              </w:rPr>
              <w:t>All Range States of Cat. 1 species</w:t>
            </w:r>
          </w:p>
        </w:tc>
        <w:tc>
          <w:tcPr>
            <w:tcW w:w="508" w:type="pct"/>
          </w:tcPr>
          <w:p w14:paraId="6A2AFE0E" w14:textId="77777777" w:rsidR="007716C8" w:rsidRPr="0018540E" w:rsidRDefault="007716C8" w:rsidP="00771018">
            <w:pPr>
              <w:jc w:val="center"/>
              <w:rPr>
                <w:rFonts w:cs="Arial"/>
                <w:u w:val="single"/>
              </w:rPr>
            </w:pPr>
            <w:r w:rsidRPr="0018540E">
              <w:rPr>
                <w:rFonts w:cs="Arial"/>
                <w:u w:val="single"/>
              </w:rPr>
              <w:t>First</w:t>
            </w:r>
          </w:p>
        </w:tc>
        <w:tc>
          <w:tcPr>
            <w:tcW w:w="458" w:type="pct"/>
          </w:tcPr>
          <w:p w14:paraId="0E6141C5" w14:textId="77777777" w:rsidR="007716C8" w:rsidRPr="0018540E" w:rsidRDefault="007716C8" w:rsidP="00771018">
            <w:pPr>
              <w:jc w:val="center"/>
              <w:rPr>
                <w:rFonts w:cs="Arial"/>
                <w:u w:val="single"/>
              </w:rPr>
            </w:pPr>
            <w:r w:rsidRPr="0018540E">
              <w:rPr>
                <w:rFonts w:cs="Arial"/>
                <w:u w:val="single"/>
              </w:rPr>
              <w:t>Medium</w:t>
            </w:r>
          </w:p>
        </w:tc>
        <w:tc>
          <w:tcPr>
            <w:tcW w:w="712" w:type="pct"/>
          </w:tcPr>
          <w:p w14:paraId="4424DE82" w14:textId="77777777" w:rsidR="007716C8" w:rsidRPr="0018540E" w:rsidRDefault="007716C8" w:rsidP="00771018">
            <w:pPr>
              <w:jc w:val="center"/>
              <w:rPr>
                <w:rFonts w:cs="Arial"/>
                <w:u w:val="single"/>
              </w:rPr>
            </w:pPr>
            <w:r w:rsidRPr="0018540E">
              <w:rPr>
                <w:rFonts w:cs="Arial"/>
                <w:u w:val="single"/>
              </w:rPr>
              <w:t xml:space="preserve">Governments, </w:t>
            </w:r>
            <w:proofErr w:type="spellStart"/>
            <w:r w:rsidRPr="0018540E">
              <w:rPr>
                <w:rFonts w:cs="Arial"/>
                <w:u w:val="single"/>
              </w:rPr>
              <w:t>BirdLife</w:t>
            </w:r>
            <w:proofErr w:type="spellEnd"/>
            <w:r w:rsidRPr="0018540E">
              <w:rPr>
                <w:rFonts w:cs="Arial"/>
                <w:u w:val="single"/>
              </w:rPr>
              <w:t xml:space="preserve"> International, IUCN SSC Specialist Groups, national ornithological &amp; relevant research organisations</w:t>
            </w:r>
          </w:p>
        </w:tc>
        <w:tc>
          <w:tcPr>
            <w:tcW w:w="1190" w:type="pct"/>
          </w:tcPr>
          <w:p w14:paraId="5579070E" w14:textId="77777777" w:rsidR="007716C8" w:rsidRPr="0018540E" w:rsidRDefault="007716C8" w:rsidP="00771018">
            <w:pPr>
              <w:autoSpaceDE w:val="0"/>
              <w:autoSpaceDN w:val="0"/>
              <w:adjustRightInd w:val="0"/>
              <w:rPr>
                <w:rFonts w:cs="Arial"/>
                <w:u w:val="single"/>
              </w:rPr>
            </w:pPr>
            <w:r w:rsidRPr="0018540E">
              <w:rPr>
                <w:rFonts w:cs="Arial"/>
                <w:u w:val="single"/>
              </w:rPr>
              <w:t xml:space="preserve">Conservation action plans developed, </w:t>
            </w:r>
            <w:proofErr w:type="gramStart"/>
            <w:r w:rsidRPr="0018540E">
              <w:rPr>
                <w:rFonts w:cs="Arial"/>
                <w:u w:val="single"/>
              </w:rPr>
              <w:t>adopted</w:t>
            </w:r>
            <w:proofErr w:type="gramEnd"/>
            <w:r w:rsidRPr="0018540E">
              <w:rPr>
                <w:rFonts w:cs="Arial"/>
                <w:u w:val="single"/>
              </w:rPr>
              <w:t xml:space="preserve"> and being implemented for all globally threatened species.</w:t>
            </w:r>
          </w:p>
          <w:p w14:paraId="1F107828" w14:textId="77777777" w:rsidR="007716C8" w:rsidRPr="0018540E" w:rsidRDefault="007716C8" w:rsidP="00771018">
            <w:pPr>
              <w:autoSpaceDE w:val="0"/>
              <w:autoSpaceDN w:val="0"/>
              <w:adjustRightInd w:val="0"/>
              <w:rPr>
                <w:rFonts w:cs="Arial"/>
                <w:u w:val="single"/>
              </w:rPr>
            </w:pPr>
          </w:p>
          <w:p w14:paraId="55DE68BA"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Proportion of globally threatened species covered by an actively implemented action plan.</w:t>
            </w:r>
          </w:p>
          <w:p w14:paraId="50648B60"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 xml:space="preserve">  Data source</w:t>
            </w:r>
            <w:r w:rsidRPr="0018540E">
              <w:rPr>
                <w:rFonts w:cs="Arial"/>
                <w:u w:val="single"/>
              </w:rPr>
              <w:t xml:space="preserve">: National Reports; TAG Action Plan status review. </w:t>
            </w:r>
          </w:p>
          <w:p w14:paraId="3C43B99E" w14:textId="77777777" w:rsidR="007716C8" w:rsidRPr="0018540E" w:rsidRDefault="007716C8" w:rsidP="00771018">
            <w:pPr>
              <w:autoSpaceDE w:val="0"/>
              <w:autoSpaceDN w:val="0"/>
              <w:adjustRightInd w:val="0"/>
              <w:rPr>
                <w:rFonts w:cs="Arial"/>
                <w:u w:val="single"/>
              </w:rPr>
            </w:pPr>
          </w:p>
        </w:tc>
      </w:tr>
      <w:tr w:rsidR="007716C8" w:rsidRPr="0018540E" w14:paraId="0161E2DA" w14:textId="77777777">
        <w:tc>
          <w:tcPr>
            <w:tcW w:w="1177" w:type="pct"/>
          </w:tcPr>
          <w:p w14:paraId="396E759F" w14:textId="77777777" w:rsidR="007716C8" w:rsidRPr="0018540E" w:rsidRDefault="007716C8" w:rsidP="00771018">
            <w:pPr>
              <w:autoSpaceDE w:val="0"/>
              <w:autoSpaceDN w:val="0"/>
              <w:adjustRightInd w:val="0"/>
              <w:rPr>
                <w:rFonts w:cs="Arial"/>
                <w:u w:val="single"/>
              </w:rPr>
            </w:pPr>
            <w:r w:rsidRPr="0018540E">
              <w:rPr>
                <w:rFonts w:cs="Arial"/>
                <w:u w:val="single"/>
              </w:rPr>
              <w:t>2.2.  Where appropriate, based on the best available science and taking account of prevailing international guidelines, implement programmes for reintroduction to the wild or restocking (with or without support from captive breeding) of species whose [unfavourable] conservation status is shown to benefit from such action.</w:t>
            </w:r>
          </w:p>
        </w:tc>
        <w:tc>
          <w:tcPr>
            <w:tcW w:w="396" w:type="pct"/>
          </w:tcPr>
          <w:p w14:paraId="5DA3187F" w14:textId="77777777" w:rsidR="007716C8" w:rsidRPr="0018540E" w:rsidRDefault="007716C8" w:rsidP="00771018">
            <w:pPr>
              <w:jc w:val="center"/>
              <w:rPr>
                <w:rFonts w:cs="Arial"/>
                <w:u w:val="single"/>
              </w:rPr>
            </w:pPr>
            <w:r w:rsidRPr="0018540E">
              <w:rPr>
                <w:rFonts w:cs="Arial"/>
                <w:u w:val="single"/>
              </w:rPr>
              <w:t>All relevant species</w:t>
            </w:r>
          </w:p>
        </w:tc>
        <w:tc>
          <w:tcPr>
            <w:tcW w:w="559" w:type="pct"/>
          </w:tcPr>
          <w:p w14:paraId="54EFA1C4" w14:textId="77777777" w:rsidR="007716C8" w:rsidRPr="0018540E" w:rsidRDefault="007716C8" w:rsidP="00771018">
            <w:pPr>
              <w:jc w:val="center"/>
              <w:rPr>
                <w:rFonts w:cs="Arial"/>
                <w:u w:val="single"/>
              </w:rPr>
            </w:pPr>
            <w:r w:rsidRPr="0018540E">
              <w:rPr>
                <w:rFonts w:cs="Arial"/>
                <w:u w:val="single"/>
              </w:rPr>
              <w:t>All relevant countries</w:t>
            </w:r>
          </w:p>
        </w:tc>
        <w:tc>
          <w:tcPr>
            <w:tcW w:w="508" w:type="pct"/>
          </w:tcPr>
          <w:p w14:paraId="081DD00C" w14:textId="77777777" w:rsidR="007716C8" w:rsidRPr="0018540E" w:rsidRDefault="007716C8" w:rsidP="00771018">
            <w:pPr>
              <w:jc w:val="center"/>
              <w:rPr>
                <w:rFonts w:cs="Arial"/>
                <w:u w:val="single"/>
              </w:rPr>
            </w:pPr>
            <w:r w:rsidRPr="0018540E">
              <w:rPr>
                <w:rFonts w:cs="Arial"/>
                <w:u w:val="single"/>
              </w:rPr>
              <w:t>Second</w:t>
            </w:r>
          </w:p>
        </w:tc>
        <w:tc>
          <w:tcPr>
            <w:tcW w:w="458" w:type="pct"/>
          </w:tcPr>
          <w:p w14:paraId="7AC308CA" w14:textId="77777777" w:rsidR="007716C8" w:rsidRPr="0018540E" w:rsidRDefault="007716C8" w:rsidP="00771018">
            <w:pPr>
              <w:jc w:val="center"/>
              <w:rPr>
                <w:rFonts w:cs="Arial"/>
                <w:u w:val="single"/>
              </w:rPr>
            </w:pPr>
            <w:r w:rsidRPr="0018540E">
              <w:rPr>
                <w:rFonts w:cs="Arial"/>
                <w:u w:val="single"/>
              </w:rPr>
              <w:t>Medium</w:t>
            </w:r>
          </w:p>
        </w:tc>
        <w:tc>
          <w:tcPr>
            <w:tcW w:w="712" w:type="pct"/>
          </w:tcPr>
          <w:p w14:paraId="27352293" w14:textId="77777777" w:rsidR="007716C8" w:rsidRPr="0018540E" w:rsidRDefault="007716C8" w:rsidP="00771018">
            <w:pPr>
              <w:jc w:val="center"/>
              <w:rPr>
                <w:rFonts w:cs="Arial"/>
                <w:u w:val="single"/>
              </w:rPr>
            </w:pPr>
            <w:r w:rsidRPr="0018540E">
              <w:rPr>
                <w:rFonts w:cs="Arial"/>
                <w:u w:val="single"/>
              </w:rPr>
              <w:t xml:space="preserve">Governments, </w:t>
            </w:r>
            <w:proofErr w:type="gramStart"/>
            <w:r w:rsidRPr="0018540E">
              <w:rPr>
                <w:rFonts w:cs="Arial"/>
                <w:u w:val="single"/>
              </w:rPr>
              <w:t>NGOs</w:t>
            </w:r>
            <w:proofErr w:type="gramEnd"/>
            <w:r w:rsidRPr="0018540E">
              <w:rPr>
                <w:rFonts w:cs="Arial"/>
                <w:u w:val="single"/>
              </w:rPr>
              <w:t xml:space="preserve"> and relevant conservation organisations</w:t>
            </w:r>
          </w:p>
        </w:tc>
        <w:tc>
          <w:tcPr>
            <w:tcW w:w="1190" w:type="pct"/>
          </w:tcPr>
          <w:p w14:paraId="3C7C182D" w14:textId="77777777" w:rsidR="007716C8" w:rsidRPr="0018540E" w:rsidRDefault="007716C8" w:rsidP="00771018">
            <w:pPr>
              <w:autoSpaceDE w:val="0"/>
              <w:autoSpaceDN w:val="0"/>
              <w:adjustRightInd w:val="0"/>
              <w:rPr>
                <w:rFonts w:cs="Arial"/>
                <w:u w:val="single"/>
              </w:rPr>
            </w:pPr>
            <w:r w:rsidRPr="0018540E">
              <w:rPr>
                <w:rFonts w:cs="Arial"/>
                <w:u w:val="single"/>
              </w:rPr>
              <w:t>Reintroduction or restocking programmes implemented, where compliant with relevant standards such as IUCN’s “Guidelines for reintroductions and other conservation translocations”.</w:t>
            </w:r>
          </w:p>
          <w:p w14:paraId="7FB847B7" w14:textId="77777777" w:rsidR="007716C8" w:rsidRPr="0018540E" w:rsidRDefault="007716C8" w:rsidP="00771018">
            <w:pPr>
              <w:autoSpaceDE w:val="0"/>
              <w:autoSpaceDN w:val="0"/>
              <w:adjustRightInd w:val="0"/>
              <w:rPr>
                <w:rFonts w:cs="Arial"/>
                <w:u w:val="single"/>
              </w:rPr>
            </w:pPr>
          </w:p>
          <w:p w14:paraId="5BA441B9"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compliant reintroduction and restocking programmes implemented.</w:t>
            </w:r>
          </w:p>
          <w:p w14:paraId="477A34FE"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 xml:space="preserve">  Data source</w:t>
            </w:r>
            <w:r w:rsidRPr="0018540E">
              <w:rPr>
                <w:rFonts w:cs="Arial"/>
                <w:u w:val="single"/>
              </w:rPr>
              <w:t>: National Reports.</w:t>
            </w:r>
          </w:p>
          <w:p w14:paraId="364FC57F"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and identity of species covered by compliant reintroduction and restocking programmes in implementation.</w:t>
            </w:r>
          </w:p>
          <w:p w14:paraId="2D586F15"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lastRenderedPageBreak/>
              <w:t xml:space="preserve">  Data source</w:t>
            </w:r>
            <w:r w:rsidRPr="0018540E">
              <w:rPr>
                <w:rFonts w:cs="Arial"/>
                <w:u w:val="single"/>
              </w:rPr>
              <w:t>: National Reports.</w:t>
            </w:r>
          </w:p>
          <w:p w14:paraId="34AA3938" w14:textId="77777777" w:rsidR="007716C8" w:rsidRPr="0018540E" w:rsidRDefault="007716C8" w:rsidP="00771018">
            <w:pPr>
              <w:autoSpaceDE w:val="0"/>
              <w:autoSpaceDN w:val="0"/>
              <w:adjustRightInd w:val="0"/>
              <w:rPr>
                <w:rFonts w:cs="Arial"/>
                <w:u w:val="single"/>
              </w:rPr>
            </w:pPr>
          </w:p>
        </w:tc>
      </w:tr>
      <w:tr w:rsidR="007716C8" w:rsidRPr="0018540E" w14:paraId="2DE6C9E2" w14:textId="77777777">
        <w:tc>
          <w:tcPr>
            <w:tcW w:w="1177" w:type="pct"/>
          </w:tcPr>
          <w:p w14:paraId="23487FF1" w14:textId="77777777" w:rsidR="007716C8" w:rsidRPr="0018540E" w:rsidRDefault="007716C8" w:rsidP="00771018">
            <w:pPr>
              <w:autoSpaceDE w:val="0"/>
              <w:autoSpaceDN w:val="0"/>
              <w:adjustRightInd w:val="0"/>
              <w:rPr>
                <w:rFonts w:cs="Arial"/>
                <w:highlight w:val="yellow"/>
                <w:u w:val="single"/>
              </w:rPr>
            </w:pPr>
            <w:r w:rsidRPr="0018540E">
              <w:rPr>
                <w:rFonts w:cs="Arial"/>
                <w:u w:val="single"/>
              </w:rPr>
              <w:lastRenderedPageBreak/>
              <w:t>2.3.  Endeavour to facilitate supplementary feeding opportunities for necrophagous birds of prey, taking account of relevant sanitary considerations.</w:t>
            </w:r>
          </w:p>
        </w:tc>
        <w:tc>
          <w:tcPr>
            <w:tcW w:w="396" w:type="pct"/>
          </w:tcPr>
          <w:p w14:paraId="2F61039D" w14:textId="77777777" w:rsidR="007716C8" w:rsidRPr="0018540E" w:rsidRDefault="007716C8" w:rsidP="00771018">
            <w:pPr>
              <w:jc w:val="center"/>
              <w:rPr>
                <w:rFonts w:cs="Arial"/>
                <w:u w:val="single"/>
              </w:rPr>
            </w:pPr>
            <w:r w:rsidRPr="0018540E">
              <w:rPr>
                <w:rFonts w:cs="Arial"/>
                <w:u w:val="single"/>
              </w:rPr>
              <w:t>All relevant species</w:t>
            </w:r>
          </w:p>
        </w:tc>
        <w:tc>
          <w:tcPr>
            <w:tcW w:w="559" w:type="pct"/>
          </w:tcPr>
          <w:p w14:paraId="37D472D1" w14:textId="77777777" w:rsidR="007716C8" w:rsidRPr="0018540E" w:rsidRDefault="007716C8" w:rsidP="00771018">
            <w:pPr>
              <w:jc w:val="center"/>
              <w:rPr>
                <w:rFonts w:cs="Arial"/>
                <w:u w:val="single"/>
              </w:rPr>
            </w:pPr>
            <w:r w:rsidRPr="0018540E">
              <w:rPr>
                <w:rFonts w:cs="Arial"/>
                <w:u w:val="single"/>
              </w:rPr>
              <w:t>All relevant countries</w:t>
            </w:r>
          </w:p>
        </w:tc>
        <w:tc>
          <w:tcPr>
            <w:tcW w:w="508" w:type="pct"/>
          </w:tcPr>
          <w:p w14:paraId="6C4596C6" w14:textId="77777777" w:rsidR="007716C8" w:rsidRPr="0018540E" w:rsidRDefault="007716C8" w:rsidP="00771018">
            <w:pPr>
              <w:jc w:val="center"/>
              <w:rPr>
                <w:rFonts w:cs="Arial"/>
                <w:u w:val="single"/>
              </w:rPr>
            </w:pPr>
            <w:r w:rsidRPr="0018540E">
              <w:rPr>
                <w:rFonts w:cs="Arial"/>
                <w:u w:val="single"/>
              </w:rPr>
              <w:t>Second</w:t>
            </w:r>
          </w:p>
        </w:tc>
        <w:tc>
          <w:tcPr>
            <w:tcW w:w="458" w:type="pct"/>
          </w:tcPr>
          <w:p w14:paraId="44B6202B" w14:textId="77777777" w:rsidR="007716C8" w:rsidRPr="0018540E" w:rsidRDefault="007716C8" w:rsidP="00771018">
            <w:pPr>
              <w:jc w:val="center"/>
              <w:rPr>
                <w:rFonts w:cs="Arial"/>
                <w:u w:val="single"/>
              </w:rPr>
            </w:pPr>
            <w:r w:rsidRPr="0018540E">
              <w:rPr>
                <w:rFonts w:cs="Arial"/>
                <w:u w:val="single"/>
              </w:rPr>
              <w:t>Short</w:t>
            </w:r>
          </w:p>
        </w:tc>
        <w:tc>
          <w:tcPr>
            <w:tcW w:w="712" w:type="pct"/>
          </w:tcPr>
          <w:p w14:paraId="19FCDD60" w14:textId="77777777" w:rsidR="007716C8" w:rsidRPr="0018540E" w:rsidRDefault="007716C8" w:rsidP="00771018">
            <w:pPr>
              <w:jc w:val="center"/>
              <w:rPr>
                <w:rFonts w:cs="Arial"/>
                <w:u w:val="single"/>
              </w:rPr>
            </w:pPr>
            <w:r w:rsidRPr="0018540E">
              <w:rPr>
                <w:rFonts w:cs="Arial"/>
                <w:u w:val="single"/>
              </w:rPr>
              <w:t>Governments in collaboration with relevant NGOs, landowners</w:t>
            </w:r>
          </w:p>
        </w:tc>
        <w:tc>
          <w:tcPr>
            <w:tcW w:w="1190" w:type="pct"/>
          </w:tcPr>
          <w:p w14:paraId="14C577DB" w14:textId="77777777" w:rsidR="007716C8" w:rsidRPr="0018540E" w:rsidRDefault="007716C8" w:rsidP="00771018">
            <w:pPr>
              <w:autoSpaceDE w:val="0"/>
              <w:autoSpaceDN w:val="0"/>
              <w:adjustRightInd w:val="0"/>
              <w:rPr>
                <w:rFonts w:cs="Arial"/>
                <w:u w:val="single"/>
              </w:rPr>
            </w:pPr>
            <w:r w:rsidRPr="0018540E">
              <w:rPr>
                <w:rFonts w:cs="Arial"/>
                <w:u w:val="single"/>
              </w:rPr>
              <w:t>Feeding stations established, as appropriate and feasible.</w:t>
            </w:r>
          </w:p>
          <w:p w14:paraId="7693C713" w14:textId="77777777" w:rsidR="007716C8" w:rsidRPr="0018540E" w:rsidRDefault="007716C8" w:rsidP="00771018">
            <w:pPr>
              <w:autoSpaceDE w:val="0"/>
              <w:autoSpaceDN w:val="0"/>
              <w:adjustRightInd w:val="0"/>
              <w:rPr>
                <w:rFonts w:cs="Arial"/>
                <w:u w:val="single"/>
              </w:rPr>
            </w:pPr>
          </w:p>
          <w:p w14:paraId="1E491ECA"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supplementary feeding initiatives in operation for necrophagous birds of prey, where appropriate for their conservation.</w:t>
            </w:r>
          </w:p>
          <w:p w14:paraId="762EDAA9"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 xml:space="preserve">  Data source</w:t>
            </w:r>
            <w:r w:rsidRPr="0018540E">
              <w:rPr>
                <w:rFonts w:cs="Arial"/>
                <w:u w:val="single"/>
              </w:rPr>
              <w:t>: National reports.</w:t>
            </w:r>
          </w:p>
          <w:p w14:paraId="7E8776D5" w14:textId="77777777" w:rsidR="007716C8" w:rsidRPr="0018540E" w:rsidRDefault="007716C8" w:rsidP="00771018">
            <w:pPr>
              <w:autoSpaceDE w:val="0"/>
              <w:autoSpaceDN w:val="0"/>
              <w:adjustRightInd w:val="0"/>
              <w:rPr>
                <w:rFonts w:cs="Arial"/>
                <w:u w:val="single"/>
              </w:rPr>
            </w:pPr>
          </w:p>
        </w:tc>
      </w:tr>
      <w:tr w:rsidR="007716C8" w:rsidRPr="0018540E" w14:paraId="588DE2F1" w14:textId="77777777" w:rsidTr="003F4E02">
        <w:tc>
          <w:tcPr>
            <w:tcW w:w="5000" w:type="pct"/>
            <w:gridSpan w:val="7"/>
            <w:shd w:val="clear" w:color="auto" w:fill="E7E6E6" w:themeFill="background2"/>
          </w:tcPr>
          <w:p w14:paraId="09DBAA5D" w14:textId="77777777" w:rsidR="007716C8" w:rsidRPr="0018540E" w:rsidRDefault="007716C8" w:rsidP="001156B6">
            <w:pPr>
              <w:rPr>
                <w:rFonts w:cs="Arial"/>
                <w:b/>
                <w:bCs/>
                <w:u w:val="single"/>
              </w:rPr>
            </w:pPr>
            <w:r w:rsidRPr="0018540E">
              <w:rPr>
                <w:rFonts w:cs="Arial"/>
                <w:b/>
                <w:bCs/>
                <w:u w:val="single"/>
              </w:rPr>
              <w:t>Activity 3: Conservation and management of habitats and sites</w:t>
            </w:r>
          </w:p>
          <w:p w14:paraId="4B235B4C" w14:textId="77777777" w:rsidR="007716C8" w:rsidRPr="0018540E" w:rsidRDefault="007716C8" w:rsidP="00771018">
            <w:pPr>
              <w:rPr>
                <w:rFonts w:eastAsia="Times New Roman" w:cs="Arial"/>
                <w:u w:val="single"/>
              </w:rPr>
            </w:pPr>
          </w:p>
          <w:p w14:paraId="26723E37" w14:textId="77777777" w:rsidR="007716C8" w:rsidRPr="0018540E" w:rsidRDefault="007716C8" w:rsidP="00771018">
            <w:pPr>
              <w:ind w:left="227"/>
              <w:rPr>
                <w:rFonts w:cs="Arial"/>
                <w:u w:val="single"/>
              </w:rPr>
            </w:pPr>
            <w:r w:rsidRPr="0018540E">
              <w:rPr>
                <w:rFonts w:eastAsia="Times New Roman" w:cs="Arial"/>
                <w:u w:val="single"/>
              </w:rPr>
              <w:t xml:space="preserve">(Identify important habitats, significant routes, breeding and </w:t>
            </w:r>
            <w:proofErr w:type="spellStart"/>
            <w:r w:rsidRPr="0018540E">
              <w:rPr>
                <w:rFonts w:eastAsia="Times New Roman" w:cs="Arial"/>
                <w:u w:val="single"/>
              </w:rPr>
              <w:t>congregatory</w:t>
            </w:r>
            <w:proofErr w:type="spellEnd"/>
            <w:r w:rsidRPr="0018540E">
              <w:rPr>
                <w:rFonts w:eastAsia="Times New Roman" w:cs="Arial"/>
                <w:u w:val="single"/>
              </w:rPr>
              <w:t xml:space="preserve"> sites for birds of prey and promote their protection and/or appropriate management, rehabilitation and/or restoration).</w:t>
            </w:r>
          </w:p>
          <w:p w14:paraId="07C98206" w14:textId="77777777" w:rsidR="007716C8" w:rsidRPr="0018540E" w:rsidRDefault="007716C8" w:rsidP="00771018">
            <w:pPr>
              <w:autoSpaceDE w:val="0"/>
              <w:autoSpaceDN w:val="0"/>
              <w:adjustRightInd w:val="0"/>
              <w:rPr>
                <w:rFonts w:cs="Arial"/>
                <w:u w:val="single"/>
              </w:rPr>
            </w:pPr>
          </w:p>
        </w:tc>
      </w:tr>
      <w:tr w:rsidR="007716C8" w:rsidRPr="0018540E" w14:paraId="79BBF4E2" w14:textId="77777777">
        <w:tc>
          <w:tcPr>
            <w:tcW w:w="1177" w:type="pct"/>
          </w:tcPr>
          <w:p w14:paraId="56480B52" w14:textId="77777777" w:rsidR="007716C8" w:rsidRPr="0018540E" w:rsidRDefault="007716C8" w:rsidP="00771018">
            <w:pPr>
              <w:autoSpaceDE w:val="0"/>
              <w:autoSpaceDN w:val="0"/>
              <w:adjustRightInd w:val="0"/>
              <w:rPr>
                <w:rFonts w:cs="Arial"/>
                <w:u w:val="single"/>
              </w:rPr>
            </w:pPr>
            <w:r w:rsidRPr="0018540E">
              <w:rPr>
                <w:rFonts w:cs="Arial"/>
                <w:u w:val="single"/>
              </w:rPr>
              <w:t xml:space="preserve">3.1.  Assess the habitat requirements of species of birds of prey that have suffered </w:t>
            </w:r>
            <w:proofErr w:type="gramStart"/>
            <w:r w:rsidRPr="0018540E">
              <w:rPr>
                <w:rFonts w:cs="Arial"/>
                <w:u w:val="single"/>
              </w:rPr>
              <w:t>particular loss</w:t>
            </w:r>
            <w:proofErr w:type="gramEnd"/>
            <w:r w:rsidRPr="0018540E">
              <w:rPr>
                <w:rFonts w:cs="Arial"/>
                <w:u w:val="single"/>
              </w:rPr>
              <w:t xml:space="preserve"> of habitat, and develop and implement remedial measures, including restoration of suitable habitats where appropriate.</w:t>
            </w:r>
          </w:p>
        </w:tc>
        <w:tc>
          <w:tcPr>
            <w:tcW w:w="396" w:type="pct"/>
          </w:tcPr>
          <w:p w14:paraId="24E7257A" w14:textId="77777777" w:rsidR="007716C8" w:rsidRPr="0018540E" w:rsidRDefault="007716C8" w:rsidP="00771018">
            <w:pPr>
              <w:jc w:val="center"/>
              <w:rPr>
                <w:rFonts w:cs="Arial"/>
                <w:u w:val="single"/>
              </w:rPr>
            </w:pPr>
            <w:r w:rsidRPr="0018540E">
              <w:rPr>
                <w:rFonts w:cs="Arial"/>
                <w:u w:val="single"/>
              </w:rPr>
              <w:t>All relevant species</w:t>
            </w:r>
          </w:p>
        </w:tc>
        <w:tc>
          <w:tcPr>
            <w:tcW w:w="559" w:type="pct"/>
          </w:tcPr>
          <w:p w14:paraId="5295873F" w14:textId="77777777" w:rsidR="007716C8" w:rsidRPr="0018540E" w:rsidRDefault="007716C8" w:rsidP="00771018">
            <w:pPr>
              <w:jc w:val="center"/>
              <w:rPr>
                <w:rFonts w:cs="Arial"/>
                <w:u w:val="single"/>
              </w:rPr>
            </w:pPr>
            <w:r w:rsidRPr="0018540E">
              <w:rPr>
                <w:rFonts w:cs="Arial"/>
                <w:u w:val="single"/>
              </w:rPr>
              <w:t>All relevant Range States</w:t>
            </w:r>
          </w:p>
        </w:tc>
        <w:tc>
          <w:tcPr>
            <w:tcW w:w="508" w:type="pct"/>
          </w:tcPr>
          <w:p w14:paraId="4D725221" w14:textId="77777777" w:rsidR="007716C8" w:rsidRPr="0018540E" w:rsidRDefault="007716C8" w:rsidP="00771018">
            <w:pPr>
              <w:jc w:val="center"/>
              <w:rPr>
                <w:rFonts w:cs="Arial"/>
                <w:u w:val="single"/>
              </w:rPr>
            </w:pPr>
            <w:r w:rsidRPr="0018540E">
              <w:rPr>
                <w:rFonts w:cs="Arial"/>
                <w:u w:val="single"/>
              </w:rPr>
              <w:t>Second</w:t>
            </w:r>
          </w:p>
        </w:tc>
        <w:tc>
          <w:tcPr>
            <w:tcW w:w="458" w:type="pct"/>
          </w:tcPr>
          <w:p w14:paraId="35C59873" w14:textId="77777777" w:rsidR="007716C8" w:rsidRPr="0018540E" w:rsidRDefault="007716C8" w:rsidP="00771018">
            <w:pPr>
              <w:jc w:val="center"/>
              <w:rPr>
                <w:rFonts w:cs="Arial"/>
                <w:u w:val="single"/>
              </w:rPr>
            </w:pPr>
            <w:r w:rsidRPr="0018540E">
              <w:rPr>
                <w:rFonts w:cs="Arial"/>
                <w:u w:val="single"/>
              </w:rPr>
              <w:t>Short</w:t>
            </w:r>
          </w:p>
        </w:tc>
        <w:tc>
          <w:tcPr>
            <w:tcW w:w="712" w:type="pct"/>
          </w:tcPr>
          <w:p w14:paraId="78765328" w14:textId="77777777" w:rsidR="007716C8" w:rsidRPr="0018540E" w:rsidRDefault="007716C8" w:rsidP="00771018">
            <w:pPr>
              <w:jc w:val="center"/>
              <w:rPr>
                <w:rFonts w:cs="Arial"/>
                <w:u w:val="single"/>
              </w:rPr>
            </w:pPr>
            <w:r w:rsidRPr="0018540E">
              <w:rPr>
                <w:rFonts w:cs="Arial"/>
                <w:u w:val="single"/>
              </w:rPr>
              <w:t xml:space="preserve">Governments, </w:t>
            </w:r>
            <w:proofErr w:type="spellStart"/>
            <w:r w:rsidRPr="0018540E">
              <w:rPr>
                <w:rFonts w:cs="Arial"/>
                <w:u w:val="single"/>
              </w:rPr>
              <w:t>BirdLife</w:t>
            </w:r>
            <w:proofErr w:type="spellEnd"/>
            <w:r w:rsidRPr="0018540E">
              <w:rPr>
                <w:rFonts w:cs="Arial"/>
                <w:u w:val="single"/>
              </w:rPr>
              <w:t xml:space="preserve"> International, other NGOs, national ornithological and relevant research organisations</w:t>
            </w:r>
          </w:p>
        </w:tc>
        <w:tc>
          <w:tcPr>
            <w:tcW w:w="1190" w:type="pct"/>
          </w:tcPr>
          <w:p w14:paraId="6E612E7F" w14:textId="77777777" w:rsidR="007716C8" w:rsidRPr="0018540E" w:rsidRDefault="007716C8" w:rsidP="00771018">
            <w:pPr>
              <w:autoSpaceDE w:val="0"/>
              <w:autoSpaceDN w:val="0"/>
              <w:adjustRightInd w:val="0"/>
              <w:rPr>
                <w:rFonts w:cs="Arial"/>
                <w:u w:val="single"/>
              </w:rPr>
            </w:pPr>
            <w:r w:rsidRPr="0018540E">
              <w:rPr>
                <w:rFonts w:cs="Arial"/>
                <w:u w:val="single"/>
              </w:rPr>
              <w:t xml:space="preserve">Programmes of habitat improvement / restoration and management developed </w:t>
            </w:r>
            <w:proofErr w:type="gramStart"/>
            <w:r w:rsidRPr="0018540E">
              <w:rPr>
                <w:rFonts w:cs="Arial"/>
                <w:u w:val="single"/>
              </w:rPr>
              <w:t>on the basis of</w:t>
            </w:r>
            <w:proofErr w:type="gramEnd"/>
            <w:r w:rsidRPr="0018540E">
              <w:rPr>
                <w:rFonts w:cs="Arial"/>
                <w:u w:val="single"/>
              </w:rPr>
              <w:t xml:space="preserve"> a needs assessment and implemented.</w:t>
            </w:r>
          </w:p>
          <w:p w14:paraId="2141BFD7" w14:textId="77777777" w:rsidR="007716C8" w:rsidRPr="0018540E" w:rsidRDefault="007716C8" w:rsidP="00771018">
            <w:pPr>
              <w:autoSpaceDE w:val="0"/>
              <w:autoSpaceDN w:val="0"/>
              <w:adjustRightInd w:val="0"/>
              <w:rPr>
                <w:rFonts w:cs="Arial"/>
                <w:u w:val="single"/>
              </w:rPr>
            </w:pPr>
          </w:p>
          <w:p w14:paraId="72695EC3"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Extent of area managed to restore or improve habitat to benefit specific raptor species.</w:t>
            </w:r>
          </w:p>
          <w:p w14:paraId="4F655FDE"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 xml:space="preserve">  Data source</w:t>
            </w:r>
            <w:r w:rsidRPr="0018540E">
              <w:rPr>
                <w:rFonts w:cs="Arial"/>
                <w:u w:val="single"/>
              </w:rPr>
              <w:t>: Periodic review of raptor-related restoration initiatives (to be determined).</w:t>
            </w:r>
          </w:p>
          <w:p w14:paraId="7F1B9964"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lastRenderedPageBreak/>
              <w:t>Indicator</w:t>
            </w:r>
            <w:r w:rsidRPr="0018540E">
              <w:rPr>
                <w:rFonts w:cs="Arial"/>
                <w:u w:val="single"/>
              </w:rPr>
              <w:t>: Number of sites of recognised importance for raptors restored or improved to benefit the raptor species concerned.</w:t>
            </w:r>
          </w:p>
          <w:p w14:paraId="60D8980C"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 xml:space="preserve">  Data source</w:t>
            </w:r>
            <w:r w:rsidRPr="0018540E">
              <w:rPr>
                <w:rFonts w:cs="Arial"/>
                <w:u w:val="single"/>
              </w:rPr>
              <w:t>: Periodic review of raptor-related restoration initiatives (to be determined).</w:t>
            </w:r>
          </w:p>
          <w:p w14:paraId="704DF4F9" w14:textId="77777777" w:rsidR="007716C8" w:rsidRPr="0018540E" w:rsidRDefault="007716C8" w:rsidP="00771018">
            <w:pPr>
              <w:autoSpaceDE w:val="0"/>
              <w:autoSpaceDN w:val="0"/>
              <w:adjustRightInd w:val="0"/>
              <w:rPr>
                <w:rFonts w:cs="Arial"/>
                <w:u w:val="single"/>
              </w:rPr>
            </w:pPr>
          </w:p>
        </w:tc>
      </w:tr>
      <w:tr w:rsidR="007716C8" w:rsidRPr="0018540E" w14:paraId="191F2C05" w14:textId="77777777">
        <w:tc>
          <w:tcPr>
            <w:tcW w:w="1177" w:type="pct"/>
          </w:tcPr>
          <w:p w14:paraId="3AAE68D4" w14:textId="77777777" w:rsidR="007716C8" w:rsidRPr="0018540E" w:rsidRDefault="007716C8" w:rsidP="00771018">
            <w:pPr>
              <w:autoSpaceDE w:val="0"/>
              <w:autoSpaceDN w:val="0"/>
              <w:adjustRightInd w:val="0"/>
              <w:rPr>
                <w:rFonts w:cs="Arial"/>
                <w:u w:val="single"/>
              </w:rPr>
            </w:pPr>
            <w:r w:rsidRPr="0018540E">
              <w:rPr>
                <w:rFonts w:cs="Arial"/>
                <w:u w:val="single"/>
              </w:rPr>
              <w:lastRenderedPageBreak/>
              <w:t>3.2.  Designate nationally and internationally important sites for birds of prey (including those sites listed in Table 3) as protected areas with management plans, or as areas subject to other effective area-based conservation/ restoration measures, including where appropriate at the landscape scale.</w:t>
            </w:r>
          </w:p>
        </w:tc>
        <w:tc>
          <w:tcPr>
            <w:tcW w:w="396" w:type="pct"/>
          </w:tcPr>
          <w:p w14:paraId="4FF8680E"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07BCAF2A" w14:textId="77777777" w:rsidR="007716C8" w:rsidRPr="0018540E" w:rsidRDefault="007716C8" w:rsidP="00771018">
            <w:pPr>
              <w:jc w:val="center"/>
              <w:rPr>
                <w:rFonts w:cs="Arial"/>
                <w:u w:val="single"/>
              </w:rPr>
            </w:pPr>
            <w:r w:rsidRPr="0018540E">
              <w:rPr>
                <w:rFonts w:cs="Arial"/>
                <w:u w:val="single"/>
              </w:rPr>
              <w:t>All countries</w:t>
            </w:r>
          </w:p>
        </w:tc>
        <w:tc>
          <w:tcPr>
            <w:tcW w:w="508" w:type="pct"/>
          </w:tcPr>
          <w:p w14:paraId="6C989C12" w14:textId="77777777" w:rsidR="007716C8" w:rsidRPr="0018540E" w:rsidRDefault="007716C8" w:rsidP="00771018">
            <w:pPr>
              <w:jc w:val="center"/>
              <w:rPr>
                <w:rFonts w:cs="Arial"/>
                <w:u w:val="single"/>
              </w:rPr>
            </w:pPr>
            <w:r w:rsidRPr="0018540E">
              <w:rPr>
                <w:rFonts w:cs="Arial"/>
                <w:u w:val="single"/>
              </w:rPr>
              <w:t>Second</w:t>
            </w:r>
          </w:p>
        </w:tc>
        <w:tc>
          <w:tcPr>
            <w:tcW w:w="458" w:type="pct"/>
          </w:tcPr>
          <w:p w14:paraId="35A8591F" w14:textId="77777777" w:rsidR="007716C8" w:rsidRPr="0018540E" w:rsidRDefault="007716C8" w:rsidP="00771018">
            <w:pPr>
              <w:jc w:val="center"/>
              <w:rPr>
                <w:rFonts w:cs="Arial"/>
                <w:u w:val="single"/>
              </w:rPr>
            </w:pPr>
            <w:r w:rsidRPr="0018540E">
              <w:rPr>
                <w:rFonts w:cs="Arial"/>
                <w:u w:val="single"/>
              </w:rPr>
              <w:t>Medium</w:t>
            </w:r>
          </w:p>
        </w:tc>
        <w:tc>
          <w:tcPr>
            <w:tcW w:w="712" w:type="pct"/>
          </w:tcPr>
          <w:p w14:paraId="166FDA66" w14:textId="77777777" w:rsidR="007716C8" w:rsidRPr="0018540E" w:rsidRDefault="007716C8" w:rsidP="00771018">
            <w:pPr>
              <w:jc w:val="center"/>
              <w:rPr>
                <w:rFonts w:cs="Arial"/>
                <w:u w:val="single"/>
              </w:rPr>
            </w:pPr>
            <w:r w:rsidRPr="0018540E">
              <w:rPr>
                <w:rFonts w:cs="Arial"/>
                <w:u w:val="single"/>
              </w:rPr>
              <w:t xml:space="preserve">Governments, site stakeholders, </w:t>
            </w:r>
            <w:proofErr w:type="spellStart"/>
            <w:r w:rsidRPr="0018540E">
              <w:rPr>
                <w:rFonts w:cs="Arial"/>
                <w:u w:val="single"/>
              </w:rPr>
              <w:t>BirdLife</w:t>
            </w:r>
            <w:proofErr w:type="spellEnd"/>
            <w:r w:rsidRPr="0018540E">
              <w:rPr>
                <w:rFonts w:cs="Arial"/>
                <w:u w:val="single"/>
              </w:rPr>
              <w:t xml:space="preserve"> International and other NGOs</w:t>
            </w:r>
          </w:p>
        </w:tc>
        <w:tc>
          <w:tcPr>
            <w:tcW w:w="1190" w:type="pct"/>
          </w:tcPr>
          <w:p w14:paraId="5C1A3041" w14:textId="77777777" w:rsidR="007716C8" w:rsidRPr="0018540E" w:rsidRDefault="007716C8" w:rsidP="00771018">
            <w:pPr>
              <w:autoSpaceDE w:val="0"/>
              <w:autoSpaceDN w:val="0"/>
              <w:adjustRightInd w:val="0"/>
              <w:rPr>
                <w:rFonts w:cs="Arial"/>
                <w:u w:val="single"/>
              </w:rPr>
            </w:pPr>
            <w:proofErr w:type="spellStart"/>
            <w:r w:rsidRPr="0018540E">
              <w:rPr>
                <w:rFonts w:cs="Arial"/>
                <w:u w:val="single"/>
              </w:rPr>
              <w:t>All important</w:t>
            </w:r>
            <w:proofErr w:type="spellEnd"/>
            <w:r w:rsidRPr="0018540E">
              <w:rPr>
                <w:rFonts w:cs="Arial"/>
                <w:u w:val="single"/>
              </w:rPr>
              <w:t xml:space="preserve"> sites have appropriate conservation measures in place and effectively implemented.</w:t>
            </w:r>
          </w:p>
          <w:p w14:paraId="73BA061A" w14:textId="77777777" w:rsidR="007716C8" w:rsidRPr="0018540E" w:rsidRDefault="007716C8" w:rsidP="00771018">
            <w:pPr>
              <w:autoSpaceDE w:val="0"/>
              <w:autoSpaceDN w:val="0"/>
              <w:adjustRightInd w:val="0"/>
              <w:rPr>
                <w:rFonts w:cs="Arial"/>
                <w:u w:val="single"/>
              </w:rPr>
            </w:pPr>
          </w:p>
          <w:p w14:paraId="42890124"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and proportion of nationally and internationally important sites for birds of prey covered by protected areas or other effective area-based conservation/ restoration measures.</w:t>
            </w:r>
          </w:p>
          <w:p w14:paraId="1CFD98EC"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47E05D37" w14:textId="77777777" w:rsidR="007716C8" w:rsidRPr="0018540E" w:rsidRDefault="007716C8" w:rsidP="00771018">
            <w:pPr>
              <w:autoSpaceDE w:val="0"/>
              <w:autoSpaceDN w:val="0"/>
              <w:adjustRightInd w:val="0"/>
              <w:ind w:left="170" w:hanging="170"/>
              <w:rPr>
                <w:rFonts w:cs="Arial"/>
                <w:i/>
                <w:u w:val="single"/>
              </w:rPr>
            </w:pPr>
            <w:r w:rsidRPr="0018540E">
              <w:rPr>
                <w:rFonts w:cs="Arial"/>
                <w:i/>
                <w:u w:val="single"/>
              </w:rPr>
              <w:t>Indicator</w:t>
            </w:r>
            <w:r w:rsidRPr="0018540E">
              <w:rPr>
                <w:rFonts w:cs="Arial"/>
                <w:u w:val="single"/>
              </w:rPr>
              <w:t>: Mean percentage of area of raptor-relevant IBAs/KBAs in each country covered by protected areas or other effective area-based conservation/ restoration measures.</w:t>
            </w:r>
          </w:p>
          <w:p w14:paraId="0564EBC3" w14:textId="77777777" w:rsidR="007716C8" w:rsidRPr="0018540E" w:rsidRDefault="007716C8" w:rsidP="00771018">
            <w:pPr>
              <w:autoSpaceDE w:val="0"/>
              <w:autoSpaceDN w:val="0"/>
              <w:adjustRightInd w:val="0"/>
              <w:ind w:left="170" w:hanging="170"/>
              <w:rPr>
                <w:rFonts w:cs="Arial"/>
                <w:i/>
                <w:u w:val="single"/>
              </w:rPr>
            </w:pPr>
            <w:r w:rsidRPr="0018540E">
              <w:rPr>
                <w:rFonts w:cs="Arial"/>
                <w:u w:val="single"/>
              </w:rPr>
              <w:t xml:space="preserve">  </w:t>
            </w:r>
            <w:r w:rsidRPr="0018540E">
              <w:rPr>
                <w:rFonts w:cs="Arial"/>
                <w:i/>
                <w:u w:val="single"/>
              </w:rPr>
              <w:t>Data source</w:t>
            </w:r>
            <w:r w:rsidRPr="0018540E">
              <w:rPr>
                <w:rFonts w:cs="Arial"/>
                <w:u w:val="single"/>
              </w:rPr>
              <w:t>: KBA Partnership.</w:t>
            </w:r>
          </w:p>
          <w:p w14:paraId="0BB55715"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lastRenderedPageBreak/>
              <w:t>Indicator</w:t>
            </w:r>
            <w:r w:rsidRPr="0018540E">
              <w:rPr>
                <w:rFonts w:cs="Arial"/>
                <w:u w:val="single"/>
              </w:rPr>
              <w:t>: Number and proportion of nationally and internationally important sites for birds of prey covered by actively implemented management plans.</w:t>
            </w:r>
          </w:p>
          <w:p w14:paraId="46DA7FCB"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Periodic self-assessment exercise (to be determined).</w:t>
            </w:r>
          </w:p>
          <w:p w14:paraId="47656D4E" w14:textId="77777777" w:rsidR="007716C8" w:rsidRPr="0018540E" w:rsidRDefault="007716C8" w:rsidP="00771018">
            <w:pPr>
              <w:autoSpaceDE w:val="0"/>
              <w:autoSpaceDN w:val="0"/>
              <w:adjustRightInd w:val="0"/>
              <w:rPr>
                <w:rFonts w:cs="Arial"/>
                <w:u w:val="single"/>
              </w:rPr>
            </w:pPr>
          </w:p>
        </w:tc>
      </w:tr>
      <w:tr w:rsidR="007716C8" w:rsidRPr="0018540E" w14:paraId="31BD7703" w14:textId="77777777" w:rsidTr="003F4E02">
        <w:tc>
          <w:tcPr>
            <w:tcW w:w="5000" w:type="pct"/>
            <w:gridSpan w:val="7"/>
            <w:shd w:val="clear" w:color="auto" w:fill="E7E6E6" w:themeFill="background2"/>
          </w:tcPr>
          <w:p w14:paraId="5BE877C2" w14:textId="77777777" w:rsidR="007716C8" w:rsidRPr="0018540E" w:rsidRDefault="007716C8" w:rsidP="001156B6">
            <w:pPr>
              <w:rPr>
                <w:rFonts w:cs="Arial"/>
                <w:b/>
                <w:bCs/>
                <w:u w:val="single"/>
              </w:rPr>
            </w:pPr>
            <w:r w:rsidRPr="0018540E">
              <w:rPr>
                <w:rFonts w:cs="Arial"/>
                <w:b/>
                <w:bCs/>
                <w:u w:val="single"/>
              </w:rPr>
              <w:lastRenderedPageBreak/>
              <w:t xml:space="preserve">Activity 4: Assessing and responding to threats and </w:t>
            </w:r>
            <w:proofErr w:type="gramStart"/>
            <w:r w:rsidRPr="0018540E">
              <w:rPr>
                <w:rFonts w:cs="Arial"/>
                <w:b/>
                <w:bCs/>
                <w:u w:val="single"/>
              </w:rPr>
              <w:t>pressures</w:t>
            </w:r>
            <w:proofErr w:type="gramEnd"/>
          </w:p>
          <w:p w14:paraId="0047334F" w14:textId="77777777" w:rsidR="007716C8" w:rsidRPr="0018540E" w:rsidRDefault="007716C8" w:rsidP="00771018">
            <w:pPr>
              <w:rPr>
                <w:rFonts w:eastAsia="Times New Roman" w:cs="Arial"/>
                <w:u w:val="single"/>
              </w:rPr>
            </w:pPr>
          </w:p>
          <w:p w14:paraId="46880B68" w14:textId="77777777" w:rsidR="007716C8" w:rsidRPr="0018540E" w:rsidRDefault="007716C8" w:rsidP="00771018">
            <w:pPr>
              <w:ind w:left="227"/>
              <w:rPr>
                <w:rFonts w:cs="Arial"/>
                <w:u w:val="single"/>
              </w:rPr>
            </w:pPr>
            <w:r w:rsidRPr="0018540E">
              <w:rPr>
                <w:rFonts w:eastAsia="Times New Roman" w:cs="Arial"/>
                <w:u w:val="single"/>
              </w:rPr>
              <w:t>(Assess problems that are posed or are likely to be posed for birds of prey or their habitats by human activities or from other causes and endeavour to implement preventative or remedial measures).</w:t>
            </w:r>
          </w:p>
          <w:p w14:paraId="6C2A66FA" w14:textId="77777777" w:rsidR="007716C8" w:rsidRPr="0018540E" w:rsidRDefault="007716C8" w:rsidP="00771018">
            <w:pPr>
              <w:autoSpaceDE w:val="0"/>
              <w:autoSpaceDN w:val="0"/>
              <w:adjustRightInd w:val="0"/>
              <w:rPr>
                <w:rFonts w:cs="Arial"/>
                <w:u w:val="single"/>
              </w:rPr>
            </w:pPr>
          </w:p>
        </w:tc>
      </w:tr>
      <w:tr w:rsidR="007716C8" w:rsidRPr="0018540E" w14:paraId="4B3F740B" w14:textId="77777777">
        <w:tc>
          <w:tcPr>
            <w:tcW w:w="1177" w:type="pct"/>
          </w:tcPr>
          <w:p w14:paraId="4C8B8109" w14:textId="77777777" w:rsidR="007716C8" w:rsidRPr="0018540E" w:rsidRDefault="007716C8" w:rsidP="00771018">
            <w:pPr>
              <w:autoSpaceDE w:val="0"/>
              <w:autoSpaceDN w:val="0"/>
              <w:adjustRightInd w:val="0"/>
              <w:rPr>
                <w:rFonts w:cs="Arial"/>
                <w:u w:val="single"/>
              </w:rPr>
            </w:pPr>
            <w:r w:rsidRPr="0018540E">
              <w:rPr>
                <w:rFonts w:cs="Arial"/>
                <w:u w:val="single"/>
              </w:rPr>
              <w:t xml:space="preserve">4.1.  Undertake assessments at both the geographical and population level of the nature, likelihood, </w:t>
            </w:r>
            <w:proofErr w:type="gramStart"/>
            <w:r w:rsidRPr="0018540E">
              <w:rPr>
                <w:rFonts w:cs="Arial"/>
                <w:u w:val="single"/>
              </w:rPr>
              <w:t>severity</w:t>
            </w:r>
            <w:proofErr w:type="gramEnd"/>
            <w:r w:rsidRPr="0018540E">
              <w:rPr>
                <w:rFonts w:cs="Arial"/>
                <w:u w:val="single"/>
              </w:rPr>
              <w:t xml:space="preserve"> and potential consequences of threats facing birds of prey, whether anthropogenic or otherwise; and use the results to inform other activities in this table.</w:t>
            </w:r>
          </w:p>
        </w:tc>
        <w:tc>
          <w:tcPr>
            <w:tcW w:w="396" w:type="pct"/>
          </w:tcPr>
          <w:p w14:paraId="1EE21308"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6200EECC"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58D60098" w14:textId="77777777" w:rsidR="007716C8" w:rsidRPr="0018540E" w:rsidRDefault="007716C8" w:rsidP="00771018">
            <w:pPr>
              <w:jc w:val="center"/>
              <w:rPr>
                <w:rFonts w:cs="Arial"/>
                <w:u w:val="single"/>
              </w:rPr>
            </w:pPr>
            <w:r w:rsidRPr="0018540E">
              <w:rPr>
                <w:rFonts w:cs="Arial"/>
                <w:u w:val="single"/>
              </w:rPr>
              <w:t>Third</w:t>
            </w:r>
          </w:p>
        </w:tc>
        <w:tc>
          <w:tcPr>
            <w:tcW w:w="458" w:type="pct"/>
          </w:tcPr>
          <w:p w14:paraId="24E1A40F" w14:textId="77777777" w:rsidR="007716C8" w:rsidRPr="0018540E" w:rsidRDefault="007716C8" w:rsidP="00771018">
            <w:pPr>
              <w:jc w:val="center"/>
              <w:rPr>
                <w:rFonts w:cs="Arial"/>
                <w:u w:val="single"/>
              </w:rPr>
            </w:pPr>
            <w:r w:rsidRPr="0018540E">
              <w:rPr>
                <w:rFonts w:cs="Arial"/>
                <w:u w:val="single"/>
              </w:rPr>
              <w:t>Short</w:t>
            </w:r>
          </w:p>
        </w:tc>
        <w:tc>
          <w:tcPr>
            <w:tcW w:w="712" w:type="pct"/>
          </w:tcPr>
          <w:p w14:paraId="7F5F88F2" w14:textId="77777777" w:rsidR="007716C8" w:rsidRPr="0018540E" w:rsidRDefault="007716C8" w:rsidP="00771018">
            <w:pPr>
              <w:jc w:val="center"/>
              <w:rPr>
                <w:rFonts w:cs="Arial"/>
                <w:u w:val="single"/>
              </w:rPr>
            </w:pPr>
            <w:r w:rsidRPr="0018540E">
              <w:rPr>
                <w:rFonts w:cs="Arial"/>
                <w:u w:val="single"/>
              </w:rPr>
              <w:t>Appropriate government agencies, research organisations and qualified NGOs</w:t>
            </w:r>
          </w:p>
        </w:tc>
        <w:tc>
          <w:tcPr>
            <w:tcW w:w="1190" w:type="pct"/>
          </w:tcPr>
          <w:p w14:paraId="0F15A048" w14:textId="567AC6E7" w:rsidR="007716C8" w:rsidRPr="0018540E" w:rsidRDefault="007716C8" w:rsidP="00771018">
            <w:pPr>
              <w:autoSpaceDE w:val="0"/>
              <w:autoSpaceDN w:val="0"/>
              <w:adjustRightInd w:val="0"/>
              <w:rPr>
                <w:rFonts w:cs="Arial"/>
                <w:u w:val="single"/>
              </w:rPr>
            </w:pPr>
            <w:r w:rsidRPr="0018540E">
              <w:rPr>
                <w:rFonts w:cs="Arial"/>
                <w:u w:val="single"/>
              </w:rPr>
              <w:t>Assessments of threats completed and updated at intervals of not less than every two Meetings of Signatories.</w:t>
            </w:r>
          </w:p>
          <w:p w14:paraId="4BB2A114" w14:textId="77777777" w:rsidR="007716C8" w:rsidRPr="0018540E" w:rsidRDefault="007716C8" w:rsidP="00771018">
            <w:pPr>
              <w:autoSpaceDE w:val="0"/>
              <w:autoSpaceDN w:val="0"/>
              <w:adjustRightInd w:val="0"/>
              <w:rPr>
                <w:rFonts w:cs="Arial"/>
                <w:u w:val="single"/>
              </w:rPr>
            </w:pPr>
          </w:p>
          <w:p w14:paraId="1EDA5B94"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raptor threat assessments completed.</w:t>
            </w:r>
          </w:p>
          <w:p w14:paraId="39F7F20A"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 and Cooperating Partner reports.</w:t>
            </w:r>
          </w:p>
          <w:p w14:paraId="780D4917"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raptor threat assessment updates completed within six years of the initial assessment.</w:t>
            </w:r>
          </w:p>
          <w:p w14:paraId="30B9E0EE"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 and Cooperating Partner reports.</w:t>
            </w:r>
          </w:p>
          <w:p w14:paraId="65F6E1C0" w14:textId="77777777" w:rsidR="007716C8" w:rsidRPr="0018540E" w:rsidRDefault="007716C8" w:rsidP="00771018">
            <w:pPr>
              <w:autoSpaceDE w:val="0"/>
              <w:autoSpaceDN w:val="0"/>
              <w:adjustRightInd w:val="0"/>
              <w:rPr>
                <w:rFonts w:cs="Arial"/>
                <w:u w:val="single"/>
              </w:rPr>
            </w:pPr>
          </w:p>
        </w:tc>
      </w:tr>
      <w:tr w:rsidR="007716C8" w:rsidRPr="0018540E" w14:paraId="48AC4824" w14:textId="77777777">
        <w:tc>
          <w:tcPr>
            <w:tcW w:w="1177" w:type="pct"/>
          </w:tcPr>
          <w:p w14:paraId="5C53960C" w14:textId="77777777" w:rsidR="007716C8" w:rsidRPr="0018540E" w:rsidRDefault="007716C8" w:rsidP="00771018">
            <w:pPr>
              <w:autoSpaceDE w:val="0"/>
              <w:autoSpaceDN w:val="0"/>
              <w:adjustRightInd w:val="0"/>
              <w:rPr>
                <w:rFonts w:cs="Arial"/>
                <w:u w:val="single"/>
              </w:rPr>
            </w:pPr>
            <w:r w:rsidRPr="0018540E">
              <w:rPr>
                <w:rFonts w:cs="Arial"/>
                <w:u w:val="single"/>
              </w:rPr>
              <w:lastRenderedPageBreak/>
              <w:t>4.2.  Ensure that applications for consent for relevant land use change, infrastructure development, hazardous substance use, waste management and other activities potentially having significant effects on birds of prey or their habitats are subject to Environmental Impact Assessments (EIA) or Strategic Environmental Assessments (SEA) that adhere to CMS and other international best practice guidelines/make use of other available tools &amp; expert groups, and that the results of these assessments are used to inform relevant consent decisions and (where consent is granted) to define effective mitigation measures where necessary.</w:t>
            </w:r>
          </w:p>
        </w:tc>
        <w:tc>
          <w:tcPr>
            <w:tcW w:w="396" w:type="pct"/>
          </w:tcPr>
          <w:p w14:paraId="0DB03237" w14:textId="77777777" w:rsidR="007716C8" w:rsidRPr="0018540E" w:rsidRDefault="007716C8" w:rsidP="00771018">
            <w:pPr>
              <w:jc w:val="center"/>
              <w:rPr>
                <w:rFonts w:cs="Arial"/>
                <w:u w:val="single"/>
              </w:rPr>
            </w:pPr>
            <w:r w:rsidRPr="0018540E">
              <w:rPr>
                <w:rFonts w:cs="Arial"/>
                <w:u w:val="single"/>
              </w:rPr>
              <w:t>All relevant species</w:t>
            </w:r>
          </w:p>
        </w:tc>
        <w:tc>
          <w:tcPr>
            <w:tcW w:w="559" w:type="pct"/>
          </w:tcPr>
          <w:p w14:paraId="3B831204"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2E56F979" w14:textId="77777777" w:rsidR="007716C8" w:rsidRPr="0018540E" w:rsidRDefault="007716C8" w:rsidP="00771018">
            <w:pPr>
              <w:jc w:val="center"/>
              <w:rPr>
                <w:rFonts w:cs="Arial"/>
                <w:u w:val="single"/>
              </w:rPr>
            </w:pPr>
            <w:r w:rsidRPr="0018540E">
              <w:rPr>
                <w:rFonts w:cs="Arial"/>
                <w:u w:val="single"/>
              </w:rPr>
              <w:t>Second</w:t>
            </w:r>
          </w:p>
        </w:tc>
        <w:tc>
          <w:tcPr>
            <w:tcW w:w="458" w:type="pct"/>
          </w:tcPr>
          <w:p w14:paraId="59AD5E83" w14:textId="77777777" w:rsidR="007716C8" w:rsidRPr="0018540E" w:rsidRDefault="007716C8" w:rsidP="00771018">
            <w:pPr>
              <w:jc w:val="center"/>
              <w:rPr>
                <w:rFonts w:cs="Arial"/>
                <w:u w:val="single"/>
              </w:rPr>
            </w:pPr>
            <w:r w:rsidRPr="0018540E">
              <w:rPr>
                <w:rFonts w:cs="Arial"/>
                <w:u w:val="single"/>
              </w:rPr>
              <w:t>Ongoing</w:t>
            </w:r>
          </w:p>
        </w:tc>
        <w:tc>
          <w:tcPr>
            <w:tcW w:w="712" w:type="pct"/>
          </w:tcPr>
          <w:p w14:paraId="6B0FB356" w14:textId="77777777" w:rsidR="007716C8" w:rsidRPr="0018540E" w:rsidRDefault="007716C8" w:rsidP="00771018">
            <w:pPr>
              <w:jc w:val="center"/>
              <w:rPr>
                <w:rFonts w:cs="Arial"/>
                <w:u w:val="single"/>
              </w:rPr>
            </w:pPr>
            <w:r w:rsidRPr="0018540E">
              <w:rPr>
                <w:rFonts w:cs="Arial"/>
                <w:u w:val="single"/>
              </w:rPr>
              <w:t>National governments, local governments and sectoral decision-making bodies, CMS Task Forces on Energy and on Illegal killing, taking and trade of migratory birds in the Mediterranean.</w:t>
            </w:r>
          </w:p>
        </w:tc>
        <w:tc>
          <w:tcPr>
            <w:tcW w:w="1190" w:type="pct"/>
          </w:tcPr>
          <w:p w14:paraId="545FCBB9" w14:textId="77777777" w:rsidR="007716C8" w:rsidRPr="0018540E" w:rsidRDefault="007716C8" w:rsidP="00771018">
            <w:pPr>
              <w:autoSpaceDE w:val="0"/>
              <w:autoSpaceDN w:val="0"/>
              <w:adjustRightInd w:val="0"/>
              <w:rPr>
                <w:rFonts w:cs="Arial"/>
                <w:u w:val="single"/>
              </w:rPr>
            </w:pPr>
            <w:r w:rsidRPr="0018540E">
              <w:rPr>
                <w:rFonts w:cs="Arial"/>
                <w:u w:val="single"/>
              </w:rPr>
              <w:t>Robust and comprehensive EIA and SEA provisions are made in legislation, backed by relevant guidance/</w:t>
            </w:r>
            <w:proofErr w:type="gramStart"/>
            <w:r w:rsidRPr="0018540E">
              <w:rPr>
                <w:rFonts w:cs="Arial"/>
                <w:u w:val="single"/>
              </w:rPr>
              <w:t>expertise</w:t>
            </w:r>
            <w:proofErr w:type="gramEnd"/>
            <w:r w:rsidRPr="0018540E">
              <w:rPr>
                <w:rFonts w:cs="Arial"/>
                <w:u w:val="single"/>
              </w:rPr>
              <w:t xml:space="preserve"> and implemented effectively in all relevant cases.</w:t>
            </w:r>
          </w:p>
          <w:p w14:paraId="7A175E2E" w14:textId="77777777" w:rsidR="007716C8" w:rsidRPr="0018540E" w:rsidRDefault="007716C8" w:rsidP="00771018">
            <w:pPr>
              <w:autoSpaceDE w:val="0"/>
              <w:autoSpaceDN w:val="0"/>
              <w:adjustRightInd w:val="0"/>
              <w:rPr>
                <w:rFonts w:cs="Arial"/>
                <w:u w:val="single"/>
              </w:rPr>
            </w:pPr>
          </w:p>
          <w:p w14:paraId="6D851314"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and proportion of Signatories with legislation providing for robust and comprehensive EIA and SEA.</w:t>
            </w:r>
          </w:p>
          <w:p w14:paraId="2539D696" w14:textId="77777777" w:rsidR="007716C8" w:rsidRPr="0018540E" w:rsidRDefault="007716C8" w:rsidP="00771018">
            <w:pPr>
              <w:autoSpaceDE w:val="0"/>
              <w:autoSpaceDN w:val="0"/>
              <w:adjustRightInd w:val="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36E9F6C2" w14:textId="77777777" w:rsidR="007716C8" w:rsidRPr="0018540E" w:rsidRDefault="007716C8" w:rsidP="00771018">
            <w:pPr>
              <w:autoSpaceDE w:val="0"/>
              <w:autoSpaceDN w:val="0"/>
              <w:adjustRightInd w:val="0"/>
              <w:rPr>
                <w:rFonts w:cs="Arial"/>
                <w:u w:val="single"/>
              </w:rPr>
            </w:pPr>
          </w:p>
        </w:tc>
      </w:tr>
      <w:tr w:rsidR="00B43CA8" w:rsidRPr="0018540E" w14:paraId="17D4783D" w14:textId="77777777">
        <w:trPr>
          <w:ins w:id="19" w:author="DEP" w:date="2023-07-04T15:34:00Z"/>
        </w:trPr>
        <w:tc>
          <w:tcPr>
            <w:tcW w:w="1177" w:type="pct"/>
          </w:tcPr>
          <w:p w14:paraId="0C8DCF14" w14:textId="0BCC3E58" w:rsidR="00B43CA8" w:rsidRPr="0018540E" w:rsidRDefault="00B43CA8" w:rsidP="00B43CA8">
            <w:pPr>
              <w:autoSpaceDE w:val="0"/>
              <w:autoSpaceDN w:val="0"/>
              <w:adjustRightInd w:val="0"/>
              <w:rPr>
                <w:ins w:id="20" w:author="DEP" w:date="2023-07-04T15:34:00Z"/>
                <w:rFonts w:cs="Arial"/>
                <w:u w:val="single"/>
              </w:rPr>
            </w:pPr>
            <w:ins w:id="21" w:author="DEP" w:date="2023-07-04T15:34:00Z">
              <w:r>
                <w:rPr>
                  <w:rFonts w:cs="Arial"/>
                  <w:u w:val="single"/>
                </w:rPr>
                <w:t xml:space="preserve">4.3.  </w:t>
              </w:r>
            </w:ins>
            <w:ins w:id="22" w:author="DEP" w:date="2023-07-04T15:35:00Z">
              <w:r w:rsidRPr="00B43CA8">
                <w:rPr>
                  <w:rFonts w:cs="Arial"/>
                  <w:u w:val="single"/>
                </w:rPr>
                <w:t>Undertake relevant surveillance for diseases which may pose a threa</w:t>
              </w:r>
              <w:r>
                <w:rPr>
                  <w:rFonts w:cs="Arial"/>
                  <w:u w:val="single"/>
                </w:rPr>
                <w:t>t to bird of prey populations, i</w:t>
              </w:r>
              <w:r w:rsidRPr="00B43CA8">
                <w:rPr>
                  <w:rFonts w:cs="Arial"/>
                  <w:u w:val="single"/>
                </w:rPr>
                <w:t xml:space="preserve">ncluding monitoring and testing for the presence and impact of Highly Pathogenic Avian Influenzas (HPAI) in domestic and migratory </w:t>
              </w:r>
              <w:r w:rsidRPr="00B43CA8">
                <w:rPr>
                  <w:rFonts w:cs="Arial"/>
                  <w:u w:val="single"/>
                </w:rPr>
                <w:lastRenderedPageBreak/>
                <w:t>raptors and take, where necessary, timely effective action.</w:t>
              </w:r>
            </w:ins>
          </w:p>
        </w:tc>
        <w:tc>
          <w:tcPr>
            <w:tcW w:w="396" w:type="pct"/>
          </w:tcPr>
          <w:p w14:paraId="374DF57A" w14:textId="77777777" w:rsidR="00B43CA8" w:rsidRPr="0018540E" w:rsidRDefault="00B43CA8" w:rsidP="00771018">
            <w:pPr>
              <w:jc w:val="center"/>
              <w:rPr>
                <w:ins w:id="23" w:author="DEP" w:date="2023-07-04T15:34:00Z"/>
                <w:rFonts w:cs="Arial"/>
                <w:u w:val="single"/>
              </w:rPr>
            </w:pPr>
          </w:p>
        </w:tc>
        <w:tc>
          <w:tcPr>
            <w:tcW w:w="559" w:type="pct"/>
          </w:tcPr>
          <w:p w14:paraId="44CF2089" w14:textId="77777777" w:rsidR="00B43CA8" w:rsidRPr="0018540E" w:rsidRDefault="00B43CA8" w:rsidP="00771018">
            <w:pPr>
              <w:jc w:val="center"/>
              <w:rPr>
                <w:ins w:id="24" w:author="DEP" w:date="2023-07-04T15:34:00Z"/>
                <w:rFonts w:cs="Arial"/>
                <w:u w:val="single"/>
              </w:rPr>
            </w:pPr>
          </w:p>
        </w:tc>
        <w:tc>
          <w:tcPr>
            <w:tcW w:w="508" w:type="pct"/>
          </w:tcPr>
          <w:p w14:paraId="59201217" w14:textId="77777777" w:rsidR="00B43CA8" w:rsidRPr="0018540E" w:rsidRDefault="00B43CA8" w:rsidP="00771018">
            <w:pPr>
              <w:jc w:val="center"/>
              <w:rPr>
                <w:ins w:id="25" w:author="DEP" w:date="2023-07-04T15:34:00Z"/>
                <w:rFonts w:cs="Arial"/>
                <w:u w:val="single"/>
              </w:rPr>
            </w:pPr>
          </w:p>
        </w:tc>
        <w:tc>
          <w:tcPr>
            <w:tcW w:w="458" w:type="pct"/>
          </w:tcPr>
          <w:p w14:paraId="3E62F2E4" w14:textId="77777777" w:rsidR="00B43CA8" w:rsidRPr="0018540E" w:rsidRDefault="00B43CA8" w:rsidP="00771018">
            <w:pPr>
              <w:jc w:val="center"/>
              <w:rPr>
                <w:ins w:id="26" w:author="DEP" w:date="2023-07-04T15:34:00Z"/>
                <w:rFonts w:cs="Arial"/>
                <w:u w:val="single"/>
              </w:rPr>
            </w:pPr>
          </w:p>
        </w:tc>
        <w:tc>
          <w:tcPr>
            <w:tcW w:w="712" w:type="pct"/>
          </w:tcPr>
          <w:p w14:paraId="750CFC4D" w14:textId="77777777" w:rsidR="00B43CA8" w:rsidRPr="0018540E" w:rsidRDefault="00B43CA8" w:rsidP="00771018">
            <w:pPr>
              <w:jc w:val="center"/>
              <w:rPr>
                <w:ins w:id="27" w:author="DEP" w:date="2023-07-04T15:34:00Z"/>
                <w:rFonts w:cs="Arial"/>
                <w:u w:val="single"/>
              </w:rPr>
            </w:pPr>
          </w:p>
        </w:tc>
        <w:tc>
          <w:tcPr>
            <w:tcW w:w="1190" w:type="pct"/>
          </w:tcPr>
          <w:p w14:paraId="6130A476" w14:textId="77777777" w:rsidR="00B43CA8" w:rsidRDefault="00B43CA8" w:rsidP="00771018">
            <w:pPr>
              <w:autoSpaceDE w:val="0"/>
              <w:autoSpaceDN w:val="0"/>
              <w:adjustRightInd w:val="0"/>
              <w:rPr>
                <w:ins w:id="28" w:author="DEP" w:date="2023-07-04T15:36:00Z"/>
                <w:rFonts w:cs="Arial"/>
                <w:u w:val="single"/>
              </w:rPr>
            </w:pPr>
            <w:ins w:id="29" w:author="DEP" w:date="2023-07-04T15:36:00Z">
              <w:r w:rsidRPr="00B43CA8">
                <w:rPr>
                  <w:rFonts w:cs="Arial"/>
                  <w:u w:val="single"/>
                </w:rPr>
                <w:t>E</w:t>
              </w:r>
            </w:ins>
            <w:ins w:id="30" w:author="DEP" w:date="2023-07-04T15:35:00Z">
              <w:r w:rsidRPr="00B43CA8">
                <w:rPr>
                  <w:rFonts w:cs="Arial"/>
                  <w:u w:val="single"/>
                </w:rPr>
                <w:t>ffective surveillance and monitoring programmes in place.</w:t>
              </w:r>
            </w:ins>
          </w:p>
          <w:p w14:paraId="22223582" w14:textId="77777777" w:rsidR="00B43CA8" w:rsidRDefault="00B43CA8" w:rsidP="00771018">
            <w:pPr>
              <w:autoSpaceDE w:val="0"/>
              <w:autoSpaceDN w:val="0"/>
              <w:adjustRightInd w:val="0"/>
              <w:rPr>
                <w:ins w:id="31" w:author="DEP" w:date="2023-07-04T15:36:00Z"/>
                <w:rFonts w:cs="Arial"/>
                <w:u w:val="single"/>
              </w:rPr>
            </w:pPr>
          </w:p>
          <w:p w14:paraId="38CA4191" w14:textId="77777777" w:rsidR="00B43CA8" w:rsidRDefault="00B43CA8" w:rsidP="00B43CA8">
            <w:pPr>
              <w:autoSpaceDE w:val="0"/>
              <w:autoSpaceDN w:val="0"/>
              <w:adjustRightInd w:val="0"/>
              <w:ind w:left="170" w:hanging="170"/>
              <w:rPr>
                <w:ins w:id="32" w:author="DEP" w:date="2023-07-04T15:36:00Z"/>
                <w:rFonts w:cs="Arial"/>
                <w:u w:val="single"/>
              </w:rPr>
            </w:pPr>
            <w:ins w:id="33" w:author="DEP" w:date="2023-07-04T15:36:00Z">
              <w:r w:rsidRPr="00B43CA8">
                <w:rPr>
                  <w:rFonts w:cs="Arial"/>
                  <w:i/>
                  <w:u w:val="single"/>
                </w:rPr>
                <w:t>Indicator</w:t>
              </w:r>
              <w:r>
                <w:rPr>
                  <w:rFonts w:cs="Arial"/>
                  <w:u w:val="single"/>
                </w:rPr>
                <w:t xml:space="preserve">: </w:t>
              </w:r>
              <w:r w:rsidRPr="00B43CA8">
                <w:rPr>
                  <w:rFonts w:cs="Arial"/>
                  <w:u w:val="single"/>
                </w:rPr>
                <w:t>Number of effective surveillance and monitoring programmes.</w:t>
              </w:r>
            </w:ins>
          </w:p>
          <w:p w14:paraId="6F6F14C1" w14:textId="77777777" w:rsidR="00B43CA8" w:rsidRDefault="00B43CA8" w:rsidP="00B43CA8">
            <w:pPr>
              <w:autoSpaceDE w:val="0"/>
              <w:autoSpaceDN w:val="0"/>
              <w:adjustRightInd w:val="0"/>
              <w:ind w:left="170" w:hanging="170"/>
              <w:rPr>
                <w:ins w:id="34" w:author="DEP" w:date="2023-07-04T15:37:00Z"/>
                <w:rFonts w:cs="Arial"/>
                <w:u w:val="single"/>
              </w:rPr>
            </w:pPr>
            <w:ins w:id="35" w:author="DEP" w:date="2023-07-04T15:36:00Z">
              <w:r>
                <w:rPr>
                  <w:rFonts w:cs="Arial"/>
                  <w:u w:val="single"/>
                </w:rPr>
                <w:t xml:space="preserve">  </w:t>
              </w:r>
              <w:r w:rsidRPr="00B43CA8">
                <w:rPr>
                  <w:rFonts w:cs="Arial"/>
                  <w:i/>
                  <w:u w:val="single"/>
                </w:rPr>
                <w:t>Data source</w:t>
              </w:r>
              <w:r>
                <w:rPr>
                  <w:rFonts w:cs="Arial"/>
                  <w:u w:val="single"/>
                </w:rPr>
                <w:t>: N</w:t>
              </w:r>
            </w:ins>
            <w:ins w:id="36" w:author="DEP" w:date="2023-07-04T15:37:00Z">
              <w:r>
                <w:rPr>
                  <w:rFonts w:cs="Arial"/>
                  <w:u w:val="single"/>
                </w:rPr>
                <w:t>ational Reports.</w:t>
              </w:r>
            </w:ins>
          </w:p>
          <w:p w14:paraId="0E381042" w14:textId="7E787D62" w:rsidR="00B43CA8" w:rsidRPr="0018540E" w:rsidRDefault="00B43CA8" w:rsidP="00B43CA8">
            <w:pPr>
              <w:autoSpaceDE w:val="0"/>
              <w:autoSpaceDN w:val="0"/>
              <w:adjustRightInd w:val="0"/>
              <w:ind w:left="170" w:hanging="170"/>
              <w:rPr>
                <w:ins w:id="37" w:author="DEP" w:date="2023-07-04T15:34:00Z"/>
                <w:rFonts w:cs="Arial"/>
                <w:u w:val="single"/>
              </w:rPr>
            </w:pPr>
          </w:p>
        </w:tc>
      </w:tr>
      <w:tr w:rsidR="007716C8" w:rsidRPr="0018540E" w14:paraId="0BE8A9B6" w14:textId="77777777" w:rsidTr="003F4E02">
        <w:tc>
          <w:tcPr>
            <w:tcW w:w="5000" w:type="pct"/>
            <w:gridSpan w:val="7"/>
            <w:shd w:val="clear" w:color="auto" w:fill="E7E6E6" w:themeFill="background2"/>
          </w:tcPr>
          <w:p w14:paraId="14587ADA" w14:textId="77777777" w:rsidR="007716C8" w:rsidRPr="0018540E" w:rsidRDefault="007716C8" w:rsidP="001156B6">
            <w:pPr>
              <w:rPr>
                <w:rFonts w:cs="Arial"/>
                <w:b/>
                <w:bCs/>
                <w:u w:val="single"/>
              </w:rPr>
            </w:pPr>
            <w:r w:rsidRPr="0018540E">
              <w:rPr>
                <w:rFonts w:cs="Arial"/>
                <w:b/>
                <w:bCs/>
                <w:u w:val="single"/>
              </w:rPr>
              <w:lastRenderedPageBreak/>
              <w:t>Activity 5: Action/integration across sectors</w:t>
            </w:r>
          </w:p>
          <w:p w14:paraId="216DB4A5" w14:textId="77777777" w:rsidR="007716C8" w:rsidRPr="0018540E" w:rsidRDefault="007716C8" w:rsidP="00771018">
            <w:pPr>
              <w:rPr>
                <w:rFonts w:eastAsia="Times New Roman" w:cs="Arial"/>
                <w:u w:val="single"/>
              </w:rPr>
            </w:pPr>
          </w:p>
          <w:p w14:paraId="08B7E14E" w14:textId="77777777" w:rsidR="007716C8" w:rsidRPr="0018540E" w:rsidRDefault="007716C8" w:rsidP="00771018">
            <w:pPr>
              <w:ind w:left="227"/>
              <w:rPr>
                <w:rFonts w:cs="Arial"/>
                <w:u w:val="single"/>
              </w:rPr>
            </w:pPr>
            <w:r w:rsidRPr="0018540E">
              <w:rPr>
                <w:rFonts w:eastAsia="Times New Roman" w:cs="Arial"/>
                <w:u w:val="single"/>
              </w:rPr>
              <w:t>(</w:t>
            </w:r>
            <w:proofErr w:type="gramStart"/>
            <w:r w:rsidRPr="0018540E">
              <w:rPr>
                <w:rFonts w:eastAsia="Times New Roman" w:cs="Arial"/>
                <w:u w:val="single"/>
              </w:rPr>
              <w:t>Take into account</w:t>
            </w:r>
            <w:proofErr w:type="gramEnd"/>
            <w:r w:rsidRPr="0018540E">
              <w:rPr>
                <w:rFonts w:eastAsia="Times New Roman" w:cs="Arial"/>
                <w:u w:val="single"/>
              </w:rPr>
              <w:t xml:space="preserve"> and integrate where possible the needs of bird of prey conservation in sectors and related policies including agriculture, forestry, energy, transport, waste, tourism and others).</w:t>
            </w:r>
          </w:p>
          <w:p w14:paraId="114B2C21" w14:textId="77777777" w:rsidR="007716C8" w:rsidRPr="0018540E" w:rsidRDefault="007716C8" w:rsidP="00771018">
            <w:pPr>
              <w:autoSpaceDE w:val="0"/>
              <w:autoSpaceDN w:val="0"/>
              <w:adjustRightInd w:val="0"/>
              <w:rPr>
                <w:rFonts w:cs="Arial"/>
                <w:u w:val="single"/>
              </w:rPr>
            </w:pPr>
          </w:p>
        </w:tc>
      </w:tr>
      <w:tr w:rsidR="007716C8" w:rsidRPr="0018540E" w14:paraId="4192E84C" w14:textId="77777777">
        <w:tc>
          <w:tcPr>
            <w:tcW w:w="1177" w:type="pct"/>
          </w:tcPr>
          <w:p w14:paraId="77C355AC" w14:textId="77777777" w:rsidR="007716C8" w:rsidRPr="0018540E" w:rsidRDefault="007716C8" w:rsidP="00771018">
            <w:pPr>
              <w:autoSpaceDE w:val="0"/>
              <w:autoSpaceDN w:val="0"/>
              <w:adjustRightInd w:val="0"/>
              <w:rPr>
                <w:rFonts w:cs="Arial"/>
                <w:u w:val="single"/>
              </w:rPr>
            </w:pPr>
            <w:r w:rsidRPr="0018540E">
              <w:rPr>
                <w:rFonts w:cs="Arial"/>
                <w:u w:val="single"/>
              </w:rPr>
              <w:t xml:space="preserve">5.1.  Promote awareness, informed </w:t>
            </w:r>
            <w:proofErr w:type="gramStart"/>
            <w:r w:rsidRPr="0018540E">
              <w:rPr>
                <w:rFonts w:cs="Arial"/>
                <w:u w:val="single"/>
              </w:rPr>
              <w:t>consideration</w:t>
            </w:r>
            <w:proofErr w:type="gramEnd"/>
            <w:r w:rsidRPr="0018540E">
              <w:rPr>
                <w:rFonts w:cs="Arial"/>
                <w:u w:val="single"/>
              </w:rPr>
              <w:t xml:space="preserve"> and where possible integration of the needs of bird of prey conservation into the policies and practices of relevant sectors such as</w:t>
            </w:r>
            <w:r w:rsidRPr="0018540E">
              <w:rPr>
                <w:rFonts w:eastAsia="Times New Roman" w:cs="Arial"/>
                <w:u w:val="single"/>
              </w:rPr>
              <w:t xml:space="preserve"> agriculture, forestry, energy, transport, waste and tourism.</w:t>
            </w:r>
          </w:p>
        </w:tc>
        <w:tc>
          <w:tcPr>
            <w:tcW w:w="396" w:type="pct"/>
          </w:tcPr>
          <w:p w14:paraId="1BBAAE48"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63BCD14D"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5DB66C4F" w14:textId="77777777" w:rsidR="007716C8" w:rsidRPr="0018540E" w:rsidRDefault="007716C8" w:rsidP="00771018">
            <w:pPr>
              <w:jc w:val="center"/>
              <w:rPr>
                <w:rFonts w:cs="Arial"/>
                <w:u w:val="single"/>
              </w:rPr>
            </w:pPr>
            <w:r w:rsidRPr="0018540E">
              <w:rPr>
                <w:rFonts w:cs="Arial"/>
                <w:u w:val="single"/>
              </w:rPr>
              <w:t>Second</w:t>
            </w:r>
          </w:p>
        </w:tc>
        <w:tc>
          <w:tcPr>
            <w:tcW w:w="458" w:type="pct"/>
          </w:tcPr>
          <w:p w14:paraId="3A65FDC6" w14:textId="77777777" w:rsidR="007716C8" w:rsidRPr="0018540E" w:rsidRDefault="007716C8" w:rsidP="00771018">
            <w:pPr>
              <w:jc w:val="center"/>
              <w:rPr>
                <w:rFonts w:cs="Arial"/>
                <w:u w:val="single"/>
              </w:rPr>
            </w:pPr>
            <w:r w:rsidRPr="0018540E">
              <w:rPr>
                <w:rFonts w:cs="Arial"/>
                <w:u w:val="single"/>
              </w:rPr>
              <w:t>Ongoing</w:t>
            </w:r>
          </w:p>
        </w:tc>
        <w:tc>
          <w:tcPr>
            <w:tcW w:w="712" w:type="pct"/>
          </w:tcPr>
          <w:p w14:paraId="75C55E0F" w14:textId="77777777" w:rsidR="007716C8" w:rsidRPr="0018540E" w:rsidRDefault="007716C8" w:rsidP="00771018">
            <w:pPr>
              <w:jc w:val="center"/>
              <w:rPr>
                <w:rFonts w:cs="Arial"/>
                <w:u w:val="single"/>
              </w:rPr>
            </w:pPr>
            <w:r w:rsidRPr="0018540E">
              <w:rPr>
                <w:rFonts w:cs="Arial"/>
                <w:u w:val="single"/>
              </w:rPr>
              <w:t>Governments and relevant sectors and organisations</w:t>
            </w:r>
          </w:p>
        </w:tc>
        <w:tc>
          <w:tcPr>
            <w:tcW w:w="1190" w:type="pct"/>
          </w:tcPr>
          <w:p w14:paraId="2FB64A14" w14:textId="77777777" w:rsidR="007716C8" w:rsidRPr="0018540E" w:rsidRDefault="007716C8" w:rsidP="00771018">
            <w:pPr>
              <w:autoSpaceDE w:val="0"/>
              <w:autoSpaceDN w:val="0"/>
              <w:adjustRightInd w:val="0"/>
              <w:rPr>
                <w:rFonts w:cs="Arial"/>
                <w:u w:val="single"/>
              </w:rPr>
            </w:pPr>
            <w:r w:rsidRPr="0018540E">
              <w:rPr>
                <w:rFonts w:cs="Arial"/>
                <w:u w:val="single"/>
              </w:rPr>
              <w:t>The conservation needs of birds of prey are understood and integrated into the policies and practices of relevant sectors.</w:t>
            </w:r>
          </w:p>
          <w:p w14:paraId="7F44B901" w14:textId="77777777" w:rsidR="007716C8" w:rsidRPr="0018540E" w:rsidRDefault="007716C8" w:rsidP="00771018">
            <w:pPr>
              <w:autoSpaceDE w:val="0"/>
              <w:autoSpaceDN w:val="0"/>
              <w:adjustRightInd w:val="0"/>
              <w:rPr>
                <w:rFonts w:cs="Arial"/>
                <w:u w:val="single"/>
              </w:rPr>
            </w:pPr>
          </w:p>
          <w:p w14:paraId="0A7A501B"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Signatories reporting integration of raptor conservation into relevant sectors.</w:t>
            </w:r>
          </w:p>
          <w:p w14:paraId="115FCF4A"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239FF532"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programmes implemented for informing decision makers in non-conservation sectors about the conservation needs of migratory birds of prey.</w:t>
            </w:r>
          </w:p>
          <w:p w14:paraId="4A8E3231"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4C285007" w14:textId="77777777" w:rsidR="007716C8" w:rsidRPr="0018540E" w:rsidRDefault="007716C8" w:rsidP="00771018">
            <w:pPr>
              <w:autoSpaceDE w:val="0"/>
              <w:autoSpaceDN w:val="0"/>
              <w:adjustRightInd w:val="0"/>
              <w:rPr>
                <w:rFonts w:cs="Arial"/>
                <w:u w:val="single"/>
              </w:rPr>
            </w:pPr>
          </w:p>
        </w:tc>
      </w:tr>
      <w:tr w:rsidR="007716C8" w:rsidRPr="0018540E" w14:paraId="2CDCE352" w14:textId="77777777" w:rsidTr="003F4E02">
        <w:tc>
          <w:tcPr>
            <w:tcW w:w="5000" w:type="pct"/>
            <w:gridSpan w:val="7"/>
            <w:shd w:val="clear" w:color="auto" w:fill="E7E6E6" w:themeFill="background2"/>
          </w:tcPr>
          <w:p w14:paraId="3BE67796" w14:textId="77777777" w:rsidR="007716C8" w:rsidRPr="0018540E" w:rsidRDefault="007716C8" w:rsidP="001156B6">
            <w:pPr>
              <w:rPr>
                <w:rFonts w:cs="Arial"/>
                <w:b/>
                <w:bCs/>
                <w:u w:val="single"/>
              </w:rPr>
            </w:pPr>
            <w:r w:rsidRPr="0018540E">
              <w:rPr>
                <w:rFonts w:cs="Arial"/>
                <w:b/>
                <w:bCs/>
                <w:u w:val="single"/>
              </w:rPr>
              <w:t xml:space="preserve">Activity 6: Research, </w:t>
            </w:r>
            <w:proofErr w:type="gramStart"/>
            <w:r w:rsidRPr="0018540E">
              <w:rPr>
                <w:rFonts w:cs="Arial"/>
                <w:b/>
                <w:bCs/>
                <w:u w:val="single"/>
              </w:rPr>
              <w:t>monitoring</w:t>
            </w:r>
            <w:proofErr w:type="gramEnd"/>
            <w:r w:rsidRPr="0018540E">
              <w:rPr>
                <w:rFonts w:cs="Arial"/>
                <w:b/>
                <w:bCs/>
                <w:u w:val="single"/>
              </w:rPr>
              <w:t xml:space="preserve"> and information management</w:t>
            </w:r>
          </w:p>
          <w:p w14:paraId="13869661" w14:textId="77777777" w:rsidR="007716C8" w:rsidRPr="0018540E" w:rsidRDefault="007716C8" w:rsidP="00771018">
            <w:pPr>
              <w:rPr>
                <w:rFonts w:eastAsia="Times New Roman" w:cs="Arial"/>
                <w:u w:val="single"/>
              </w:rPr>
            </w:pPr>
          </w:p>
          <w:p w14:paraId="2D43B565" w14:textId="77777777" w:rsidR="007716C8" w:rsidRPr="0018540E" w:rsidRDefault="007716C8" w:rsidP="00771018">
            <w:pPr>
              <w:ind w:left="227"/>
              <w:rPr>
                <w:rFonts w:cs="Arial"/>
                <w:u w:val="single"/>
              </w:rPr>
            </w:pPr>
            <w:r w:rsidRPr="0018540E">
              <w:rPr>
                <w:rFonts w:eastAsia="Times New Roman" w:cs="Arial"/>
                <w:u w:val="single"/>
              </w:rPr>
              <w:lastRenderedPageBreak/>
              <w:t xml:space="preserve">(Promote and support research, assessment, </w:t>
            </w:r>
            <w:proofErr w:type="gramStart"/>
            <w:r w:rsidRPr="0018540E">
              <w:rPr>
                <w:rFonts w:eastAsia="Times New Roman" w:cs="Arial"/>
                <w:u w:val="single"/>
              </w:rPr>
              <w:t>monitoring</w:t>
            </w:r>
            <w:proofErr w:type="gramEnd"/>
            <w:r w:rsidRPr="0018540E">
              <w:rPr>
                <w:rFonts w:eastAsia="Times New Roman" w:cs="Arial"/>
                <w:u w:val="single"/>
              </w:rPr>
              <w:t xml:space="preserve"> and knowledge exchange concerning the biology, ecology and conservation of birds of prey).</w:t>
            </w:r>
          </w:p>
          <w:p w14:paraId="1992B956" w14:textId="77777777" w:rsidR="007716C8" w:rsidRPr="0018540E" w:rsidRDefault="007716C8" w:rsidP="00771018">
            <w:pPr>
              <w:autoSpaceDE w:val="0"/>
              <w:autoSpaceDN w:val="0"/>
              <w:adjustRightInd w:val="0"/>
              <w:rPr>
                <w:rFonts w:cs="Arial"/>
                <w:u w:val="single"/>
              </w:rPr>
            </w:pPr>
          </w:p>
        </w:tc>
      </w:tr>
      <w:tr w:rsidR="007716C8" w:rsidRPr="0018540E" w14:paraId="165B3242" w14:textId="77777777">
        <w:tc>
          <w:tcPr>
            <w:tcW w:w="1177" w:type="pct"/>
          </w:tcPr>
          <w:p w14:paraId="31099AC7" w14:textId="77777777" w:rsidR="007716C8" w:rsidRPr="0018540E" w:rsidRDefault="007716C8" w:rsidP="00771018">
            <w:pPr>
              <w:autoSpaceDE w:val="0"/>
              <w:autoSpaceDN w:val="0"/>
              <w:adjustRightInd w:val="0"/>
              <w:rPr>
                <w:rFonts w:cs="Arial"/>
                <w:u w:val="single"/>
              </w:rPr>
            </w:pPr>
            <w:r w:rsidRPr="0018540E">
              <w:rPr>
                <w:rFonts w:cs="Arial"/>
                <w:u w:val="single"/>
              </w:rPr>
              <w:lastRenderedPageBreak/>
              <w:t xml:space="preserve">6.1.  Assess, </w:t>
            </w:r>
            <w:proofErr w:type="gramStart"/>
            <w:r w:rsidRPr="0018540E">
              <w:rPr>
                <w:rFonts w:cs="Arial"/>
                <w:u w:val="single"/>
              </w:rPr>
              <w:t>monitor</w:t>
            </w:r>
            <w:proofErr w:type="gramEnd"/>
            <w:r w:rsidRPr="0018540E">
              <w:rPr>
                <w:rFonts w:cs="Arial"/>
                <w:u w:val="single"/>
              </w:rPr>
              <w:t xml:space="preserve"> and report on the status and trends of all aspects of the conservation of birds of prey.</w:t>
            </w:r>
          </w:p>
        </w:tc>
        <w:tc>
          <w:tcPr>
            <w:tcW w:w="396" w:type="pct"/>
          </w:tcPr>
          <w:p w14:paraId="5883A3E6"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4D33A611" w14:textId="77777777" w:rsidR="007716C8" w:rsidRPr="0018540E" w:rsidRDefault="007716C8" w:rsidP="00771018">
            <w:pPr>
              <w:jc w:val="center"/>
              <w:rPr>
                <w:rFonts w:cs="Arial"/>
                <w:u w:val="single"/>
              </w:rPr>
            </w:pPr>
            <w:r w:rsidRPr="0018540E">
              <w:rPr>
                <w:rFonts w:cs="Arial"/>
                <w:u w:val="single"/>
              </w:rPr>
              <w:t>All countries</w:t>
            </w:r>
          </w:p>
        </w:tc>
        <w:tc>
          <w:tcPr>
            <w:tcW w:w="508" w:type="pct"/>
          </w:tcPr>
          <w:p w14:paraId="5176A926" w14:textId="77777777" w:rsidR="007716C8" w:rsidRPr="0018540E" w:rsidRDefault="007716C8" w:rsidP="00771018">
            <w:pPr>
              <w:jc w:val="center"/>
              <w:rPr>
                <w:rFonts w:cs="Arial"/>
                <w:u w:val="single"/>
              </w:rPr>
            </w:pPr>
            <w:r w:rsidRPr="0018540E">
              <w:rPr>
                <w:rFonts w:cs="Arial"/>
                <w:u w:val="single"/>
              </w:rPr>
              <w:t>First</w:t>
            </w:r>
          </w:p>
        </w:tc>
        <w:tc>
          <w:tcPr>
            <w:tcW w:w="458" w:type="pct"/>
          </w:tcPr>
          <w:p w14:paraId="504401E0" w14:textId="77777777" w:rsidR="007716C8" w:rsidRPr="0018540E" w:rsidRDefault="007716C8" w:rsidP="00771018">
            <w:pPr>
              <w:jc w:val="center"/>
              <w:rPr>
                <w:rFonts w:cs="Arial"/>
                <w:u w:val="single"/>
              </w:rPr>
            </w:pPr>
            <w:r w:rsidRPr="0018540E">
              <w:rPr>
                <w:rFonts w:cs="Arial"/>
                <w:u w:val="single"/>
              </w:rPr>
              <w:t>Ongoing</w:t>
            </w:r>
          </w:p>
        </w:tc>
        <w:tc>
          <w:tcPr>
            <w:tcW w:w="712" w:type="pct"/>
          </w:tcPr>
          <w:p w14:paraId="5C08DDDE" w14:textId="77777777" w:rsidR="007716C8" w:rsidRPr="0018540E" w:rsidRDefault="007716C8" w:rsidP="00771018">
            <w:pPr>
              <w:jc w:val="center"/>
              <w:rPr>
                <w:rFonts w:cs="Arial"/>
                <w:u w:val="single"/>
              </w:rPr>
            </w:pPr>
            <w:r w:rsidRPr="0018540E">
              <w:rPr>
                <w:rFonts w:cs="Arial"/>
                <w:u w:val="single"/>
              </w:rPr>
              <w:t>Appropriate government agencies, research organisations and qualified NGOs</w:t>
            </w:r>
          </w:p>
        </w:tc>
        <w:tc>
          <w:tcPr>
            <w:tcW w:w="1190" w:type="pct"/>
          </w:tcPr>
          <w:p w14:paraId="5B347247" w14:textId="3C9307B0" w:rsidR="007716C8" w:rsidRPr="0018540E" w:rsidRDefault="007716C8" w:rsidP="00771018">
            <w:pPr>
              <w:autoSpaceDE w:val="0"/>
              <w:autoSpaceDN w:val="0"/>
              <w:adjustRightInd w:val="0"/>
              <w:rPr>
                <w:rFonts w:cs="Arial"/>
                <w:u w:val="single"/>
              </w:rPr>
            </w:pPr>
            <w:r w:rsidRPr="0018540E">
              <w:rPr>
                <w:rFonts w:cs="Arial"/>
                <w:u w:val="single"/>
              </w:rPr>
              <w:t xml:space="preserve">Status &amp; trends reports </w:t>
            </w:r>
            <w:proofErr w:type="gramStart"/>
            <w:r w:rsidRPr="0018540E">
              <w:rPr>
                <w:rFonts w:cs="Arial"/>
                <w:u w:val="single"/>
              </w:rPr>
              <w:t>completed, and</w:t>
            </w:r>
            <w:proofErr w:type="gramEnd"/>
            <w:r w:rsidRPr="0018540E">
              <w:rPr>
                <w:rFonts w:cs="Arial"/>
                <w:u w:val="single"/>
              </w:rPr>
              <w:t xml:space="preserve"> repeated at intervals of not less than every two Meetings of</w:t>
            </w:r>
            <w:r w:rsidRPr="007026F7">
              <w:rPr>
                <w:rFonts w:cs="Arial"/>
                <w:u w:val="single"/>
              </w:rPr>
              <w:t xml:space="preserve"> </w:t>
            </w:r>
            <w:r w:rsidRPr="0018540E">
              <w:rPr>
                <w:rFonts w:cs="Arial"/>
                <w:u w:val="single"/>
              </w:rPr>
              <w:t>Signatories.</w:t>
            </w:r>
          </w:p>
          <w:p w14:paraId="0610E577" w14:textId="77777777" w:rsidR="007716C8" w:rsidRPr="0018540E" w:rsidRDefault="007716C8" w:rsidP="00771018">
            <w:pPr>
              <w:autoSpaceDE w:val="0"/>
              <w:autoSpaceDN w:val="0"/>
              <w:adjustRightInd w:val="0"/>
              <w:rPr>
                <w:rFonts w:cs="Arial"/>
                <w:u w:val="single"/>
              </w:rPr>
            </w:pPr>
          </w:p>
          <w:p w14:paraId="513FA746"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raptor status &amp; trends assessments completed per MOS reporting period.</w:t>
            </w:r>
          </w:p>
          <w:p w14:paraId="1201063E" w14:textId="77777777" w:rsidR="007716C8" w:rsidRPr="0018540E" w:rsidRDefault="007716C8" w:rsidP="00771018">
            <w:pPr>
              <w:autoSpaceDE w:val="0"/>
              <w:autoSpaceDN w:val="0"/>
              <w:adjustRightInd w:val="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4C593BE2" w14:textId="77777777" w:rsidR="007716C8" w:rsidRPr="0018540E" w:rsidRDefault="007716C8" w:rsidP="00771018">
            <w:pPr>
              <w:autoSpaceDE w:val="0"/>
              <w:autoSpaceDN w:val="0"/>
              <w:adjustRightInd w:val="0"/>
              <w:rPr>
                <w:rFonts w:cs="Arial"/>
                <w:u w:val="single"/>
              </w:rPr>
            </w:pPr>
          </w:p>
        </w:tc>
      </w:tr>
      <w:tr w:rsidR="007716C8" w:rsidRPr="0018540E" w14:paraId="74B42244" w14:textId="77777777">
        <w:tc>
          <w:tcPr>
            <w:tcW w:w="1177" w:type="pct"/>
          </w:tcPr>
          <w:p w14:paraId="43A3C9B2" w14:textId="77777777" w:rsidR="007716C8" w:rsidRPr="0018540E" w:rsidRDefault="007716C8" w:rsidP="00771018">
            <w:pPr>
              <w:autoSpaceDE w:val="0"/>
              <w:autoSpaceDN w:val="0"/>
              <w:adjustRightInd w:val="0"/>
              <w:rPr>
                <w:rFonts w:cs="Arial"/>
                <w:u w:val="single"/>
              </w:rPr>
            </w:pPr>
            <w:r w:rsidRPr="0018540E">
              <w:rPr>
                <w:rFonts w:cs="Arial"/>
                <w:u w:val="single"/>
              </w:rPr>
              <w:t>6.2.  Develop species and site monitoring protocols; and design and implement coordinated monitoring programmes.</w:t>
            </w:r>
          </w:p>
        </w:tc>
        <w:tc>
          <w:tcPr>
            <w:tcW w:w="396" w:type="pct"/>
          </w:tcPr>
          <w:p w14:paraId="7D7D8295"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530794ED" w14:textId="77777777" w:rsidR="007716C8" w:rsidRPr="0018540E" w:rsidRDefault="007716C8" w:rsidP="00771018">
            <w:pPr>
              <w:jc w:val="center"/>
              <w:rPr>
                <w:rFonts w:cs="Arial"/>
                <w:u w:val="single"/>
              </w:rPr>
            </w:pPr>
            <w:r w:rsidRPr="0018540E">
              <w:rPr>
                <w:rFonts w:cs="Arial"/>
                <w:u w:val="single"/>
              </w:rPr>
              <w:t>All Range States</w:t>
            </w:r>
          </w:p>
        </w:tc>
        <w:tc>
          <w:tcPr>
            <w:tcW w:w="508" w:type="pct"/>
          </w:tcPr>
          <w:p w14:paraId="64E9193E" w14:textId="77777777" w:rsidR="007716C8" w:rsidRPr="0018540E" w:rsidRDefault="007716C8" w:rsidP="00771018">
            <w:pPr>
              <w:jc w:val="center"/>
              <w:rPr>
                <w:rFonts w:cs="Arial"/>
                <w:u w:val="single"/>
              </w:rPr>
            </w:pPr>
            <w:r w:rsidRPr="0018540E">
              <w:rPr>
                <w:rFonts w:cs="Arial"/>
                <w:u w:val="single"/>
              </w:rPr>
              <w:t>First</w:t>
            </w:r>
          </w:p>
        </w:tc>
        <w:tc>
          <w:tcPr>
            <w:tcW w:w="458" w:type="pct"/>
          </w:tcPr>
          <w:p w14:paraId="5D7A54DC" w14:textId="77777777" w:rsidR="007716C8" w:rsidRPr="0018540E" w:rsidRDefault="007716C8" w:rsidP="00771018">
            <w:pPr>
              <w:jc w:val="center"/>
              <w:rPr>
                <w:rFonts w:cs="Arial"/>
                <w:u w:val="single"/>
              </w:rPr>
            </w:pPr>
            <w:r w:rsidRPr="0018540E">
              <w:rPr>
                <w:rFonts w:cs="Arial"/>
                <w:u w:val="single"/>
              </w:rPr>
              <w:t>Ongoing</w:t>
            </w:r>
          </w:p>
        </w:tc>
        <w:tc>
          <w:tcPr>
            <w:tcW w:w="712" w:type="pct"/>
          </w:tcPr>
          <w:p w14:paraId="391666FF" w14:textId="77777777" w:rsidR="007716C8" w:rsidRPr="0018540E" w:rsidRDefault="007716C8" w:rsidP="00771018">
            <w:pPr>
              <w:jc w:val="center"/>
              <w:rPr>
                <w:rFonts w:cs="Arial"/>
                <w:u w:val="single"/>
              </w:rPr>
            </w:pPr>
            <w:r w:rsidRPr="0018540E">
              <w:rPr>
                <w:rFonts w:cs="Arial"/>
                <w:u w:val="single"/>
              </w:rPr>
              <w:t xml:space="preserve">Governments, </w:t>
            </w:r>
            <w:proofErr w:type="spellStart"/>
            <w:r w:rsidRPr="0018540E">
              <w:rPr>
                <w:rFonts w:cs="Arial"/>
                <w:u w:val="single"/>
              </w:rPr>
              <w:t>BirdLife</w:t>
            </w:r>
            <w:proofErr w:type="spellEnd"/>
            <w:r w:rsidRPr="0018540E">
              <w:rPr>
                <w:rFonts w:cs="Arial"/>
                <w:u w:val="single"/>
              </w:rPr>
              <w:t xml:space="preserve"> International, other NGOs, national ornithological and relevant research organisations</w:t>
            </w:r>
          </w:p>
        </w:tc>
        <w:tc>
          <w:tcPr>
            <w:tcW w:w="1190" w:type="pct"/>
          </w:tcPr>
          <w:p w14:paraId="2B7A0DC5" w14:textId="77777777" w:rsidR="007716C8" w:rsidRPr="0018540E" w:rsidRDefault="007716C8" w:rsidP="00771018">
            <w:pPr>
              <w:autoSpaceDE w:val="0"/>
              <w:autoSpaceDN w:val="0"/>
              <w:adjustRightInd w:val="0"/>
              <w:rPr>
                <w:rFonts w:cs="Arial"/>
                <w:u w:val="single"/>
              </w:rPr>
            </w:pPr>
            <w:r w:rsidRPr="0018540E">
              <w:rPr>
                <w:rFonts w:cs="Arial"/>
                <w:u w:val="single"/>
              </w:rPr>
              <w:t>Monitoring guidelines / manual prepared for national and transboundary data collection; coordinated monitoring programmes in place and operating.</w:t>
            </w:r>
          </w:p>
          <w:p w14:paraId="046EFCD6" w14:textId="77777777" w:rsidR="007716C8" w:rsidRPr="0018540E" w:rsidRDefault="007716C8" w:rsidP="00771018">
            <w:pPr>
              <w:autoSpaceDE w:val="0"/>
              <w:autoSpaceDN w:val="0"/>
              <w:adjustRightInd w:val="0"/>
              <w:rPr>
                <w:rFonts w:cs="Arial"/>
                <w:u w:val="single"/>
              </w:rPr>
            </w:pPr>
          </w:p>
          <w:p w14:paraId="30E64F0C"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Production of relevant monitoring protocols.</w:t>
            </w:r>
          </w:p>
          <w:p w14:paraId="0E7346C5"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 and overview research undertaken by MOU Coordinating Unit.</w:t>
            </w:r>
          </w:p>
          <w:p w14:paraId="776EAB03"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relevant national/transboundary monitoring programmes in place and operating.</w:t>
            </w:r>
          </w:p>
          <w:p w14:paraId="6BA37BD0"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lastRenderedPageBreak/>
              <w:t xml:space="preserve">  </w:t>
            </w:r>
            <w:r w:rsidRPr="0018540E">
              <w:rPr>
                <w:rFonts w:cs="Arial"/>
                <w:i/>
                <w:u w:val="single"/>
              </w:rPr>
              <w:t>Data source</w:t>
            </w:r>
            <w:r w:rsidRPr="0018540E">
              <w:rPr>
                <w:rFonts w:cs="Arial"/>
                <w:u w:val="single"/>
              </w:rPr>
              <w:t>: National Reports.</w:t>
            </w:r>
          </w:p>
          <w:p w14:paraId="79D1BFCA"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relevant international coordinated monitoring programmes in place and operating.</w:t>
            </w:r>
          </w:p>
          <w:p w14:paraId="7EB79181"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Research undertaken by MOU Coordinating Unit.</w:t>
            </w:r>
          </w:p>
          <w:p w14:paraId="6355FC12" w14:textId="77777777" w:rsidR="007716C8" w:rsidRPr="0018540E" w:rsidRDefault="007716C8" w:rsidP="00771018">
            <w:pPr>
              <w:autoSpaceDE w:val="0"/>
              <w:autoSpaceDN w:val="0"/>
              <w:adjustRightInd w:val="0"/>
              <w:rPr>
                <w:rFonts w:cs="Arial"/>
                <w:u w:val="single"/>
              </w:rPr>
            </w:pPr>
          </w:p>
        </w:tc>
      </w:tr>
      <w:tr w:rsidR="007716C8" w:rsidRPr="0018540E" w14:paraId="12B7F1B6" w14:textId="77777777">
        <w:tc>
          <w:tcPr>
            <w:tcW w:w="1177" w:type="pct"/>
          </w:tcPr>
          <w:p w14:paraId="3D9381D7" w14:textId="77777777" w:rsidR="007716C8" w:rsidRPr="0018540E" w:rsidRDefault="007716C8" w:rsidP="00771018">
            <w:pPr>
              <w:autoSpaceDE w:val="0"/>
              <w:autoSpaceDN w:val="0"/>
              <w:adjustRightInd w:val="0"/>
              <w:rPr>
                <w:rFonts w:cs="Arial"/>
                <w:u w:val="single"/>
              </w:rPr>
            </w:pPr>
            <w:r w:rsidRPr="0018540E">
              <w:rPr>
                <w:rFonts w:cs="Arial"/>
                <w:u w:val="single"/>
              </w:rPr>
              <w:lastRenderedPageBreak/>
              <w:t xml:space="preserve">6.3.  Establish processes by which national and international priorities for research on issues of relevance to the conservation of birds of prey are agreed among relevant stakeholders, updated as necessary from time to time, and </w:t>
            </w:r>
            <w:proofErr w:type="gramStart"/>
            <w:r w:rsidRPr="0018540E">
              <w:rPr>
                <w:rFonts w:cs="Arial"/>
                <w:u w:val="single"/>
              </w:rPr>
              <w:t>taken into account</w:t>
            </w:r>
            <w:proofErr w:type="gramEnd"/>
            <w:r w:rsidRPr="0018540E">
              <w:rPr>
                <w:rFonts w:cs="Arial"/>
                <w:u w:val="single"/>
              </w:rPr>
              <w:t xml:space="preserve"> in relevant research funding programmes.</w:t>
            </w:r>
          </w:p>
        </w:tc>
        <w:tc>
          <w:tcPr>
            <w:tcW w:w="396" w:type="pct"/>
          </w:tcPr>
          <w:p w14:paraId="5EE8E7C0"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280F9801"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79471D60" w14:textId="77777777" w:rsidR="007716C8" w:rsidRPr="0018540E" w:rsidRDefault="007716C8" w:rsidP="00771018">
            <w:pPr>
              <w:jc w:val="center"/>
              <w:rPr>
                <w:rFonts w:cs="Arial"/>
                <w:u w:val="single"/>
              </w:rPr>
            </w:pPr>
            <w:r w:rsidRPr="0018540E">
              <w:rPr>
                <w:rFonts w:cs="Arial"/>
                <w:u w:val="single"/>
              </w:rPr>
              <w:t>Third</w:t>
            </w:r>
          </w:p>
        </w:tc>
        <w:tc>
          <w:tcPr>
            <w:tcW w:w="458" w:type="pct"/>
          </w:tcPr>
          <w:p w14:paraId="383EE2DD" w14:textId="77777777" w:rsidR="007716C8" w:rsidRPr="0018540E" w:rsidRDefault="007716C8" w:rsidP="00771018">
            <w:pPr>
              <w:jc w:val="center"/>
              <w:rPr>
                <w:rFonts w:cs="Arial"/>
                <w:u w:val="single"/>
              </w:rPr>
            </w:pPr>
            <w:r w:rsidRPr="0018540E">
              <w:rPr>
                <w:rFonts w:cs="Arial"/>
                <w:u w:val="single"/>
              </w:rPr>
              <w:t>Ongoing</w:t>
            </w:r>
          </w:p>
        </w:tc>
        <w:tc>
          <w:tcPr>
            <w:tcW w:w="712" w:type="pct"/>
          </w:tcPr>
          <w:p w14:paraId="5F91FCD8" w14:textId="77777777" w:rsidR="007716C8" w:rsidRPr="0018540E" w:rsidRDefault="007716C8" w:rsidP="00771018">
            <w:pPr>
              <w:jc w:val="center"/>
              <w:rPr>
                <w:rFonts w:cs="Arial"/>
                <w:u w:val="single"/>
              </w:rPr>
            </w:pPr>
            <w:r w:rsidRPr="0018540E">
              <w:rPr>
                <w:rFonts w:cs="Arial"/>
                <w:u w:val="single"/>
              </w:rPr>
              <w:t xml:space="preserve">Governments, </w:t>
            </w:r>
            <w:proofErr w:type="spellStart"/>
            <w:r w:rsidRPr="0018540E">
              <w:rPr>
                <w:rFonts w:cs="Arial"/>
                <w:u w:val="single"/>
              </w:rPr>
              <w:t>BirdLife</w:t>
            </w:r>
            <w:proofErr w:type="spellEnd"/>
            <w:r w:rsidRPr="0018540E">
              <w:rPr>
                <w:rFonts w:cs="Arial"/>
                <w:u w:val="single"/>
              </w:rPr>
              <w:t xml:space="preserve"> International, other NGOs, national ornithological and relevant research organisations</w:t>
            </w:r>
          </w:p>
        </w:tc>
        <w:tc>
          <w:tcPr>
            <w:tcW w:w="1190" w:type="pct"/>
          </w:tcPr>
          <w:p w14:paraId="7E9DCC06" w14:textId="77777777" w:rsidR="007716C8" w:rsidRPr="0018540E" w:rsidRDefault="007716C8" w:rsidP="00771018">
            <w:pPr>
              <w:autoSpaceDE w:val="0"/>
              <w:autoSpaceDN w:val="0"/>
              <w:adjustRightInd w:val="0"/>
              <w:rPr>
                <w:rFonts w:cs="Arial"/>
                <w:u w:val="single"/>
              </w:rPr>
            </w:pPr>
            <w:r w:rsidRPr="0018540E">
              <w:rPr>
                <w:rFonts w:cs="Arial"/>
                <w:u w:val="single"/>
              </w:rPr>
              <w:t>Research priority frameworks agreed and updated as necessary.</w:t>
            </w:r>
          </w:p>
          <w:p w14:paraId="06A8EF0E" w14:textId="77777777" w:rsidR="007716C8" w:rsidRPr="0018540E" w:rsidRDefault="007716C8" w:rsidP="00771018">
            <w:pPr>
              <w:autoSpaceDE w:val="0"/>
              <w:autoSpaceDN w:val="0"/>
              <w:adjustRightInd w:val="0"/>
              <w:rPr>
                <w:rFonts w:cs="Arial"/>
                <w:u w:val="single"/>
              </w:rPr>
            </w:pPr>
          </w:p>
          <w:p w14:paraId="19E79CB8"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research priority frameworks and updates of them agreed.</w:t>
            </w:r>
          </w:p>
          <w:p w14:paraId="6573EDE6"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xml:space="preserve">: National Reports; </w:t>
            </w:r>
            <w:r w:rsidRPr="0018540E">
              <w:rPr>
                <w:rFonts w:cs="Arial"/>
                <w:i/>
                <w:u w:val="single"/>
              </w:rPr>
              <w:t>ad hoc</w:t>
            </w:r>
            <w:r w:rsidRPr="0018540E">
              <w:rPr>
                <w:rFonts w:cs="Arial"/>
                <w:u w:val="single"/>
              </w:rPr>
              <w:t xml:space="preserve"> information from other main actors.</w:t>
            </w:r>
          </w:p>
          <w:p w14:paraId="2B7A6D18" w14:textId="77777777" w:rsidR="007716C8" w:rsidRPr="0018540E" w:rsidRDefault="007716C8" w:rsidP="00771018">
            <w:pPr>
              <w:autoSpaceDE w:val="0"/>
              <w:autoSpaceDN w:val="0"/>
              <w:adjustRightInd w:val="0"/>
              <w:rPr>
                <w:rFonts w:cs="Arial"/>
                <w:u w:val="single"/>
              </w:rPr>
            </w:pPr>
          </w:p>
        </w:tc>
      </w:tr>
      <w:tr w:rsidR="007716C8" w:rsidRPr="0018540E" w14:paraId="1781AAE2" w14:textId="77777777">
        <w:tc>
          <w:tcPr>
            <w:tcW w:w="1177" w:type="pct"/>
          </w:tcPr>
          <w:p w14:paraId="35C08B3D" w14:textId="77777777" w:rsidR="007716C8" w:rsidRPr="0018540E" w:rsidRDefault="007716C8" w:rsidP="00771018">
            <w:pPr>
              <w:autoSpaceDE w:val="0"/>
              <w:autoSpaceDN w:val="0"/>
              <w:adjustRightInd w:val="0"/>
              <w:rPr>
                <w:rFonts w:cs="Arial"/>
                <w:highlight w:val="cyan"/>
                <w:u w:val="single"/>
              </w:rPr>
            </w:pPr>
            <w:r w:rsidRPr="0018540E">
              <w:rPr>
                <w:rFonts w:cs="Arial"/>
                <w:u w:val="single"/>
              </w:rPr>
              <w:t xml:space="preserve">6.4.  Establish and operate suitable platforms for exchange of knowledge, </w:t>
            </w:r>
            <w:proofErr w:type="gramStart"/>
            <w:r w:rsidRPr="0018540E">
              <w:rPr>
                <w:rFonts w:cs="Arial"/>
                <w:u w:val="single"/>
              </w:rPr>
              <w:t>experience</w:t>
            </w:r>
            <w:proofErr w:type="gramEnd"/>
            <w:r w:rsidRPr="0018540E">
              <w:rPr>
                <w:rFonts w:cs="Arial"/>
                <w:u w:val="single"/>
              </w:rPr>
              <w:t xml:space="preserve"> and information.</w:t>
            </w:r>
          </w:p>
        </w:tc>
        <w:tc>
          <w:tcPr>
            <w:tcW w:w="396" w:type="pct"/>
          </w:tcPr>
          <w:p w14:paraId="36AA7EE0"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45D21770"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27DA0924" w14:textId="77777777" w:rsidR="007716C8" w:rsidRPr="0018540E" w:rsidRDefault="007716C8" w:rsidP="00771018">
            <w:pPr>
              <w:jc w:val="center"/>
              <w:rPr>
                <w:rFonts w:cs="Arial"/>
                <w:u w:val="single"/>
              </w:rPr>
            </w:pPr>
            <w:r w:rsidRPr="0018540E">
              <w:rPr>
                <w:rFonts w:cs="Arial"/>
                <w:u w:val="single"/>
              </w:rPr>
              <w:t>Second</w:t>
            </w:r>
          </w:p>
        </w:tc>
        <w:tc>
          <w:tcPr>
            <w:tcW w:w="458" w:type="pct"/>
          </w:tcPr>
          <w:p w14:paraId="729D81AB" w14:textId="77777777" w:rsidR="007716C8" w:rsidRPr="0018540E" w:rsidRDefault="007716C8" w:rsidP="00771018">
            <w:pPr>
              <w:jc w:val="center"/>
              <w:rPr>
                <w:rFonts w:cs="Arial"/>
                <w:u w:val="single"/>
              </w:rPr>
            </w:pPr>
            <w:r w:rsidRPr="0018540E">
              <w:rPr>
                <w:rFonts w:cs="Arial"/>
                <w:u w:val="single"/>
              </w:rPr>
              <w:t>Short</w:t>
            </w:r>
          </w:p>
        </w:tc>
        <w:tc>
          <w:tcPr>
            <w:tcW w:w="712" w:type="pct"/>
          </w:tcPr>
          <w:p w14:paraId="1F8463ED" w14:textId="77777777" w:rsidR="007716C8" w:rsidRPr="0018540E" w:rsidRDefault="007716C8" w:rsidP="00771018">
            <w:pPr>
              <w:jc w:val="center"/>
              <w:rPr>
                <w:rFonts w:cs="Arial"/>
                <w:u w:val="single"/>
              </w:rPr>
            </w:pPr>
            <w:r w:rsidRPr="0018540E">
              <w:rPr>
                <w:rFonts w:cs="Arial"/>
                <w:u w:val="single"/>
              </w:rPr>
              <w:t xml:space="preserve">MOU Coordinating Unit and TAG, governments, </w:t>
            </w:r>
            <w:proofErr w:type="spellStart"/>
            <w:r w:rsidRPr="0018540E">
              <w:rPr>
                <w:rFonts w:cs="Arial"/>
                <w:u w:val="single"/>
              </w:rPr>
              <w:t>BirdLife</w:t>
            </w:r>
            <w:proofErr w:type="spellEnd"/>
            <w:r w:rsidRPr="0018540E">
              <w:rPr>
                <w:rFonts w:cs="Arial"/>
                <w:u w:val="single"/>
              </w:rPr>
              <w:t xml:space="preserve"> International, other NGOs, national ornithological and relevant research organisations</w:t>
            </w:r>
          </w:p>
        </w:tc>
        <w:tc>
          <w:tcPr>
            <w:tcW w:w="1190" w:type="pct"/>
          </w:tcPr>
          <w:p w14:paraId="34FA36AB" w14:textId="77777777" w:rsidR="007716C8" w:rsidRPr="0018540E" w:rsidRDefault="007716C8" w:rsidP="00771018">
            <w:pPr>
              <w:autoSpaceDE w:val="0"/>
              <w:autoSpaceDN w:val="0"/>
              <w:adjustRightInd w:val="0"/>
              <w:rPr>
                <w:rFonts w:cs="Arial"/>
                <w:u w:val="single"/>
              </w:rPr>
            </w:pPr>
            <w:r w:rsidRPr="0018540E">
              <w:rPr>
                <w:rFonts w:cs="Arial"/>
                <w:u w:val="single"/>
              </w:rPr>
              <w:t>Relevant and up to date knowledge, experience and information is readily accessible and freely exchanged.</w:t>
            </w:r>
          </w:p>
          <w:p w14:paraId="7E10011B" w14:textId="77777777" w:rsidR="007716C8" w:rsidRPr="0018540E" w:rsidRDefault="007716C8" w:rsidP="00771018">
            <w:pPr>
              <w:autoSpaceDE w:val="0"/>
              <w:autoSpaceDN w:val="0"/>
              <w:adjustRightInd w:val="0"/>
              <w:rPr>
                <w:rFonts w:cs="Arial"/>
                <w:u w:val="single"/>
              </w:rPr>
            </w:pPr>
          </w:p>
          <w:p w14:paraId="4707517C"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xml:space="preserve">: Number of platforms in operation for exchange of relevant data, </w:t>
            </w:r>
            <w:proofErr w:type="gramStart"/>
            <w:r w:rsidRPr="0018540E">
              <w:rPr>
                <w:rFonts w:cs="Arial"/>
                <w:u w:val="single"/>
              </w:rPr>
              <w:t>knowledge</w:t>
            </w:r>
            <w:proofErr w:type="gramEnd"/>
            <w:r w:rsidRPr="0018540E">
              <w:rPr>
                <w:rFonts w:cs="Arial"/>
                <w:u w:val="single"/>
              </w:rPr>
              <w:t xml:space="preserve"> and experience.</w:t>
            </w:r>
          </w:p>
          <w:p w14:paraId="7ECDD271"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xml:space="preserve">: National Reports (for national-level platforms); consultations </w:t>
            </w:r>
            <w:r w:rsidRPr="0018540E">
              <w:rPr>
                <w:rFonts w:cs="Arial"/>
                <w:u w:val="single"/>
              </w:rPr>
              <w:lastRenderedPageBreak/>
              <w:t>undertaken by MOU Coordinating Unit (for other platforms).</w:t>
            </w:r>
          </w:p>
          <w:p w14:paraId="390F356F" w14:textId="77777777" w:rsidR="007716C8" w:rsidRPr="0018540E" w:rsidRDefault="007716C8" w:rsidP="00771018">
            <w:pPr>
              <w:autoSpaceDE w:val="0"/>
              <w:autoSpaceDN w:val="0"/>
              <w:adjustRightInd w:val="0"/>
              <w:rPr>
                <w:rFonts w:cs="Arial"/>
                <w:u w:val="single"/>
              </w:rPr>
            </w:pPr>
          </w:p>
        </w:tc>
      </w:tr>
      <w:tr w:rsidR="007716C8" w:rsidRPr="0018540E" w14:paraId="227727B8" w14:textId="77777777" w:rsidTr="003F4E02">
        <w:tc>
          <w:tcPr>
            <w:tcW w:w="5000" w:type="pct"/>
            <w:gridSpan w:val="7"/>
            <w:shd w:val="clear" w:color="auto" w:fill="E7E6E6" w:themeFill="background2"/>
          </w:tcPr>
          <w:p w14:paraId="6485657C" w14:textId="77777777" w:rsidR="007716C8" w:rsidRPr="0018540E" w:rsidRDefault="007716C8" w:rsidP="001156B6">
            <w:pPr>
              <w:rPr>
                <w:rFonts w:cs="Arial"/>
                <w:b/>
                <w:bCs/>
                <w:u w:val="single"/>
              </w:rPr>
            </w:pPr>
            <w:r w:rsidRPr="0018540E">
              <w:rPr>
                <w:rFonts w:cs="Arial"/>
                <w:b/>
                <w:bCs/>
                <w:u w:val="single"/>
              </w:rPr>
              <w:lastRenderedPageBreak/>
              <w:t xml:space="preserve">Activity 7: Raising </w:t>
            </w:r>
            <w:proofErr w:type="gramStart"/>
            <w:r w:rsidRPr="0018540E">
              <w:rPr>
                <w:rFonts w:cs="Arial"/>
                <w:b/>
                <w:bCs/>
                <w:u w:val="single"/>
              </w:rPr>
              <w:t>awareness</w:t>
            </w:r>
            <w:proofErr w:type="gramEnd"/>
          </w:p>
          <w:p w14:paraId="6C932787" w14:textId="77777777" w:rsidR="007716C8" w:rsidRPr="0018540E" w:rsidRDefault="007716C8" w:rsidP="00771018">
            <w:pPr>
              <w:rPr>
                <w:rFonts w:eastAsia="Times New Roman" w:cs="Arial"/>
                <w:u w:val="single"/>
              </w:rPr>
            </w:pPr>
          </w:p>
          <w:p w14:paraId="64604BF2" w14:textId="77777777" w:rsidR="007716C8" w:rsidRPr="0018540E" w:rsidRDefault="007716C8" w:rsidP="00771018">
            <w:pPr>
              <w:ind w:left="227"/>
              <w:rPr>
                <w:rFonts w:cs="Arial"/>
                <w:u w:val="single"/>
              </w:rPr>
            </w:pPr>
            <w:r w:rsidRPr="0018540E">
              <w:rPr>
                <w:rFonts w:eastAsia="Times New Roman" w:cs="Arial"/>
                <w:u w:val="single"/>
              </w:rPr>
              <w:t>(Develop and maintain programmes to raise awareness and understanding of conservation issues relating to birds of prey as well as of the objectives and provisions of the Memorandum of Understanding).</w:t>
            </w:r>
          </w:p>
          <w:p w14:paraId="5D4E5DF3" w14:textId="77777777" w:rsidR="007716C8" w:rsidRPr="0018540E" w:rsidRDefault="007716C8" w:rsidP="00771018">
            <w:pPr>
              <w:autoSpaceDE w:val="0"/>
              <w:autoSpaceDN w:val="0"/>
              <w:adjustRightInd w:val="0"/>
              <w:rPr>
                <w:rFonts w:cs="Arial"/>
                <w:u w:val="single"/>
              </w:rPr>
            </w:pPr>
          </w:p>
        </w:tc>
      </w:tr>
      <w:tr w:rsidR="007716C8" w:rsidRPr="0018540E" w14:paraId="2CA7A6A9" w14:textId="77777777">
        <w:tc>
          <w:tcPr>
            <w:tcW w:w="1177" w:type="pct"/>
          </w:tcPr>
          <w:p w14:paraId="503B7BA9" w14:textId="77777777" w:rsidR="007716C8" w:rsidRPr="0018540E" w:rsidRDefault="007716C8" w:rsidP="00771018">
            <w:pPr>
              <w:autoSpaceDE w:val="0"/>
              <w:autoSpaceDN w:val="0"/>
              <w:adjustRightInd w:val="0"/>
              <w:rPr>
                <w:rFonts w:cs="Arial"/>
                <w:u w:val="single"/>
              </w:rPr>
            </w:pPr>
            <w:r w:rsidRPr="0018540E">
              <w:rPr>
                <w:rFonts w:cs="Arial"/>
                <w:u w:val="single"/>
              </w:rPr>
              <w:t xml:space="preserve">7.1.  Develop and implement a programme of public awareness, using electronic and print media, organised </w:t>
            </w:r>
            <w:proofErr w:type="gramStart"/>
            <w:r w:rsidRPr="0018540E">
              <w:rPr>
                <w:rFonts w:cs="Arial"/>
                <w:u w:val="single"/>
              </w:rPr>
              <w:t>events</w:t>
            </w:r>
            <w:proofErr w:type="gramEnd"/>
            <w:r w:rsidRPr="0018540E">
              <w:rPr>
                <w:rFonts w:cs="Arial"/>
                <w:u w:val="single"/>
              </w:rPr>
              <w:t xml:space="preserve"> and other methods, to publicise the migrations undertaken by birds of prey, their status, the threats they face and actions that can be taken to conserve them.</w:t>
            </w:r>
          </w:p>
        </w:tc>
        <w:tc>
          <w:tcPr>
            <w:tcW w:w="396" w:type="pct"/>
          </w:tcPr>
          <w:p w14:paraId="1503D69E" w14:textId="77777777" w:rsidR="007716C8" w:rsidRPr="0018540E" w:rsidRDefault="007716C8" w:rsidP="00771018">
            <w:pPr>
              <w:jc w:val="center"/>
              <w:rPr>
                <w:rFonts w:cs="Arial"/>
                <w:u w:val="single"/>
              </w:rPr>
            </w:pPr>
            <w:r w:rsidRPr="0018540E">
              <w:rPr>
                <w:rFonts w:cs="Arial"/>
                <w:u w:val="single"/>
              </w:rPr>
              <w:t>All species</w:t>
            </w:r>
          </w:p>
        </w:tc>
        <w:tc>
          <w:tcPr>
            <w:tcW w:w="559" w:type="pct"/>
          </w:tcPr>
          <w:p w14:paraId="4F4D252B" w14:textId="77777777" w:rsidR="007716C8" w:rsidRPr="0018540E" w:rsidRDefault="007716C8" w:rsidP="00771018">
            <w:pPr>
              <w:jc w:val="center"/>
              <w:rPr>
                <w:rFonts w:cs="Arial"/>
                <w:u w:val="single"/>
              </w:rPr>
            </w:pPr>
            <w:r w:rsidRPr="0018540E">
              <w:rPr>
                <w:rFonts w:cs="Arial"/>
                <w:u w:val="single"/>
              </w:rPr>
              <w:t>All countries</w:t>
            </w:r>
          </w:p>
        </w:tc>
        <w:tc>
          <w:tcPr>
            <w:tcW w:w="508" w:type="pct"/>
          </w:tcPr>
          <w:p w14:paraId="5D97BE2F" w14:textId="77777777" w:rsidR="007716C8" w:rsidRPr="0018540E" w:rsidRDefault="007716C8" w:rsidP="00771018">
            <w:pPr>
              <w:jc w:val="center"/>
              <w:rPr>
                <w:rFonts w:cs="Arial"/>
                <w:u w:val="single"/>
              </w:rPr>
            </w:pPr>
            <w:r w:rsidRPr="0018540E">
              <w:rPr>
                <w:rFonts w:cs="Arial"/>
                <w:u w:val="single"/>
              </w:rPr>
              <w:t>Second</w:t>
            </w:r>
          </w:p>
        </w:tc>
        <w:tc>
          <w:tcPr>
            <w:tcW w:w="458" w:type="pct"/>
          </w:tcPr>
          <w:p w14:paraId="2167E991" w14:textId="77777777" w:rsidR="007716C8" w:rsidRPr="0018540E" w:rsidRDefault="007716C8" w:rsidP="00771018">
            <w:pPr>
              <w:jc w:val="center"/>
              <w:rPr>
                <w:rFonts w:cs="Arial"/>
                <w:u w:val="single"/>
              </w:rPr>
            </w:pPr>
            <w:r w:rsidRPr="0018540E">
              <w:rPr>
                <w:rFonts w:cs="Arial"/>
                <w:u w:val="single"/>
              </w:rPr>
              <w:t>Short</w:t>
            </w:r>
          </w:p>
        </w:tc>
        <w:tc>
          <w:tcPr>
            <w:tcW w:w="712" w:type="pct"/>
          </w:tcPr>
          <w:p w14:paraId="2A782702" w14:textId="77777777" w:rsidR="007716C8" w:rsidRPr="0018540E" w:rsidRDefault="007716C8" w:rsidP="00771018">
            <w:pPr>
              <w:jc w:val="center"/>
              <w:rPr>
                <w:rFonts w:cs="Arial"/>
                <w:u w:val="single"/>
              </w:rPr>
            </w:pPr>
            <w:r w:rsidRPr="0018540E">
              <w:rPr>
                <w:rFonts w:cs="Arial"/>
                <w:u w:val="single"/>
              </w:rPr>
              <w:t>Governments in collaboration with NGOs</w:t>
            </w:r>
          </w:p>
        </w:tc>
        <w:tc>
          <w:tcPr>
            <w:tcW w:w="1190" w:type="pct"/>
          </w:tcPr>
          <w:p w14:paraId="5E7D4E91" w14:textId="77777777" w:rsidR="007716C8" w:rsidRPr="0018540E" w:rsidRDefault="007716C8" w:rsidP="00771018">
            <w:pPr>
              <w:autoSpaceDE w:val="0"/>
              <w:autoSpaceDN w:val="0"/>
              <w:adjustRightInd w:val="0"/>
              <w:rPr>
                <w:rFonts w:cs="Arial"/>
                <w:u w:val="single"/>
              </w:rPr>
            </w:pPr>
            <w:r w:rsidRPr="0018540E">
              <w:rPr>
                <w:rFonts w:cs="Arial"/>
                <w:u w:val="single"/>
              </w:rPr>
              <w:t>Programme implemented, and conservation needs of birds of prey widely understood amongst local communities and the public at large.</w:t>
            </w:r>
          </w:p>
          <w:p w14:paraId="083BFE86" w14:textId="77777777" w:rsidR="007716C8" w:rsidRPr="0018540E" w:rsidRDefault="007716C8" w:rsidP="00771018">
            <w:pPr>
              <w:autoSpaceDE w:val="0"/>
              <w:autoSpaceDN w:val="0"/>
              <w:adjustRightInd w:val="0"/>
              <w:rPr>
                <w:rFonts w:cs="Arial"/>
                <w:u w:val="single"/>
              </w:rPr>
            </w:pPr>
          </w:p>
          <w:p w14:paraId="00A01919"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Signatories reporting implementation of relevant awareness programmes per reporting period.</w:t>
            </w:r>
          </w:p>
          <w:p w14:paraId="18EF9353" w14:textId="77777777" w:rsidR="007716C8" w:rsidRPr="0018540E" w:rsidRDefault="007716C8" w:rsidP="00771018">
            <w:pPr>
              <w:autoSpaceDE w:val="0"/>
              <w:autoSpaceDN w:val="0"/>
              <w:adjustRightInd w:val="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39F39652"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Raptor-specific sub-indicator of the BIP Biodiversity Barometer (to be developed).</w:t>
            </w:r>
          </w:p>
          <w:p w14:paraId="50DA8B7C"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Commissioned consumer market research (UEBT) (would need raptor-specific enhancement).</w:t>
            </w:r>
          </w:p>
          <w:p w14:paraId="6B260556" w14:textId="77777777" w:rsidR="007716C8" w:rsidRPr="0018540E" w:rsidRDefault="007716C8" w:rsidP="00771018">
            <w:pPr>
              <w:autoSpaceDE w:val="0"/>
              <w:autoSpaceDN w:val="0"/>
              <w:adjustRightInd w:val="0"/>
              <w:rPr>
                <w:rFonts w:cs="Arial"/>
                <w:u w:val="single"/>
              </w:rPr>
            </w:pPr>
          </w:p>
        </w:tc>
      </w:tr>
      <w:tr w:rsidR="007716C8" w:rsidRPr="0018540E" w14:paraId="1BABF21E" w14:textId="77777777">
        <w:tc>
          <w:tcPr>
            <w:tcW w:w="1177" w:type="pct"/>
          </w:tcPr>
          <w:p w14:paraId="36B162F5" w14:textId="77777777" w:rsidR="007716C8" w:rsidRPr="0018540E" w:rsidRDefault="007716C8" w:rsidP="00771018">
            <w:pPr>
              <w:autoSpaceDE w:val="0"/>
              <w:autoSpaceDN w:val="0"/>
              <w:adjustRightInd w:val="0"/>
              <w:rPr>
                <w:rFonts w:cs="Arial"/>
                <w:u w:val="single"/>
              </w:rPr>
            </w:pPr>
            <w:r w:rsidRPr="0018540E">
              <w:rPr>
                <w:rFonts w:cs="Arial"/>
                <w:u w:val="single"/>
              </w:rPr>
              <w:t xml:space="preserve">7.2.  Provide information notices, leaflets and/or other interpretation at important </w:t>
            </w:r>
            <w:r w:rsidRPr="0018540E">
              <w:rPr>
                <w:rFonts w:cs="Arial"/>
                <w:u w:val="single"/>
              </w:rPr>
              <w:lastRenderedPageBreak/>
              <w:t>sites for birds of prey such as migration bottlenecks, informing people of their importance and the measures that can be taken to conserve the birds.</w:t>
            </w:r>
          </w:p>
        </w:tc>
        <w:tc>
          <w:tcPr>
            <w:tcW w:w="396" w:type="pct"/>
          </w:tcPr>
          <w:p w14:paraId="4E2E285F" w14:textId="77777777" w:rsidR="007716C8" w:rsidRPr="0018540E" w:rsidRDefault="007716C8" w:rsidP="00771018">
            <w:pPr>
              <w:jc w:val="center"/>
              <w:rPr>
                <w:rFonts w:cs="Arial"/>
                <w:u w:val="single"/>
              </w:rPr>
            </w:pPr>
            <w:r w:rsidRPr="0018540E">
              <w:rPr>
                <w:rFonts w:cs="Arial"/>
                <w:u w:val="single"/>
              </w:rPr>
              <w:lastRenderedPageBreak/>
              <w:t>All species</w:t>
            </w:r>
          </w:p>
        </w:tc>
        <w:tc>
          <w:tcPr>
            <w:tcW w:w="559" w:type="pct"/>
          </w:tcPr>
          <w:p w14:paraId="5BCF9668" w14:textId="77777777" w:rsidR="007716C8" w:rsidRPr="0018540E" w:rsidRDefault="007716C8" w:rsidP="00771018">
            <w:pPr>
              <w:jc w:val="center"/>
              <w:rPr>
                <w:rFonts w:cs="Arial"/>
                <w:u w:val="single"/>
              </w:rPr>
            </w:pPr>
            <w:r w:rsidRPr="0018540E">
              <w:rPr>
                <w:rFonts w:cs="Arial"/>
                <w:u w:val="single"/>
              </w:rPr>
              <w:t xml:space="preserve">All countries, particularly those with </w:t>
            </w:r>
            <w:r w:rsidRPr="0018540E">
              <w:rPr>
                <w:rFonts w:cs="Arial"/>
                <w:u w:val="single"/>
              </w:rPr>
              <w:lastRenderedPageBreak/>
              <w:t>bottleneck sites</w:t>
            </w:r>
          </w:p>
        </w:tc>
        <w:tc>
          <w:tcPr>
            <w:tcW w:w="508" w:type="pct"/>
          </w:tcPr>
          <w:p w14:paraId="45CA0213" w14:textId="77777777" w:rsidR="007716C8" w:rsidRPr="0018540E" w:rsidRDefault="007716C8" w:rsidP="00771018">
            <w:pPr>
              <w:jc w:val="center"/>
              <w:rPr>
                <w:rFonts w:cs="Arial"/>
                <w:u w:val="single"/>
              </w:rPr>
            </w:pPr>
            <w:r w:rsidRPr="0018540E">
              <w:rPr>
                <w:rFonts w:cs="Arial"/>
                <w:u w:val="single"/>
              </w:rPr>
              <w:lastRenderedPageBreak/>
              <w:t>Second</w:t>
            </w:r>
          </w:p>
        </w:tc>
        <w:tc>
          <w:tcPr>
            <w:tcW w:w="458" w:type="pct"/>
          </w:tcPr>
          <w:p w14:paraId="71BE7B20" w14:textId="77777777" w:rsidR="007716C8" w:rsidRPr="0018540E" w:rsidRDefault="007716C8" w:rsidP="00771018">
            <w:pPr>
              <w:jc w:val="center"/>
              <w:rPr>
                <w:rFonts w:cs="Arial"/>
                <w:u w:val="single"/>
              </w:rPr>
            </w:pPr>
            <w:r w:rsidRPr="0018540E">
              <w:rPr>
                <w:rFonts w:cs="Arial"/>
                <w:u w:val="single"/>
              </w:rPr>
              <w:t>Short</w:t>
            </w:r>
          </w:p>
        </w:tc>
        <w:tc>
          <w:tcPr>
            <w:tcW w:w="712" w:type="pct"/>
          </w:tcPr>
          <w:p w14:paraId="33866DDE" w14:textId="77777777" w:rsidR="007716C8" w:rsidRPr="0018540E" w:rsidRDefault="007716C8" w:rsidP="00771018">
            <w:pPr>
              <w:jc w:val="center"/>
              <w:rPr>
                <w:rFonts w:cs="Arial"/>
                <w:u w:val="single"/>
              </w:rPr>
            </w:pPr>
            <w:r w:rsidRPr="0018540E">
              <w:rPr>
                <w:rFonts w:cs="Arial"/>
                <w:u w:val="single"/>
              </w:rPr>
              <w:t>Governments and NGOs</w:t>
            </w:r>
          </w:p>
        </w:tc>
        <w:tc>
          <w:tcPr>
            <w:tcW w:w="1190" w:type="pct"/>
          </w:tcPr>
          <w:p w14:paraId="47319F36" w14:textId="77777777" w:rsidR="007716C8" w:rsidRPr="0018540E" w:rsidRDefault="007716C8" w:rsidP="00771018">
            <w:pPr>
              <w:autoSpaceDE w:val="0"/>
              <w:autoSpaceDN w:val="0"/>
              <w:adjustRightInd w:val="0"/>
              <w:rPr>
                <w:rFonts w:cs="Arial"/>
                <w:u w:val="single"/>
              </w:rPr>
            </w:pPr>
            <w:r w:rsidRPr="0018540E">
              <w:rPr>
                <w:rFonts w:cs="Arial"/>
                <w:u w:val="single"/>
              </w:rPr>
              <w:t xml:space="preserve">Interpretation provided at key sites; importance and relevant conservation needs well </w:t>
            </w:r>
            <w:r w:rsidRPr="0018540E">
              <w:rPr>
                <w:rFonts w:cs="Arial"/>
                <w:u w:val="single"/>
              </w:rPr>
              <w:lastRenderedPageBreak/>
              <w:t>understood by residents and visitors.</w:t>
            </w:r>
          </w:p>
          <w:p w14:paraId="55B5B1FC" w14:textId="77777777" w:rsidR="007716C8" w:rsidRPr="0018540E" w:rsidRDefault="007716C8" w:rsidP="00771018">
            <w:pPr>
              <w:autoSpaceDE w:val="0"/>
              <w:autoSpaceDN w:val="0"/>
              <w:adjustRightInd w:val="0"/>
              <w:rPr>
                <w:rFonts w:cs="Arial"/>
                <w:u w:val="single"/>
              </w:rPr>
            </w:pPr>
          </w:p>
          <w:p w14:paraId="3679E272"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relevant sites where interpretation about raptor conservation is provided.</w:t>
            </w:r>
          </w:p>
          <w:p w14:paraId="7CF0F758"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Commissioned survey (to be developed).</w:t>
            </w:r>
          </w:p>
          <w:p w14:paraId="434DD332" w14:textId="77777777" w:rsidR="007716C8" w:rsidRPr="0018540E" w:rsidRDefault="007716C8" w:rsidP="00771018">
            <w:pPr>
              <w:autoSpaceDE w:val="0"/>
              <w:autoSpaceDN w:val="0"/>
              <w:adjustRightInd w:val="0"/>
              <w:rPr>
                <w:rFonts w:cs="Arial"/>
                <w:u w:val="single"/>
              </w:rPr>
            </w:pPr>
          </w:p>
        </w:tc>
      </w:tr>
      <w:tr w:rsidR="007716C8" w:rsidRPr="0018540E" w14:paraId="3C473D41" w14:textId="77777777">
        <w:tc>
          <w:tcPr>
            <w:tcW w:w="1177" w:type="pct"/>
          </w:tcPr>
          <w:p w14:paraId="2E743148" w14:textId="77777777" w:rsidR="007716C8" w:rsidRPr="0018540E" w:rsidRDefault="007716C8" w:rsidP="00771018">
            <w:pPr>
              <w:autoSpaceDE w:val="0"/>
              <w:autoSpaceDN w:val="0"/>
              <w:adjustRightInd w:val="0"/>
              <w:rPr>
                <w:rFonts w:cs="Arial"/>
                <w:u w:val="single"/>
              </w:rPr>
            </w:pPr>
            <w:r w:rsidRPr="0018540E">
              <w:rPr>
                <w:rFonts w:cs="Arial"/>
                <w:u w:val="single"/>
              </w:rPr>
              <w:lastRenderedPageBreak/>
              <w:t>7.3.  Develop and implement a schools education programme, supported by appropriate teaching resources, to inform school children of the migrations undertaken by birds of prey, their status, the threats to them and actions that can be taken to conserve them.</w:t>
            </w:r>
          </w:p>
        </w:tc>
        <w:tc>
          <w:tcPr>
            <w:tcW w:w="396" w:type="pct"/>
          </w:tcPr>
          <w:p w14:paraId="3A935C77" w14:textId="77777777" w:rsidR="007716C8" w:rsidRPr="0018540E" w:rsidRDefault="007716C8" w:rsidP="00771018">
            <w:pPr>
              <w:jc w:val="center"/>
              <w:rPr>
                <w:rFonts w:cs="Arial"/>
                <w:u w:val="single"/>
              </w:rPr>
            </w:pPr>
            <w:r w:rsidRPr="0018540E">
              <w:rPr>
                <w:rFonts w:cs="Arial"/>
                <w:u w:val="single"/>
              </w:rPr>
              <w:t>All species</w:t>
            </w:r>
          </w:p>
        </w:tc>
        <w:tc>
          <w:tcPr>
            <w:tcW w:w="559" w:type="pct"/>
          </w:tcPr>
          <w:p w14:paraId="424F1BBE" w14:textId="77777777" w:rsidR="007716C8" w:rsidRPr="0018540E" w:rsidRDefault="007716C8" w:rsidP="00771018">
            <w:pPr>
              <w:jc w:val="center"/>
              <w:rPr>
                <w:rFonts w:cs="Arial"/>
                <w:u w:val="single"/>
              </w:rPr>
            </w:pPr>
            <w:r w:rsidRPr="0018540E">
              <w:rPr>
                <w:rFonts w:cs="Arial"/>
                <w:u w:val="single"/>
              </w:rPr>
              <w:t>All countries</w:t>
            </w:r>
          </w:p>
        </w:tc>
        <w:tc>
          <w:tcPr>
            <w:tcW w:w="508" w:type="pct"/>
          </w:tcPr>
          <w:p w14:paraId="6FE8320B" w14:textId="77777777" w:rsidR="007716C8" w:rsidRPr="0018540E" w:rsidRDefault="007716C8" w:rsidP="00771018">
            <w:pPr>
              <w:jc w:val="center"/>
              <w:rPr>
                <w:rFonts w:cs="Arial"/>
                <w:u w:val="single"/>
              </w:rPr>
            </w:pPr>
            <w:r w:rsidRPr="0018540E">
              <w:rPr>
                <w:rFonts w:cs="Arial"/>
                <w:u w:val="single"/>
              </w:rPr>
              <w:t>Third</w:t>
            </w:r>
          </w:p>
        </w:tc>
        <w:tc>
          <w:tcPr>
            <w:tcW w:w="458" w:type="pct"/>
          </w:tcPr>
          <w:p w14:paraId="39D4D106" w14:textId="77777777" w:rsidR="007716C8" w:rsidRPr="0018540E" w:rsidRDefault="007716C8" w:rsidP="00771018">
            <w:pPr>
              <w:jc w:val="center"/>
              <w:rPr>
                <w:rFonts w:cs="Arial"/>
                <w:u w:val="single"/>
              </w:rPr>
            </w:pPr>
            <w:r w:rsidRPr="0018540E">
              <w:rPr>
                <w:rFonts w:cs="Arial"/>
                <w:u w:val="single"/>
              </w:rPr>
              <w:t>Medium</w:t>
            </w:r>
          </w:p>
        </w:tc>
        <w:tc>
          <w:tcPr>
            <w:tcW w:w="712" w:type="pct"/>
          </w:tcPr>
          <w:p w14:paraId="3463A4ED" w14:textId="77777777" w:rsidR="007716C8" w:rsidRPr="0018540E" w:rsidRDefault="007716C8" w:rsidP="00771018">
            <w:pPr>
              <w:jc w:val="center"/>
              <w:rPr>
                <w:rFonts w:cs="Arial"/>
                <w:u w:val="single"/>
              </w:rPr>
            </w:pPr>
            <w:r w:rsidRPr="0018540E">
              <w:rPr>
                <w:rFonts w:cs="Arial"/>
                <w:u w:val="single"/>
              </w:rPr>
              <w:t>Governments in collaboration with NGOs</w:t>
            </w:r>
          </w:p>
        </w:tc>
        <w:tc>
          <w:tcPr>
            <w:tcW w:w="1190" w:type="pct"/>
          </w:tcPr>
          <w:p w14:paraId="6DBAF874" w14:textId="77777777" w:rsidR="007716C8" w:rsidRPr="0018540E" w:rsidRDefault="007716C8" w:rsidP="00771018">
            <w:pPr>
              <w:autoSpaceDE w:val="0"/>
              <w:autoSpaceDN w:val="0"/>
              <w:adjustRightInd w:val="0"/>
              <w:rPr>
                <w:rFonts w:cs="Arial"/>
                <w:u w:val="single"/>
              </w:rPr>
            </w:pPr>
            <w:r w:rsidRPr="0018540E">
              <w:rPr>
                <w:rFonts w:cs="Arial"/>
                <w:u w:val="single"/>
              </w:rPr>
              <w:t>Programme implemented, and conservation needs of birds of prey widely understood by teachers and taught in schools.</w:t>
            </w:r>
          </w:p>
          <w:p w14:paraId="38DA6A9C" w14:textId="77777777" w:rsidR="007716C8" w:rsidRPr="0018540E" w:rsidRDefault="007716C8" w:rsidP="00771018">
            <w:pPr>
              <w:autoSpaceDE w:val="0"/>
              <w:autoSpaceDN w:val="0"/>
              <w:adjustRightInd w:val="0"/>
              <w:rPr>
                <w:rFonts w:cs="Arial"/>
                <w:u w:val="single"/>
              </w:rPr>
            </w:pPr>
          </w:p>
          <w:p w14:paraId="2E38AEE0"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xml:space="preserve">: Number of Signatories reporting delivery of </w:t>
            </w:r>
            <w:proofErr w:type="gramStart"/>
            <w:r w:rsidRPr="0018540E">
              <w:rPr>
                <w:rFonts w:cs="Arial"/>
                <w:u w:val="single"/>
              </w:rPr>
              <w:t>schools</w:t>
            </w:r>
            <w:proofErr w:type="gramEnd"/>
            <w:r w:rsidRPr="0018540E">
              <w:rPr>
                <w:rFonts w:cs="Arial"/>
                <w:u w:val="single"/>
              </w:rPr>
              <w:t xml:space="preserve"> education programmes on migratory birds of prey, per reporting period.</w:t>
            </w:r>
          </w:p>
          <w:p w14:paraId="4F9996CC"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523AFEA1" w14:textId="77777777" w:rsidR="007716C8" w:rsidRPr="0018540E" w:rsidRDefault="007716C8" w:rsidP="00771018">
            <w:pPr>
              <w:autoSpaceDE w:val="0"/>
              <w:autoSpaceDN w:val="0"/>
              <w:adjustRightInd w:val="0"/>
              <w:rPr>
                <w:rFonts w:cs="Arial"/>
                <w:u w:val="single"/>
              </w:rPr>
            </w:pPr>
          </w:p>
        </w:tc>
      </w:tr>
      <w:tr w:rsidR="007716C8" w:rsidRPr="0018540E" w14:paraId="73477B9A" w14:textId="77777777" w:rsidTr="003F4E02">
        <w:tc>
          <w:tcPr>
            <w:tcW w:w="5000" w:type="pct"/>
            <w:gridSpan w:val="7"/>
            <w:shd w:val="clear" w:color="auto" w:fill="E7E6E6" w:themeFill="background2"/>
          </w:tcPr>
          <w:p w14:paraId="1405CD7E" w14:textId="77777777" w:rsidR="007716C8" w:rsidRPr="0018540E" w:rsidRDefault="007716C8" w:rsidP="001156B6">
            <w:pPr>
              <w:rPr>
                <w:rFonts w:cs="Arial"/>
                <w:b/>
                <w:bCs/>
                <w:u w:val="single"/>
              </w:rPr>
            </w:pPr>
            <w:r w:rsidRPr="0018540E">
              <w:rPr>
                <w:rFonts w:cs="Arial"/>
                <w:b/>
                <w:bCs/>
                <w:u w:val="single"/>
              </w:rPr>
              <w:t xml:space="preserve">Activity 8: Strengthening </w:t>
            </w:r>
            <w:proofErr w:type="gramStart"/>
            <w:r w:rsidRPr="0018540E">
              <w:rPr>
                <w:rFonts w:cs="Arial"/>
                <w:b/>
                <w:bCs/>
                <w:u w:val="single"/>
              </w:rPr>
              <w:t>capacity</w:t>
            </w:r>
            <w:proofErr w:type="gramEnd"/>
          </w:p>
          <w:p w14:paraId="3DA91D4F" w14:textId="77777777" w:rsidR="007716C8" w:rsidRPr="0018540E" w:rsidRDefault="007716C8" w:rsidP="00771018">
            <w:pPr>
              <w:rPr>
                <w:rFonts w:eastAsia="Times New Roman" w:cs="Arial"/>
                <w:u w:val="single"/>
              </w:rPr>
            </w:pPr>
          </w:p>
          <w:p w14:paraId="1BD644EE" w14:textId="77777777" w:rsidR="007716C8" w:rsidRPr="0018540E" w:rsidRDefault="007716C8" w:rsidP="00771018">
            <w:pPr>
              <w:ind w:left="227"/>
              <w:rPr>
                <w:rFonts w:cs="Arial"/>
                <w:u w:val="single"/>
              </w:rPr>
            </w:pPr>
            <w:r w:rsidRPr="0018540E">
              <w:rPr>
                <w:rFonts w:eastAsia="Times New Roman" w:cs="Arial"/>
                <w:u w:val="single"/>
              </w:rPr>
              <w:t>(Strengthen capacity in relevant institutions and local communities, including by training, for actions in support of the conservation of birds of prey and their habitats).</w:t>
            </w:r>
          </w:p>
          <w:p w14:paraId="061F2127" w14:textId="77777777" w:rsidR="007716C8" w:rsidRPr="0018540E" w:rsidRDefault="007716C8" w:rsidP="00771018">
            <w:pPr>
              <w:autoSpaceDE w:val="0"/>
              <w:autoSpaceDN w:val="0"/>
              <w:adjustRightInd w:val="0"/>
              <w:rPr>
                <w:rFonts w:cs="Arial"/>
                <w:u w:val="single"/>
              </w:rPr>
            </w:pPr>
          </w:p>
        </w:tc>
      </w:tr>
      <w:tr w:rsidR="007716C8" w:rsidRPr="0018540E" w14:paraId="47B7DDA7" w14:textId="77777777">
        <w:tc>
          <w:tcPr>
            <w:tcW w:w="1177" w:type="pct"/>
          </w:tcPr>
          <w:p w14:paraId="185DCA1E" w14:textId="77777777" w:rsidR="007716C8" w:rsidRPr="0018540E" w:rsidRDefault="007716C8" w:rsidP="00771018">
            <w:pPr>
              <w:autoSpaceDE w:val="0"/>
              <w:autoSpaceDN w:val="0"/>
              <w:adjustRightInd w:val="0"/>
              <w:rPr>
                <w:rFonts w:cs="Arial"/>
                <w:u w:val="single"/>
              </w:rPr>
            </w:pPr>
            <w:r w:rsidRPr="0018540E">
              <w:rPr>
                <w:rFonts w:cs="Arial"/>
                <w:u w:val="single"/>
              </w:rPr>
              <w:t xml:space="preserve">8.1.  Develop and deliver training and other support programmes to strengthen the capacity of agencies </w:t>
            </w:r>
            <w:r w:rsidRPr="0018540E">
              <w:rPr>
                <w:rFonts w:cs="Arial"/>
                <w:u w:val="single"/>
              </w:rPr>
              <w:lastRenderedPageBreak/>
              <w:t>responsible for the application, monitoring, enforcement and reporting of relevant laws and regulations.</w:t>
            </w:r>
          </w:p>
        </w:tc>
        <w:tc>
          <w:tcPr>
            <w:tcW w:w="396" w:type="pct"/>
          </w:tcPr>
          <w:p w14:paraId="611FAE73" w14:textId="77777777" w:rsidR="007716C8" w:rsidRPr="0018540E" w:rsidRDefault="007716C8" w:rsidP="00771018">
            <w:pPr>
              <w:jc w:val="center"/>
              <w:rPr>
                <w:rFonts w:cs="Arial"/>
                <w:u w:val="single"/>
              </w:rPr>
            </w:pPr>
            <w:r w:rsidRPr="0018540E">
              <w:rPr>
                <w:rFonts w:cs="Arial"/>
                <w:u w:val="single"/>
              </w:rPr>
              <w:lastRenderedPageBreak/>
              <w:t>All</w:t>
            </w:r>
          </w:p>
        </w:tc>
        <w:tc>
          <w:tcPr>
            <w:tcW w:w="559" w:type="pct"/>
          </w:tcPr>
          <w:p w14:paraId="17744B8B"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6382DE33" w14:textId="77777777" w:rsidR="007716C8" w:rsidRPr="0018540E" w:rsidRDefault="007716C8" w:rsidP="00771018">
            <w:pPr>
              <w:jc w:val="center"/>
              <w:rPr>
                <w:rFonts w:cs="Arial"/>
                <w:u w:val="single"/>
              </w:rPr>
            </w:pPr>
            <w:r w:rsidRPr="0018540E">
              <w:rPr>
                <w:rFonts w:cs="Arial"/>
                <w:u w:val="single"/>
              </w:rPr>
              <w:t>First</w:t>
            </w:r>
          </w:p>
        </w:tc>
        <w:tc>
          <w:tcPr>
            <w:tcW w:w="458" w:type="pct"/>
          </w:tcPr>
          <w:p w14:paraId="2E93280A" w14:textId="77777777" w:rsidR="007716C8" w:rsidRPr="0018540E" w:rsidRDefault="007716C8" w:rsidP="00771018">
            <w:pPr>
              <w:jc w:val="center"/>
              <w:rPr>
                <w:rFonts w:cs="Arial"/>
                <w:u w:val="single"/>
              </w:rPr>
            </w:pPr>
            <w:r w:rsidRPr="0018540E">
              <w:rPr>
                <w:rFonts w:cs="Arial"/>
                <w:u w:val="single"/>
              </w:rPr>
              <w:t>Ongoing</w:t>
            </w:r>
          </w:p>
        </w:tc>
        <w:tc>
          <w:tcPr>
            <w:tcW w:w="712" w:type="pct"/>
          </w:tcPr>
          <w:p w14:paraId="5E73D57B" w14:textId="77777777" w:rsidR="007716C8" w:rsidRPr="0018540E" w:rsidRDefault="007716C8" w:rsidP="00771018">
            <w:pPr>
              <w:jc w:val="center"/>
              <w:rPr>
                <w:rFonts w:cs="Arial"/>
                <w:u w:val="single"/>
              </w:rPr>
            </w:pPr>
            <w:r w:rsidRPr="0018540E">
              <w:rPr>
                <w:rFonts w:cs="Arial"/>
                <w:u w:val="single"/>
              </w:rPr>
              <w:t xml:space="preserve">Governments, law enforcement agencies and </w:t>
            </w:r>
            <w:r w:rsidRPr="0018540E">
              <w:rPr>
                <w:rFonts w:cs="Arial"/>
                <w:u w:val="single"/>
              </w:rPr>
              <w:lastRenderedPageBreak/>
              <w:t>collaborating NGOs</w:t>
            </w:r>
          </w:p>
        </w:tc>
        <w:tc>
          <w:tcPr>
            <w:tcW w:w="1190" w:type="pct"/>
          </w:tcPr>
          <w:p w14:paraId="1CD1C553" w14:textId="77777777" w:rsidR="007716C8" w:rsidRPr="0018540E" w:rsidRDefault="007716C8" w:rsidP="00771018">
            <w:pPr>
              <w:autoSpaceDE w:val="0"/>
              <w:autoSpaceDN w:val="0"/>
              <w:adjustRightInd w:val="0"/>
              <w:rPr>
                <w:rFonts w:cs="Arial"/>
                <w:u w:val="single"/>
              </w:rPr>
            </w:pPr>
            <w:r w:rsidRPr="0018540E">
              <w:rPr>
                <w:rFonts w:cs="Arial"/>
                <w:u w:val="single"/>
              </w:rPr>
              <w:lastRenderedPageBreak/>
              <w:t>Training delivered; enforcement effectiveness increased.</w:t>
            </w:r>
          </w:p>
          <w:p w14:paraId="368BBB5F" w14:textId="77777777" w:rsidR="007716C8" w:rsidRPr="0018540E" w:rsidRDefault="007716C8" w:rsidP="00771018">
            <w:pPr>
              <w:autoSpaceDE w:val="0"/>
              <w:autoSpaceDN w:val="0"/>
              <w:adjustRightInd w:val="0"/>
              <w:rPr>
                <w:rFonts w:cs="Arial"/>
                <w:u w:val="single"/>
              </w:rPr>
            </w:pPr>
          </w:p>
          <w:p w14:paraId="29A00A86"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lastRenderedPageBreak/>
              <w:t>Indicator</w:t>
            </w:r>
            <w:r w:rsidRPr="0018540E">
              <w:rPr>
                <w:rFonts w:cs="Arial"/>
                <w:u w:val="single"/>
              </w:rPr>
              <w:t>: Number of relevant training or other support programmes implemented per reporting period.</w:t>
            </w:r>
          </w:p>
          <w:p w14:paraId="7BC07671" w14:textId="77777777" w:rsidR="007716C8" w:rsidRPr="0018540E" w:rsidRDefault="007716C8" w:rsidP="00771018">
            <w:pPr>
              <w:autoSpaceDE w:val="0"/>
              <w:autoSpaceDN w:val="0"/>
              <w:adjustRightInd w:val="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218CBCFF"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beneficiaries of relevant training or other support programmes per reporting period.</w:t>
            </w:r>
          </w:p>
          <w:p w14:paraId="2F3B4480"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In-country assessments for a sample of Signatory countries (to be developed).</w:t>
            </w:r>
          </w:p>
          <w:p w14:paraId="0FBFAF61" w14:textId="77777777" w:rsidR="007716C8" w:rsidRPr="0018540E" w:rsidRDefault="007716C8" w:rsidP="00771018">
            <w:pPr>
              <w:autoSpaceDE w:val="0"/>
              <w:autoSpaceDN w:val="0"/>
              <w:adjustRightInd w:val="0"/>
              <w:rPr>
                <w:rFonts w:cs="Arial"/>
                <w:u w:val="single"/>
              </w:rPr>
            </w:pPr>
          </w:p>
        </w:tc>
      </w:tr>
      <w:tr w:rsidR="007716C8" w:rsidRPr="0018540E" w14:paraId="415A99A0" w14:textId="77777777">
        <w:tc>
          <w:tcPr>
            <w:tcW w:w="1177" w:type="pct"/>
          </w:tcPr>
          <w:p w14:paraId="73BF1918" w14:textId="77777777" w:rsidR="007716C8" w:rsidRPr="0018540E" w:rsidRDefault="007716C8" w:rsidP="00771018">
            <w:pPr>
              <w:autoSpaceDE w:val="0"/>
              <w:autoSpaceDN w:val="0"/>
              <w:adjustRightInd w:val="0"/>
              <w:rPr>
                <w:rFonts w:cs="Arial"/>
                <w:u w:val="single"/>
              </w:rPr>
            </w:pPr>
            <w:r w:rsidRPr="0018540E">
              <w:rPr>
                <w:rFonts w:cs="Arial"/>
                <w:u w:val="single"/>
              </w:rPr>
              <w:lastRenderedPageBreak/>
              <w:t>8.2.  Develop and deliver training opportunities and other support for local communities, citizen science initiatives and volunteer networks to enhance their capacity for undertaking bird of prey surveys, monitoring, site protection work and related outreach.</w:t>
            </w:r>
          </w:p>
        </w:tc>
        <w:tc>
          <w:tcPr>
            <w:tcW w:w="396" w:type="pct"/>
          </w:tcPr>
          <w:p w14:paraId="0532AE3A"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045287F8"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6D36DE9A" w14:textId="77777777" w:rsidR="007716C8" w:rsidRPr="0018540E" w:rsidRDefault="007716C8" w:rsidP="00771018">
            <w:pPr>
              <w:jc w:val="center"/>
              <w:rPr>
                <w:rFonts w:cs="Arial"/>
                <w:u w:val="single"/>
              </w:rPr>
            </w:pPr>
            <w:r w:rsidRPr="0018540E">
              <w:rPr>
                <w:rFonts w:cs="Arial"/>
                <w:u w:val="single"/>
              </w:rPr>
              <w:t>Third</w:t>
            </w:r>
          </w:p>
        </w:tc>
        <w:tc>
          <w:tcPr>
            <w:tcW w:w="458" w:type="pct"/>
          </w:tcPr>
          <w:p w14:paraId="6D06ABE9" w14:textId="77777777" w:rsidR="007716C8" w:rsidRPr="0018540E" w:rsidRDefault="007716C8" w:rsidP="00771018">
            <w:pPr>
              <w:jc w:val="center"/>
              <w:rPr>
                <w:rFonts w:cs="Arial"/>
                <w:u w:val="single"/>
              </w:rPr>
            </w:pPr>
            <w:r w:rsidRPr="0018540E">
              <w:rPr>
                <w:rFonts w:cs="Arial"/>
                <w:u w:val="single"/>
              </w:rPr>
              <w:t>Ongoing</w:t>
            </w:r>
          </w:p>
        </w:tc>
        <w:tc>
          <w:tcPr>
            <w:tcW w:w="712" w:type="pct"/>
          </w:tcPr>
          <w:p w14:paraId="33FDEE20" w14:textId="77777777" w:rsidR="007716C8" w:rsidRPr="0018540E" w:rsidRDefault="007716C8" w:rsidP="00771018">
            <w:pPr>
              <w:jc w:val="center"/>
              <w:rPr>
                <w:rFonts w:cs="Arial"/>
                <w:u w:val="single"/>
              </w:rPr>
            </w:pPr>
            <w:r w:rsidRPr="0018540E">
              <w:rPr>
                <w:rFonts w:cs="Arial"/>
                <w:u w:val="single"/>
              </w:rPr>
              <w:t>Governments and relevant NGOs</w:t>
            </w:r>
          </w:p>
        </w:tc>
        <w:tc>
          <w:tcPr>
            <w:tcW w:w="1190" w:type="pct"/>
          </w:tcPr>
          <w:p w14:paraId="2FA50B6E" w14:textId="77777777" w:rsidR="007716C8" w:rsidRPr="0018540E" w:rsidRDefault="007716C8" w:rsidP="00771018">
            <w:pPr>
              <w:autoSpaceDE w:val="0"/>
              <w:autoSpaceDN w:val="0"/>
              <w:adjustRightInd w:val="0"/>
              <w:rPr>
                <w:rFonts w:cs="Arial"/>
                <w:u w:val="single"/>
              </w:rPr>
            </w:pPr>
            <w:r w:rsidRPr="0018540E">
              <w:rPr>
                <w:rFonts w:cs="Arial"/>
                <w:u w:val="single"/>
              </w:rPr>
              <w:t xml:space="preserve">Training/other support delivered; coverage and quality of surveys, monitoring, site protection </w:t>
            </w:r>
            <w:proofErr w:type="gramStart"/>
            <w:r w:rsidRPr="0018540E">
              <w:rPr>
                <w:rFonts w:cs="Arial"/>
                <w:u w:val="single"/>
              </w:rPr>
              <w:t>work</w:t>
            </w:r>
            <w:proofErr w:type="gramEnd"/>
            <w:r w:rsidRPr="0018540E">
              <w:rPr>
                <w:rFonts w:cs="Arial"/>
                <w:u w:val="single"/>
              </w:rPr>
              <w:t xml:space="preserve"> and related outreach improved.</w:t>
            </w:r>
          </w:p>
          <w:p w14:paraId="69B45193" w14:textId="77777777" w:rsidR="007716C8" w:rsidRPr="0018540E" w:rsidRDefault="007716C8" w:rsidP="00771018">
            <w:pPr>
              <w:autoSpaceDE w:val="0"/>
              <w:autoSpaceDN w:val="0"/>
              <w:adjustRightInd w:val="0"/>
              <w:rPr>
                <w:rFonts w:cs="Arial"/>
                <w:u w:val="single"/>
              </w:rPr>
            </w:pPr>
          </w:p>
          <w:p w14:paraId="45AA73B5"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relevant training or other support programmes implemented per reporting period.</w:t>
            </w:r>
          </w:p>
          <w:p w14:paraId="3725B189" w14:textId="77777777" w:rsidR="007716C8" w:rsidRPr="0018540E" w:rsidRDefault="007716C8" w:rsidP="00771018">
            <w:pPr>
              <w:autoSpaceDE w:val="0"/>
              <w:autoSpaceDN w:val="0"/>
              <w:adjustRightInd w:val="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3C1892E3"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beneficiaries of relevant training or other support programmes per reporting period.</w:t>
            </w:r>
          </w:p>
          <w:p w14:paraId="15C7D832"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lastRenderedPageBreak/>
              <w:t xml:space="preserve">  </w:t>
            </w:r>
            <w:r w:rsidRPr="0018540E">
              <w:rPr>
                <w:rFonts w:cs="Arial"/>
                <w:i/>
                <w:u w:val="single"/>
              </w:rPr>
              <w:t>Data source</w:t>
            </w:r>
            <w:r w:rsidRPr="0018540E">
              <w:rPr>
                <w:rFonts w:cs="Arial"/>
                <w:u w:val="single"/>
              </w:rPr>
              <w:t>: In-country assessments for a sample of Signatory countries (to be developed).</w:t>
            </w:r>
          </w:p>
          <w:p w14:paraId="2EBDC5D0" w14:textId="77777777" w:rsidR="007716C8" w:rsidRPr="0018540E" w:rsidRDefault="007716C8" w:rsidP="00771018">
            <w:pPr>
              <w:autoSpaceDE w:val="0"/>
              <w:autoSpaceDN w:val="0"/>
              <w:adjustRightInd w:val="0"/>
              <w:rPr>
                <w:rFonts w:cs="Arial"/>
                <w:u w:val="single"/>
              </w:rPr>
            </w:pPr>
          </w:p>
        </w:tc>
      </w:tr>
      <w:tr w:rsidR="007716C8" w:rsidRPr="0018540E" w14:paraId="6EDC1356" w14:textId="77777777" w:rsidTr="003F4E02">
        <w:tc>
          <w:tcPr>
            <w:tcW w:w="5000" w:type="pct"/>
            <w:gridSpan w:val="7"/>
            <w:shd w:val="clear" w:color="auto" w:fill="E7E6E6" w:themeFill="background2"/>
          </w:tcPr>
          <w:p w14:paraId="4BC45987" w14:textId="77777777" w:rsidR="007716C8" w:rsidRPr="0018540E" w:rsidRDefault="007716C8" w:rsidP="001156B6">
            <w:pPr>
              <w:rPr>
                <w:rFonts w:cs="Arial"/>
                <w:b/>
                <w:bCs/>
                <w:u w:val="single"/>
              </w:rPr>
            </w:pPr>
            <w:r w:rsidRPr="0018540E">
              <w:rPr>
                <w:rFonts w:cs="Arial"/>
                <w:b/>
                <w:bCs/>
                <w:u w:val="single"/>
              </w:rPr>
              <w:lastRenderedPageBreak/>
              <w:t>Activity 9: International cooperation</w:t>
            </w:r>
          </w:p>
          <w:p w14:paraId="46AB780B" w14:textId="77777777" w:rsidR="007716C8" w:rsidRPr="0018540E" w:rsidRDefault="007716C8" w:rsidP="00771018">
            <w:pPr>
              <w:rPr>
                <w:rFonts w:eastAsia="Times New Roman" w:cs="Arial"/>
                <w:u w:val="single"/>
              </w:rPr>
            </w:pPr>
          </w:p>
          <w:p w14:paraId="3B291C55" w14:textId="77777777" w:rsidR="007716C8" w:rsidRPr="0018540E" w:rsidRDefault="007716C8" w:rsidP="00771018">
            <w:pPr>
              <w:ind w:left="227"/>
              <w:rPr>
                <w:rFonts w:cs="Arial"/>
                <w:u w:val="single"/>
              </w:rPr>
            </w:pPr>
            <w:r w:rsidRPr="0018540E">
              <w:rPr>
                <w:rFonts w:eastAsia="Times New Roman" w:cs="Arial"/>
                <w:u w:val="single"/>
              </w:rPr>
              <w:t>(Cooperate with a view to assisting each other to implement the Memorandum of Understanding in respect of research, monitoring, conservation of transboundary and international site networks, emergency situations that require concerted international responses, and other appropriate actions).</w:t>
            </w:r>
          </w:p>
          <w:p w14:paraId="3330B6A8" w14:textId="77777777" w:rsidR="007716C8" w:rsidRPr="0018540E" w:rsidRDefault="007716C8" w:rsidP="00771018">
            <w:pPr>
              <w:autoSpaceDE w:val="0"/>
              <w:autoSpaceDN w:val="0"/>
              <w:adjustRightInd w:val="0"/>
              <w:rPr>
                <w:rFonts w:cs="Arial"/>
                <w:u w:val="single"/>
              </w:rPr>
            </w:pPr>
          </w:p>
        </w:tc>
      </w:tr>
      <w:tr w:rsidR="007716C8" w:rsidRPr="0018540E" w14:paraId="75448927" w14:textId="77777777">
        <w:tc>
          <w:tcPr>
            <w:tcW w:w="1177" w:type="pct"/>
          </w:tcPr>
          <w:p w14:paraId="0BDEAEF3" w14:textId="7AA7A2C9" w:rsidR="007716C8" w:rsidRPr="0018540E" w:rsidRDefault="007716C8" w:rsidP="00BD17DB">
            <w:pPr>
              <w:autoSpaceDE w:val="0"/>
              <w:autoSpaceDN w:val="0"/>
              <w:adjustRightInd w:val="0"/>
              <w:rPr>
                <w:rFonts w:cs="Arial"/>
                <w:u w:val="single"/>
              </w:rPr>
            </w:pPr>
            <w:r w:rsidRPr="0018540E">
              <w:rPr>
                <w:rFonts w:cs="Arial"/>
                <w:u w:val="single"/>
              </w:rPr>
              <w:t xml:space="preserve">9.1.  </w:t>
            </w:r>
            <w:del w:id="38" w:author="DEP" w:date="2023-07-04T15:42:00Z">
              <w:r w:rsidRPr="0018540E" w:rsidDel="00BD17DB">
                <w:rPr>
                  <w:rFonts w:cs="Arial"/>
                  <w:u w:val="single"/>
                </w:rPr>
                <w:delText xml:space="preserve">Exploit and further </w:delText>
              </w:r>
            </w:del>
            <w:ins w:id="39" w:author="DEP" w:date="2023-07-04T15:42:00Z">
              <w:r w:rsidR="00BD17DB">
                <w:rPr>
                  <w:rFonts w:cs="Arial"/>
                  <w:u w:val="single"/>
                </w:rPr>
                <w:t>D</w:t>
              </w:r>
            </w:ins>
            <w:del w:id="40" w:author="DEP" w:date="2023-07-04T15:42:00Z">
              <w:r w:rsidRPr="0018540E" w:rsidDel="00BD17DB">
                <w:rPr>
                  <w:rFonts w:cs="Arial"/>
                  <w:u w:val="single"/>
                </w:rPr>
                <w:delText>d</w:delText>
              </w:r>
            </w:del>
            <w:r w:rsidRPr="0018540E">
              <w:rPr>
                <w:rFonts w:cs="Arial"/>
                <w:u w:val="single"/>
              </w:rPr>
              <w:t>evelop opportunities to cooperate internationally</w:t>
            </w:r>
            <w:ins w:id="41" w:author="DEP" w:date="2023-07-04T15:45:00Z">
              <w:r w:rsidR="00BD17DB">
                <w:rPr>
                  <w:rFonts w:cs="Arial"/>
                  <w:u w:val="single"/>
                </w:rPr>
                <w:t xml:space="preserve"> for </w:t>
              </w:r>
              <w:r w:rsidR="00BD17DB" w:rsidRPr="0018540E">
                <w:rPr>
                  <w:rFonts w:cs="Arial"/>
                  <w:u w:val="single"/>
                </w:rPr>
                <w:t>coordinated implementation of the MOU</w:t>
              </w:r>
            </w:ins>
            <w:ins w:id="42" w:author="DEP" w:date="2023-07-04T15:43:00Z">
              <w:r w:rsidR="00BD17DB">
                <w:rPr>
                  <w:rFonts w:cs="Arial"/>
                  <w:u w:val="single"/>
                </w:rPr>
                <w:t>,</w:t>
              </w:r>
            </w:ins>
            <w:r w:rsidRPr="0018540E">
              <w:rPr>
                <w:rFonts w:cs="Arial"/>
                <w:u w:val="single"/>
              </w:rPr>
              <w:t xml:space="preserve"> through </w:t>
            </w:r>
            <w:ins w:id="43" w:author="DEP" w:date="2023-07-04T15:42:00Z">
              <w:r w:rsidR="00BD17DB">
                <w:rPr>
                  <w:rFonts w:cs="Arial"/>
                  <w:u w:val="single"/>
                </w:rPr>
                <w:t xml:space="preserve">regional cooperation mechanisms for </w:t>
              </w:r>
            </w:ins>
            <w:r w:rsidRPr="0018540E">
              <w:rPr>
                <w:rFonts w:cs="Arial"/>
                <w:u w:val="single"/>
              </w:rPr>
              <w:t xml:space="preserve">exchange of information and </w:t>
            </w:r>
            <w:ins w:id="44" w:author="DEP" w:date="2023-07-04T15:43:00Z">
              <w:r w:rsidR="00BD17DB">
                <w:rPr>
                  <w:rFonts w:cs="Arial"/>
                  <w:u w:val="single"/>
                </w:rPr>
                <w:t>best practices</w:t>
              </w:r>
            </w:ins>
            <w:del w:id="45" w:author="DEP" w:date="2023-07-04T15:43:00Z">
              <w:r w:rsidRPr="0018540E" w:rsidDel="00BD17DB">
                <w:rPr>
                  <w:rFonts w:cs="Arial"/>
                  <w:u w:val="single"/>
                </w:rPr>
                <w:delText>experience, transboundary collaboration agreements</w:delText>
              </w:r>
            </w:del>
            <w:r w:rsidRPr="0018540E">
              <w:rPr>
                <w:rFonts w:cs="Arial"/>
                <w:u w:val="single"/>
              </w:rPr>
              <w:t>, resource mobilisation</w:t>
            </w:r>
            <w:del w:id="46" w:author="DEP" w:date="2023-07-04T15:44:00Z">
              <w:r w:rsidRPr="0018540E" w:rsidDel="00BD17DB">
                <w:rPr>
                  <w:rFonts w:cs="Arial"/>
                  <w:u w:val="single"/>
                </w:rPr>
                <w:delText xml:space="preserve"> support</w:delText>
              </w:r>
            </w:del>
            <w:r w:rsidRPr="0018540E">
              <w:rPr>
                <w:rFonts w:cs="Arial"/>
                <w:u w:val="single"/>
              </w:rPr>
              <w:t>,</w:t>
            </w:r>
            <w:del w:id="47" w:author="DEP" w:date="2023-07-04T15:43:00Z">
              <w:r w:rsidRPr="0018540E" w:rsidDel="00BD17DB">
                <w:rPr>
                  <w:rFonts w:cs="Arial"/>
                  <w:u w:val="single"/>
                </w:rPr>
                <w:delText xml:space="preserve"> conferences,</w:delText>
              </w:r>
            </w:del>
            <w:r w:rsidRPr="0018540E">
              <w:rPr>
                <w:rFonts w:cs="Arial"/>
                <w:u w:val="single"/>
              </w:rPr>
              <w:t xml:space="preserve"> joint programmes of work</w:t>
            </w:r>
            <w:ins w:id="48" w:author="DEP" w:date="2023-07-04T15:44:00Z">
              <w:r w:rsidR="00BD17DB">
                <w:rPr>
                  <w:rFonts w:cs="Arial"/>
                  <w:u w:val="single"/>
                </w:rPr>
                <w:t xml:space="preserve"> and</w:t>
              </w:r>
            </w:ins>
            <w:del w:id="49" w:author="DEP" w:date="2023-07-04T15:44:00Z">
              <w:r w:rsidRPr="0018540E" w:rsidDel="00BD17DB">
                <w:rPr>
                  <w:rFonts w:cs="Arial"/>
                  <w:u w:val="single"/>
                </w:rPr>
                <w:delText>,</w:delText>
              </w:r>
            </w:del>
            <w:r w:rsidRPr="0018540E">
              <w:rPr>
                <w:rFonts w:cs="Arial"/>
                <w:u w:val="single"/>
              </w:rPr>
              <w:t xml:space="preserve"> common emergency response protocols</w:t>
            </w:r>
            <w:del w:id="50" w:author="DEP" w:date="2023-07-04T15:45:00Z">
              <w:r w:rsidRPr="0018540E" w:rsidDel="00BD17DB">
                <w:rPr>
                  <w:rFonts w:cs="Arial"/>
                  <w:u w:val="single"/>
                </w:rPr>
                <w:delText xml:space="preserve"> and other methods for coordinated implementation of the MOU</w:delText>
              </w:r>
            </w:del>
            <w:r w:rsidRPr="0018540E">
              <w:rPr>
                <w:rFonts w:cs="Arial"/>
                <w:u w:val="single"/>
              </w:rPr>
              <w:t>.</w:t>
            </w:r>
          </w:p>
        </w:tc>
        <w:tc>
          <w:tcPr>
            <w:tcW w:w="396" w:type="pct"/>
          </w:tcPr>
          <w:p w14:paraId="78EA588C" w14:textId="77777777" w:rsidR="007716C8" w:rsidRPr="0018540E" w:rsidRDefault="007716C8" w:rsidP="00771018">
            <w:pPr>
              <w:jc w:val="center"/>
              <w:rPr>
                <w:rFonts w:cs="Arial"/>
                <w:u w:val="single"/>
              </w:rPr>
            </w:pPr>
            <w:r w:rsidRPr="0018540E">
              <w:rPr>
                <w:rFonts w:cs="Arial"/>
                <w:u w:val="single"/>
              </w:rPr>
              <w:t>All</w:t>
            </w:r>
          </w:p>
        </w:tc>
        <w:tc>
          <w:tcPr>
            <w:tcW w:w="559" w:type="pct"/>
          </w:tcPr>
          <w:p w14:paraId="5153DC82" w14:textId="77777777" w:rsidR="007716C8" w:rsidRPr="0018540E" w:rsidRDefault="007716C8" w:rsidP="00771018">
            <w:pPr>
              <w:jc w:val="center"/>
              <w:rPr>
                <w:rFonts w:cs="Arial"/>
                <w:u w:val="single"/>
              </w:rPr>
            </w:pPr>
            <w:r w:rsidRPr="0018540E">
              <w:rPr>
                <w:rFonts w:cs="Arial"/>
                <w:u w:val="single"/>
              </w:rPr>
              <w:t>All</w:t>
            </w:r>
          </w:p>
        </w:tc>
        <w:tc>
          <w:tcPr>
            <w:tcW w:w="508" w:type="pct"/>
          </w:tcPr>
          <w:p w14:paraId="193F4590" w14:textId="77777777" w:rsidR="007716C8" w:rsidRPr="0018540E" w:rsidRDefault="007716C8" w:rsidP="00771018">
            <w:pPr>
              <w:jc w:val="center"/>
              <w:rPr>
                <w:rFonts w:cs="Arial"/>
                <w:u w:val="single"/>
              </w:rPr>
            </w:pPr>
            <w:r w:rsidRPr="0018540E">
              <w:rPr>
                <w:rFonts w:cs="Arial"/>
                <w:u w:val="single"/>
              </w:rPr>
              <w:t>Third</w:t>
            </w:r>
          </w:p>
        </w:tc>
        <w:tc>
          <w:tcPr>
            <w:tcW w:w="458" w:type="pct"/>
          </w:tcPr>
          <w:p w14:paraId="2B5C7317" w14:textId="77777777" w:rsidR="007716C8" w:rsidRPr="0018540E" w:rsidRDefault="007716C8" w:rsidP="00771018">
            <w:pPr>
              <w:jc w:val="center"/>
              <w:rPr>
                <w:rFonts w:cs="Arial"/>
                <w:u w:val="single"/>
              </w:rPr>
            </w:pPr>
            <w:r w:rsidRPr="0018540E">
              <w:rPr>
                <w:rFonts w:cs="Arial"/>
                <w:u w:val="single"/>
              </w:rPr>
              <w:t>Ongoing</w:t>
            </w:r>
          </w:p>
        </w:tc>
        <w:tc>
          <w:tcPr>
            <w:tcW w:w="712" w:type="pct"/>
          </w:tcPr>
          <w:p w14:paraId="14B801AA" w14:textId="77777777" w:rsidR="007716C8" w:rsidRPr="0018540E" w:rsidRDefault="007716C8" w:rsidP="00771018">
            <w:pPr>
              <w:jc w:val="center"/>
              <w:rPr>
                <w:rFonts w:cs="Arial"/>
                <w:u w:val="single"/>
              </w:rPr>
            </w:pPr>
            <w:r w:rsidRPr="0018540E">
              <w:rPr>
                <w:rFonts w:cs="Arial"/>
                <w:u w:val="single"/>
              </w:rPr>
              <w:t>Governments</w:t>
            </w:r>
          </w:p>
        </w:tc>
        <w:tc>
          <w:tcPr>
            <w:tcW w:w="1190" w:type="pct"/>
          </w:tcPr>
          <w:p w14:paraId="72249518" w14:textId="77777777" w:rsidR="007716C8" w:rsidRPr="0018540E" w:rsidRDefault="007716C8" w:rsidP="00771018">
            <w:pPr>
              <w:autoSpaceDE w:val="0"/>
              <w:autoSpaceDN w:val="0"/>
              <w:adjustRightInd w:val="0"/>
              <w:rPr>
                <w:rFonts w:cs="Arial"/>
                <w:u w:val="single"/>
              </w:rPr>
            </w:pPr>
            <w:r w:rsidRPr="0018540E">
              <w:rPr>
                <w:rFonts w:cs="Arial"/>
                <w:u w:val="single"/>
              </w:rPr>
              <w:t>International cooperation arrangements operating effectively and with no significant gaps.</w:t>
            </w:r>
          </w:p>
          <w:p w14:paraId="0078BEB8" w14:textId="77777777" w:rsidR="007716C8" w:rsidRPr="0018540E" w:rsidRDefault="007716C8" w:rsidP="00771018">
            <w:pPr>
              <w:autoSpaceDE w:val="0"/>
              <w:autoSpaceDN w:val="0"/>
              <w:adjustRightInd w:val="0"/>
              <w:rPr>
                <w:rFonts w:cs="Arial"/>
                <w:u w:val="single"/>
              </w:rPr>
            </w:pPr>
          </w:p>
          <w:p w14:paraId="33395C35"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relevant active international cooperation activities specifically described by Signatories.</w:t>
            </w:r>
          </w:p>
          <w:p w14:paraId="3A931C0C"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National Reports.</w:t>
            </w:r>
          </w:p>
          <w:p w14:paraId="38A7BF94" w14:textId="77777777" w:rsidR="007716C8" w:rsidRPr="0018540E" w:rsidRDefault="007716C8" w:rsidP="00771018">
            <w:pPr>
              <w:autoSpaceDE w:val="0"/>
              <w:autoSpaceDN w:val="0"/>
              <w:adjustRightInd w:val="0"/>
              <w:ind w:left="170" w:hanging="170"/>
              <w:rPr>
                <w:rFonts w:cs="Arial"/>
                <w:u w:val="single"/>
              </w:rPr>
            </w:pPr>
            <w:r w:rsidRPr="0018540E">
              <w:rPr>
                <w:rFonts w:cs="Arial"/>
                <w:i/>
                <w:u w:val="single"/>
              </w:rPr>
              <w:t>Indicator</w:t>
            </w:r>
            <w:r w:rsidRPr="0018540E">
              <w:rPr>
                <w:rFonts w:cs="Arial"/>
                <w:u w:val="single"/>
              </w:rPr>
              <w:t>: Number of Signatories to the MOU.</w:t>
            </w:r>
          </w:p>
          <w:p w14:paraId="166D7061" w14:textId="77777777" w:rsidR="007716C8" w:rsidRPr="0018540E" w:rsidRDefault="007716C8" w:rsidP="00771018">
            <w:pPr>
              <w:autoSpaceDE w:val="0"/>
              <w:autoSpaceDN w:val="0"/>
              <w:adjustRightInd w:val="0"/>
              <w:ind w:left="170" w:hanging="170"/>
              <w:rPr>
                <w:rFonts w:cs="Arial"/>
                <w:u w:val="single"/>
              </w:rPr>
            </w:pPr>
            <w:r w:rsidRPr="0018540E">
              <w:rPr>
                <w:rFonts w:cs="Arial"/>
                <w:u w:val="single"/>
              </w:rPr>
              <w:t xml:space="preserve">  </w:t>
            </w:r>
            <w:r w:rsidRPr="0018540E">
              <w:rPr>
                <w:rFonts w:cs="Arial"/>
                <w:i/>
                <w:u w:val="single"/>
              </w:rPr>
              <w:t>Data source</w:t>
            </w:r>
            <w:r w:rsidRPr="0018540E">
              <w:rPr>
                <w:rFonts w:cs="Arial"/>
                <w:u w:val="single"/>
              </w:rPr>
              <w:t>: Overview by Coordinating Unit.</w:t>
            </w:r>
          </w:p>
          <w:p w14:paraId="7F7CE405" w14:textId="77777777" w:rsidR="007716C8" w:rsidRPr="0018540E" w:rsidRDefault="007716C8" w:rsidP="00771018">
            <w:pPr>
              <w:autoSpaceDE w:val="0"/>
              <w:autoSpaceDN w:val="0"/>
              <w:adjustRightInd w:val="0"/>
              <w:rPr>
                <w:rFonts w:cs="Arial"/>
                <w:u w:val="single"/>
              </w:rPr>
            </w:pPr>
          </w:p>
        </w:tc>
      </w:tr>
    </w:tbl>
    <w:p w14:paraId="614E8863" w14:textId="77777777" w:rsidR="007716C8" w:rsidRPr="0018540E" w:rsidRDefault="007716C8" w:rsidP="00771018">
      <w:pPr>
        <w:rPr>
          <w:rFonts w:cs="Arial"/>
        </w:rPr>
      </w:pPr>
    </w:p>
    <w:tbl>
      <w:tblPr>
        <w:tblStyle w:val="TableGrid"/>
        <w:tblW w:w="5000" w:type="pct"/>
        <w:tblLayout w:type="fixed"/>
        <w:tblLook w:val="04A0" w:firstRow="1" w:lastRow="0" w:firstColumn="1" w:lastColumn="0" w:noHBand="0" w:noVBand="1"/>
      </w:tblPr>
      <w:tblGrid>
        <w:gridCol w:w="3197"/>
        <w:gridCol w:w="1076"/>
        <w:gridCol w:w="1519"/>
        <w:gridCol w:w="1380"/>
        <w:gridCol w:w="1244"/>
        <w:gridCol w:w="1932"/>
        <w:gridCol w:w="3236"/>
      </w:tblGrid>
      <w:tr w:rsidR="007716C8" w:rsidRPr="0018540E" w14:paraId="58601212" w14:textId="77777777">
        <w:trPr>
          <w:tblHeader/>
        </w:trPr>
        <w:tc>
          <w:tcPr>
            <w:tcW w:w="1177" w:type="pct"/>
          </w:tcPr>
          <w:p w14:paraId="1CD33B79" w14:textId="77777777" w:rsidR="007716C8" w:rsidRPr="0018540E" w:rsidRDefault="007716C8" w:rsidP="00771018">
            <w:pPr>
              <w:rPr>
                <w:rFonts w:cs="Arial"/>
                <w:b/>
                <w:strike/>
              </w:rPr>
            </w:pPr>
            <w:r w:rsidRPr="0018540E">
              <w:rPr>
                <w:rFonts w:cs="Arial"/>
                <w:b/>
                <w:strike/>
              </w:rPr>
              <w:t>Activities</w:t>
            </w:r>
          </w:p>
        </w:tc>
        <w:tc>
          <w:tcPr>
            <w:tcW w:w="396" w:type="pct"/>
          </w:tcPr>
          <w:p w14:paraId="6E9D4DF2" w14:textId="77777777" w:rsidR="007716C8" w:rsidRPr="0018540E" w:rsidRDefault="007716C8" w:rsidP="00771018">
            <w:pPr>
              <w:rPr>
                <w:rFonts w:cs="Arial"/>
                <w:b/>
                <w:strike/>
              </w:rPr>
            </w:pPr>
            <w:r w:rsidRPr="0018540E">
              <w:rPr>
                <w:rFonts w:cs="Arial"/>
                <w:b/>
                <w:strike/>
              </w:rPr>
              <w:t>Species</w:t>
            </w:r>
          </w:p>
        </w:tc>
        <w:tc>
          <w:tcPr>
            <w:tcW w:w="559" w:type="pct"/>
          </w:tcPr>
          <w:p w14:paraId="23C43793" w14:textId="77777777" w:rsidR="007716C8" w:rsidRPr="0018540E" w:rsidRDefault="007716C8" w:rsidP="00771018">
            <w:pPr>
              <w:rPr>
                <w:rFonts w:cs="Arial"/>
                <w:b/>
                <w:strike/>
              </w:rPr>
            </w:pPr>
            <w:r w:rsidRPr="0018540E">
              <w:rPr>
                <w:rFonts w:cs="Arial"/>
                <w:b/>
                <w:strike/>
              </w:rPr>
              <w:t>Countries</w:t>
            </w:r>
          </w:p>
        </w:tc>
        <w:tc>
          <w:tcPr>
            <w:tcW w:w="508" w:type="pct"/>
          </w:tcPr>
          <w:p w14:paraId="3994C337" w14:textId="77777777" w:rsidR="007716C8" w:rsidRPr="0018540E" w:rsidRDefault="007716C8" w:rsidP="00771018">
            <w:pPr>
              <w:rPr>
                <w:rFonts w:cs="Arial"/>
                <w:b/>
                <w:strike/>
              </w:rPr>
            </w:pPr>
            <w:r w:rsidRPr="0018540E">
              <w:rPr>
                <w:rFonts w:cs="Arial"/>
                <w:b/>
                <w:strike/>
              </w:rPr>
              <w:t>Priority Level</w:t>
            </w:r>
          </w:p>
        </w:tc>
        <w:tc>
          <w:tcPr>
            <w:tcW w:w="458" w:type="pct"/>
          </w:tcPr>
          <w:p w14:paraId="1B11F365" w14:textId="77777777" w:rsidR="007716C8" w:rsidRPr="0018540E" w:rsidRDefault="007716C8" w:rsidP="00771018">
            <w:pPr>
              <w:rPr>
                <w:rFonts w:cs="Arial"/>
                <w:b/>
                <w:strike/>
              </w:rPr>
            </w:pPr>
            <w:proofErr w:type="gramStart"/>
            <w:r w:rsidRPr="0018540E">
              <w:rPr>
                <w:rFonts w:cs="Arial"/>
                <w:b/>
                <w:strike/>
              </w:rPr>
              <w:t>Time-scale</w:t>
            </w:r>
            <w:proofErr w:type="gramEnd"/>
          </w:p>
        </w:tc>
        <w:tc>
          <w:tcPr>
            <w:tcW w:w="711" w:type="pct"/>
          </w:tcPr>
          <w:p w14:paraId="1AB31813" w14:textId="77777777" w:rsidR="007716C8" w:rsidRPr="0018540E" w:rsidRDefault="007716C8" w:rsidP="00771018">
            <w:pPr>
              <w:rPr>
                <w:rFonts w:cs="Arial"/>
                <w:b/>
                <w:strike/>
              </w:rPr>
            </w:pPr>
            <w:r w:rsidRPr="0018540E">
              <w:rPr>
                <w:rFonts w:cs="Arial"/>
                <w:b/>
                <w:strike/>
              </w:rPr>
              <w:t>Organisations</w:t>
            </w:r>
          </w:p>
        </w:tc>
        <w:tc>
          <w:tcPr>
            <w:tcW w:w="1191" w:type="pct"/>
          </w:tcPr>
          <w:p w14:paraId="63AF5516" w14:textId="77777777" w:rsidR="007716C8" w:rsidRPr="0018540E" w:rsidRDefault="007716C8" w:rsidP="00771018">
            <w:pPr>
              <w:rPr>
                <w:rFonts w:cs="Arial"/>
                <w:b/>
                <w:strike/>
              </w:rPr>
            </w:pPr>
            <w:r w:rsidRPr="0018540E">
              <w:rPr>
                <w:rFonts w:cs="Arial"/>
                <w:b/>
                <w:strike/>
              </w:rPr>
              <w:t>Target</w:t>
            </w:r>
          </w:p>
        </w:tc>
      </w:tr>
      <w:tr w:rsidR="007716C8" w:rsidRPr="0018540E" w14:paraId="7D7236B5" w14:textId="77777777" w:rsidTr="003F4E02">
        <w:tc>
          <w:tcPr>
            <w:tcW w:w="5000" w:type="pct"/>
            <w:gridSpan w:val="7"/>
            <w:shd w:val="clear" w:color="auto" w:fill="E7E6E6" w:themeFill="background2"/>
          </w:tcPr>
          <w:p w14:paraId="78A217A6" w14:textId="77777777" w:rsidR="007716C8" w:rsidRPr="0018540E" w:rsidRDefault="007716C8" w:rsidP="00771018">
            <w:pPr>
              <w:rPr>
                <w:rFonts w:cs="Arial"/>
                <w:strike/>
              </w:rPr>
            </w:pPr>
            <w:r w:rsidRPr="0018540E">
              <w:rPr>
                <w:rFonts w:cs="Arial"/>
                <w:b/>
                <w:bCs/>
                <w:strike/>
              </w:rPr>
              <w:t>Activity 1: Improvement of legal protection</w:t>
            </w:r>
          </w:p>
        </w:tc>
      </w:tr>
      <w:tr w:rsidR="007716C8" w:rsidRPr="0018540E" w14:paraId="5234DB33" w14:textId="77777777">
        <w:tc>
          <w:tcPr>
            <w:tcW w:w="1177" w:type="pct"/>
          </w:tcPr>
          <w:p w14:paraId="21A9C441" w14:textId="77777777" w:rsidR="007716C8" w:rsidRPr="0018540E" w:rsidRDefault="007716C8" w:rsidP="00771018">
            <w:pPr>
              <w:autoSpaceDE w:val="0"/>
              <w:autoSpaceDN w:val="0"/>
              <w:adjustRightInd w:val="0"/>
              <w:rPr>
                <w:rFonts w:cs="Arial"/>
                <w:strike/>
              </w:rPr>
            </w:pPr>
            <w:r w:rsidRPr="0018540E">
              <w:rPr>
                <w:rFonts w:cs="Arial"/>
                <w:strike/>
              </w:rPr>
              <w:lastRenderedPageBreak/>
              <w:t>1.1.  Update CMS Appendix I to include all Category 1 species</w:t>
            </w:r>
          </w:p>
        </w:tc>
        <w:tc>
          <w:tcPr>
            <w:tcW w:w="396" w:type="pct"/>
          </w:tcPr>
          <w:p w14:paraId="08DAA6E4" w14:textId="77777777" w:rsidR="007716C8" w:rsidRPr="0018540E" w:rsidRDefault="007716C8" w:rsidP="00771018">
            <w:pPr>
              <w:jc w:val="center"/>
              <w:rPr>
                <w:rFonts w:cs="Arial"/>
                <w:strike/>
              </w:rPr>
            </w:pPr>
            <w:r w:rsidRPr="0018540E">
              <w:rPr>
                <w:rFonts w:cs="Arial"/>
                <w:strike/>
              </w:rPr>
              <w:t>Cat. 1</w:t>
            </w:r>
          </w:p>
        </w:tc>
        <w:tc>
          <w:tcPr>
            <w:tcW w:w="559" w:type="pct"/>
          </w:tcPr>
          <w:p w14:paraId="474131EC" w14:textId="77777777" w:rsidR="007716C8" w:rsidRPr="0018540E" w:rsidRDefault="007716C8" w:rsidP="00771018">
            <w:pPr>
              <w:jc w:val="center"/>
              <w:rPr>
                <w:rFonts w:cs="Arial"/>
                <w:strike/>
              </w:rPr>
            </w:pPr>
            <w:r w:rsidRPr="0018540E">
              <w:rPr>
                <w:rFonts w:cs="Arial"/>
                <w:strike/>
              </w:rPr>
              <w:t>--</w:t>
            </w:r>
          </w:p>
        </w:tc>
        <w:tc>
          <w:tcPr>
            <w:tcW w:w="508" w:type="pct"/>
          </w:tcPr>
          <w:p w14:paraId="2B25144F" w14:textId="77777777" w:rsidR="007716C8" w:rsidRPr="0018540E" w:rsidRDefault="007716C8" w:rsidP="00771018">
            <w:pPr>
              <w:jc w:val="center"/>
              <w:rPr>
                <w:rFonts w:cs="Arial"/>
                <w:strike/>
              </w:rPr>
            </w:pPr>
            <w:r w:rsidRPr="0018540E">
              <w:rPr>
                <w:rFonts w:cs="Arial"/>
                <w:strike/>
              </w:rPr>
              <w:t>Second</w:t>
            </w:r>
          </w:p>
        </w:tc>
        <w:tc>
          <w:tcPr>
            <w:tcW w:w="458" w:type="pct"/>
          </w:tcPr>
          <w:p w14:paraId="4888F1EA" w14:textId="77777777" w:rsidR="007716C8" w:rsidRPr="0018540E" w:rsidRDefault="007716C8" w:rsidP="00771018">
            <w:pPr>
              <w:jc w:val="center"/>
              <w:rPr>
                <w:rFonts w:cs="Arial"/>
                <w:strike/>
              </w:rPr>
            </w:pPr>
            <w:r w:rsidRPr="0018540E">
              <w:rPr>
                <w:rFonts w:cs="Arial"/>
                <w:strike/>
              </w:rPr>
              <w:t>Short</w:t>
            </w:r>
          </w:p>
        </w:tc>
        <w:tc>
          <w:tcPr>
            <w:tcW w:w="711" w:type="pct"/>
          </w:tcPr>
          <w:p w14:paraId="48B58855" w14:textId="77777777" w:rsidR="007716C8" w:rsidRPr="0018540E" w:rsidRDefault="007716C8" w:rsidP="00771018">
            <w:pPr>
              <w:jc w:val="center"/>
              <w:rPr>
                <w:rFonts w:cs="Arial"/>
                <w:strike/>
              </w:rPr>
            </w:pPr>
            <w:r w:rsidRPr="0018540E">
              <w:rPr>
                <w:rFonts w:cs="Arial"/>
                <w:strike/>
              </w:rPr>
              <w:t>CMS Secretariat / COP</w:t>
            </w:r>
          </w:p>
        </w:tc>
        <w:tc>
          <w:tcPr>
            <w:tcW w:w="1191" w:type="pct"/>
          </w:tcPr>
          <w:p w14:paraId="773BF50D" w14:textId="77777777" w:rsidR="007716C8" w:rsidRPr="0018540E" w:rsidRDefault="007716C8" w:rsidP="00771018">
            <w:pPr>
              <w:rPr>
                <w:rFonts w:cs="Arial"/>
                <w:strike/>
              </w:rPr>
            </w:pPr>
            <w:r w:rsidRPr="0018540E">
              <w:rPr>
                <w:rFonts w:cs="Arial"/>
                <w:strike/>
              </w:rPr>
              <w:t>CMS Appendix I amended</w:t>
            </w:r>
          </w:p>
        </w:tc>
      </w:tr>
      <w:tr w:rsidR="007716C8" w:rsidRPr="0018540E" w14:paraId="397D6F7C" w14:textId="77777777">
        <w:tc>
          <w:tcPr>
            <w:tcW w:w="1177" w:type="pct"/>
          </w:tcPr>
          <w:p w14:paraId="50CA0785" w14:textId="77777777" w:rsidR="007716C8" w:rsidRPr="0018540E" w:rsidRDefault="007716C8" w:rsidP="00771018">
            <w:pPr>
              <w:autoSpaceDE w:val="0"/>
              <w:autoSpaceDN w:val="0"/>
              <w:adjustRightInd w:val="0"/>
              <w:rPr>
                <w:rFonts w:cs="Arial"/>
                <w:strike/>
              </w:rPr>
            </w:pPr>
            <w:r w:rsidRPr="0018540E">
              <w:rPr>
                <w:rFonts w:cs="Arial"/>
                <w:strike/>
              </w:rPr>
              <w:t>1.2.  Review relevant legislation and take steps where possible to make sure that it protects all birds of prey from all forms of a) deliberate killing, b) deliberate disturbance at nest sites and communal roost sites (particularly in wintering grounds) where this is considered detrimental to the conservation of the species; and c) egg-collection and taking from the wild. Unless this is authorised by the competent body and only where the action is sustainable and not detrimental to the conservation status of the species concerned</w:t>
            </w:r>
          </w:p>
        </w:tc>
        <w:tc>
          <w:tcPr>
            <w:tcW w:w="396" w:type="pct"/>
          </w:tcPr>
          <w:p w14:paraId="718F6AE8" w14:textId="77777777" w:rsidR="007716C8" w:rsidRPr="0018540E" w:rsidRDefault="007716C8" w:rsidP="00771018">
            <w:pPr>
              <w:jc w:val="center"/>
              <w:rPr>
                <w:rFonts w:cs="Arial"/>
                <w:strike/>
              </w:rPr>
            </w:pPr>
            <w:r w:rsidRPr="0018540E">
              <w:rPr>
                <w:rFonts w:cs="Arial"/>
                <w:strike/>
              </w:rPr>
              <w:t>All</w:t>
            </w:r>
          </w:p>
        </w:tc>
        <w:tc>
          <w:tcPr>
            <w:tcW w:w="559" w:type="pct"/>
          </w:tcPr>
          <w:p w14:paraId="26052E35" w14:textId="77777777" w:rsidR="007716C8" w:rsidRPr="0018540E" w:rsidRDefault="007716C8" w:rsidP="00771018">
            <w:pPr>
              <w:jc w:val="center"/>
              <w:rPr>
                <w:rFonts w:cs="Arial"/>
                <w:strike/>
              </w:rPr>
            </w:pPr>
            <w:r w:rsidRPr="0018540E">
              <w:rPr>
                <w:rFonts w:cs="Arial"/>
                <w:strike/>
              </w:rPr>
              <w:t>All</w:t>
            </w:r>
          </w:p>
        </w:tc>
        <w:tc>
          <w:tcPr>
            <w:tcW w:w="508" w:type="pct"/>
          </w:tcPr>
          <w:p w14:paraId="2FCA7EB2" w14:textId="77777777" w:rsidR="007716C8" w:rsidRPr="0018540E" w:rsidRDefault="007716C8" w:rsidP="00771018">
            <w:pPr>
              <w:jc w:val="center"/>
              <w:rPr>
                <w:rFonts w:cs="Arial"/>
                <w:strike/>
              </w:rPr>
            </w:pPr>
            <w:r w:rsidRPr="0018540E">
              <w:rPr>
                <w:rFonts w:cs="Arial"/>
                <w:strike/>
              </w:rPr>
              <w:t>First</w:t>
            </w:r>
          </w:p>
        </w:tc>
        <w:tc>
          <w:tcPr>
            <w:tcW w:w="458" w:type="pct"/>
          </w:tcPr>
          <w:p w14:paraId="066B4B88" w14:textId="77777777" w:rsidR="007716C8" w:rsidRPr="0018540E" w:rsidRDefault="007716C8" w:rsidP="00771018">
            <w:pPr>
              <w:jc w:val="center"/>
              <w:rPr>
                <w:rFonts w:cs="Arial"/>
                <w:strike/>
              </w:rPr>
            </w:pPr>
            <w:r w:rsidRPr="0018540E">
              <w:rPr>
                <w:rFonts w:cs="Arial"/>
                <w:strike/>
              </w:rPr>
              <w:t>Immediate</w:t>
            </w:r>
          </w:p>
        </w:tc>
        <w:tc>
          <w:tcPr>
            <w:tcW w:w="711" w:type="pct"/>
          </w:tcPr>
          <w:p w14:paraId="5D3D6437" w14:textId="77777777" w:rsidR="007716C8" w:rsidRPr="0018540E" w:rsidRDefault="007716C8" w:rsidP="00771018">
            <w:pPr>
              <w:jc w:val="center"/>
              <w:rPr>
                <w:rFonts w:cs="Arial"/>
                <w:strike/>
              </w:rPr>
            </w:pPr>
            <w:r w:rsidRPr="0018540E">
              <w:rPr>
                <w:rFonts w:cs="Arial"/>
                <w:strike/>
              </w:rPr>
              <w:t>Governments</w:t>
            </w:r>
          </w:p>
        </w:tc>
        <w:tc>
          <w:tcPr>
            <w:tcW w:w="1191" w:type="pct"/>
          </w:tcPr>
          <w:p w14:paraId="173A7A95" w14:textId="77777777" w:rsidR="007716C8" w:rsidRPr="0018540E" w:rsidRDefault="007716C8" w:rsidP="00771018">
            <w:pPr>
              <w:autoSpaceDE w:val="0"/>
              <w:autoSpaceDN w:val="0"/>
              <w:adjustRightInd w:val="0"/>
              <w:rPr>
                <w:rFonts w:cs="Arial"/>
                <w:strike/>
              </w:rPr>
            </w:pPr>
            <w:r w:rsidRPr="0018540E">
              <w:rPr>
                <w:rFonts w:cs="Arial"/>
                <w:strike/>
              </w:rPr>
              <w:t>All birds of prey given full protection in the relevant legislation of all Range State Signatories and unsustainable taking of birds is prohibited</w:t>
            </w:r>
          </w:p>
        </w:tc>
      </w:tr>
      <w:tr w:rsidR="007716C8" w:rsidRPr="0018540E" w14:paraId="0F56E3BF" w14:textId="77777777">
        <w:tc>
          <w:tcPr>
            <w:tcW w:w="1177" w:type="pct"/>
          </w:tcPr>
          <w:p w14:paraId="1C2ABB38" w14:textId="77777777" w:rsidR="007716C8" w:rsidRPr="0018540E" w:rsidRDefault="007716C8" w:rsidP="00771018">
            <w:pPr>
              <w:autoSpaceDE w:val="0"/>
              <w:autoSpaceDN w:val="0"/>
              <w:adjustRightInd w:val="0"/>
              <w:rPr>
                <w:rFonts w:cs="Arial"/>
                <w:strike/>
              </w:rPr>
            </w:pPr>
            <w:proofErr w:type="gramStart"/>
            <w:r w:rsidRPr="0018540E">
              <w:rPr>
                <w:rFonts w:cs="Arial"/>
                <w:strike/>
              </w:rPr>
              <w:t>1.3  Review</w:t>
            </w:r>
            <w:proofErr w:type="gramEnd"/>
            <w:r w:rsidRPr="0018540E">
              <w:rPr>
                <w:rFonts w:cs="Arial"/>
                <w:strike/>
              </w:rPr>
              <w:t xml:space="preserve"> relevant legislation and take steps where possible to ban the use of exposed poison baits for predator control and those chemicals where they have been shown to cause significant avian mortalities</w:t>
            </w:r>
          </w:p>
        </w:tc>
        <w:tc>
          <w:tcPr>
            <w:tcW w:w="396" w:type="pct"/>
          </w:tcPr>
          <w:p w14:paraId="2E5D1EA6" w14:textId="77777777" w:rsidR="007716C8" w:rsidRPr="0018540E" w:rsidRDefault="007716C8" w:rsidP="00771018">
            <w:pPr>
              <w:jc w:val="center"/>
              <w:rPr>
                <w:rFonts w:cs="Arial"/>
                <w:strike/>
              </w:rPr>
            </w:pPr>
            <w:r w:rsidRPr="0018540E">
              <w:rPr>
                <w:rFonts w:cs="Arial"/>
                <w:strike/>
              </w:rPr>
              <w:t>All</w:t>
            </w:r>
          </w:p>
        </w:tc>
        <w:tc>
          <w:tcPr>
            <w:tcW w:w="559" w:type="pct"/>
          </w:tcPr>
          <w:p w14:paraId="456D8ED6" w14:textId="77777777" w:rsidR="007716C8" w:rsidRPr="0018540E" w:rsidRDefault="007716C8" w:rsidP="00771018">
            <w:pPr>
              <w:jc w:val="center"/>
              <w:rPr>
                <w:rFonts w:cs="Arial"/>
                <w:strike/>
              </w:rPr>
            </w:pPr>
            <w:r w:rsidRPr="0018540E">
              <w:rPr>
                <w:rFonts w:cs="Arial"/>
                <w:strike/>
              </w:rPr>
              <w:t>All</w:t>
            </w:r>
          </w:p>
        </w:tc>
        <w:tc>
          <w:tcPr>
            <w:tcW w:w="508" w:type="pct"/>
          </w:tcPr>
          <w:p w14:paraId="170D7AFE" w14:textId="77777777" w:rsidR="007716C8" w:rsidRPr="0018540E" w:rsidRDefault="007716C8" w:rsidP="00771018">
            <w:pPr>
              <w:jc w:val="center"/>
              <w:rPr>
                <w:rFonts w:cs="Arial"/>
                <w:strike/>
              </w:rPr>
            </w:pPr>
            <w:r w:rsidRPr="0018540E">
              <w:rPr>
                <w:rFonts w:cs="Arial"/>
                <w:strike/>
              </w:rPr>
              <w:t>First</w:t>
            </w:r>
          </w:p>
        </w:tc>
        <w:tc>
          <w:tcPr>
            <w:tcW w:w="458" w:type="pct"/>
          </w:tcPr>
          <w:p w14:paraId="7B340E2E" w14:textId="77777777" w:rsidR="007716C8" w:rsidRPr="0018540E" w:rsidRDefault="007716C8" w:rsidP="00771018">
            <w:pPr>
              <w:jc w:val="center"/>
              <w:rPr>
                <w:rFonts w:cs="Arial"/>
                <w:strike/>
              </w:rPr>
            </w:pPr>
            <w:r w:rsidRPr="0018540E">
              <w:rPr>
                <w:rFonts w:cs="Arial"/>
                <w:strike/>
              </w:rPr>
              <w:t>Immediate</w:t>
            </w:r>
          </w:p>
        </w:tc>
        <w:tc>
          <w:tcPr>
            <w:tcW w:w="711" w:type="pct"/>
          </w:tcPr>
          <w:p w14:paraId="1710E57D" w14:textId="77777777" w:rsidR="007716C8" w:rsidRPr="0018540E" w:rsidRDefault="007716C8" w:rsidP="00771018">
            <w:pPr>
              <w:jc w:val="center"/>
              <w:rPr>
                <w:rFonts w:cs="Arial"/>
                <w:strike/>
              </w:rPr>
            </w:pPr>
            <w:r w:rsidRPr="0018540E">
              <w:rPr>
                <w:rFonts w:cs="Arial"/>
                <w:strike/>
              </w:rPr>
              <w:t>Governments</w:t>
            </w:r>
          </w:p>
        </w:tc>
        <w:tc>
          <w:tcPr>
            <w:tcW w:w="1191" w:type="pct"/>
          </w:tcPr>
          <w:p w14:paraId="7E4099BD" w14:textId="77777777" w:rsidR="007716C8" w:rsidRPr="0018540E" w:rsidRDefault="007716C8" w:rsidP="00771018">
            <w:pPr>
              <w:autoSpaceDE w:val="0"/>
              <w:autoSpaceDN w:val="0"/>
              <w:adjustRightInd w:val="0"/>
              <w:rPr>
                <w:rFonts w:cs="Arial"/>
                <w:strike/>
              </w:rPr>
            </w:pPr>
            <w:r w:rsidRPr="0018540E">
              <w:rPr>
                <w:rFonts w:cs="Arial"/>
                <w:strike/>
              </w:rPr>
              <w:t>The relevant legislation of all Signatories bans use of exposed poison baits and those chemicals that have been shown to cause significant avian mortalities</w:t>
            </w:r>
          </w:p>
        </w:tc>
      </w:tr>
      <w:tr w:rsidR="007716C8" w:rsidRPr="0018540E" w14:paraId="0A34AF89" w14:textId="77777777">
        <w:tc>
          <w:tcPr>
            <w:tcW w:w="1177" w:type="pct"/>
          </w:tcPr>
          <w:p w14:paraId="136BC213" w14:textId="77777777" w:rsidR="007716C8" w:rsidRPr="0018540E" w:rsidRDefault="007716C8" w:rsidP="00771018">
            <w:pPr>
              <w:autoSpaceDE w:val="0"/>
              <w:autoSpaceDN w:val="0"/>
              <w:adjustRightInd w:val="0"/>
              <w:rPr>
                <w:rFonts w:cs="Arial"/>
                <w:strike/>
              </w:rPr>
            </w:pPr>
            <w:proofErr w:type="gramStart"/>
            <w:r w:rsidRPr="0018540E">
              <w:rPr>
                <w:rFonts w:cs="Arial"/>
                <w:strike/>
              </w:rPr>
              <w:t>1.4  Review</w:t>
            </w:r>
            <w:proofErr w:type="gramEnd"/>
            <w:r w:rsidRPr="0018540E">
              <w:rPr>
                <w:rFonts w:cs="Arial"/>
                <w:strike/>
              </w:rPr>
              <w:t xml:space="preserve"> relevant legislation and take steps </w:t>
            </w:r>
            <w:r w:rsidRPr="0018540E">
              <w:rPr>
                <w:rFonts w:cs="Arial"/>
                <w:strike/>
              </w:rPr>
              <w:lastRenderedPageBreak/>
              <w:t>where possible to make sure that it requires all new power lines to be designed to avoid bird of prey electrocution</w:t>
            </w:r>
          </w:p>
        </w:tc>
        <w:tc>
          <w:tcPr>
            <w:tcW w:w="396" w:type="pct"/>
          </w:tcPr>
          <w:p w14:paraId="28010269" w14:textId="77777777" w:rsidR="007716C8" w:rsidRPr="0018540E" w:rsidRDefault="007716C8" w:rsidP="00771018">
            <w:pPr>
              <w:jc w:val="center"/>
              <w:rPr>
                <w:rFonts w:cs="Arial"/>
                <w:strike/>
              </w:rPr>
            </w:pPr>
            <w:r w:rsidRPr="0018540E">
              <w:rPr>
                <w:rFonts w:cs="Arial"/>
                <w:strike/>
              </w:rPr>
              <w:lastRenderedPageBreak/>
              <w:t>All</w:t>
            </w:r>
          </w:p>
        </w:tc>
        <w:tc>
          <w:tcPr>
            <w:tcW w:w="559" w:type="pct"/>
          </w:tcPr>
          <w:p w14:paraId="49C62FC4" w14:textId="77777777" w:rsidR="007716C8" w:rsidRPr="0018540E" w:rsidRDefault="007716C8" w:rsidP="00771018">
            <w:pPr>
              <w:jc w:val="center"/>
              <w:rPr>
                <w:rFonts w:cs="Arial"/>
                <w:strike/>
              </w:rPr>
            </w:pPr>
            <w:r w:rsidRPr="0018540E">
              <w:rPr>
                <w:rFonts w:cs="Arial"/>
                <w:strike/>
              </w:rPr>
              <w:t>All</w:t>
            </w:r>
          </w:p>
        </w:tc>
        <w:tc>
          <w:tcPr>
            <w:tcW w:w="508" w:type="pct"/>
          </w:tcPr>
          <w:p w14:paraId="53233FD4" w14:textId="77777777" w:rsidR="007716C8" w:rsidRPr="0018540E" w:rsidRDefault="007716C8" w:rsidP="00771018">
            <w:pPr>
              <w:jc w:val="center"/>
              <w:rPr>
                <w:rFonts w:cs="Arial"/>
                <w:strike/>
              </w:rPr>
            </w:pPr>
            <w:r w:rsidRPr="0018540E">
              <w:rPr>
                <w:rFonts w:cs="Arial"/>
                <w:strike/>
              </w:rPr>
              <w:t>Second</w:t>
            </w:r>
          </w:p>
        </w:tc>
        <w:tc>
          <w:tcPr>
            <w:tcW w:w="458" w:type="pct"/>
          </w:tcPr>
          <w:p w14:paraId="0A5488C0" w14:textId="77777777" w:rsidR="007716C8" w:rsidRPr="0018540E" w:rsidRDefault="007716C8" w:rsidP="00771018">
            <w:pPr>
              <w:jc w:val="center"/>
              <w:rPr>
                <w:rFonts w:cs="Arial"/>
                <w:strike/>
              </w:rPr>
            </w:pPr>
            <w:r w:rsidRPr="0018540E">
              <w:rPr>
                <w:rFonts w:cs="Arial"/>
                <w:strike/>
              </w:rPr>
              <w:t>Medium</w:t>
            </w:r>
          </w:p>
        </w:tc>
        <w:tc>
          <w:tcPr>
            <w:tcW w:w="711" w:type="pct"/>
          </w:tcPr>
          <w:p w14:paraId="680EF455" w14:textId="77777777" w:rsidR="007716C8" w:rsidRPr="0018540E" w:rsidRDefault="007716C8" w:rsidP="00771018">
            <w:pPr>
              <w:autoSpaceDE w:val="0"/>
              <w:autoSpaceDN w:val="0"/>
              <w:adjustRightInd w:val="0"/>
              <w:jc w:val="center"/>
              <w:rPr>
                <w:rFonts w:cs="Arial"/>
                <w:strike/>
              </w:rPr>
            </w:pPr>
            <w:r w:rsidRPr="0018540E">
              <w:rPr>
                <w:rFonts w:cs="Arial"/>
                <w:strike/>
              </w:rPr>
              <w:t>Governments</w:t>
            </w:r>
          </w:p>
        </w:tc>
        <w:tc>
          <w:tcPr>
            <w:tcW w:w="1191" w:type="pct"/>
          </w:tcPr>
          <w:p w14:paraId="20C03EC4" w14:textId="77777777" w:rsidR="007716C8" w:rsidRPr="0018540E" w:rsidRDefault="007716C8" w:rsidP="00771018">
            <w:pPr>
              <w:autoSpaceDE w:val="0"/>
              <w:autoSpaceDN w:val="0"/>
              <w:adjustRightInd w:val="0"/>
              <w:rPr>
                <w:rFonts w:cs="Arial"/>
                <w:strike/>
              </w:rPr>
            </w:pPr>
            <w:r w:rsidRPr="0018540E">
              <w:rPr>
                <w:rFonts w:cs="Arial"/>
                <w:strike/>
              </w:rPr>
              <w:t xml:space="preserve">The relevant legislation of all Signatories requires power </w:t>
            </w:r>
            <w:r w:rsidRPr="0018540E">
              <w:rPr>
                <w:rFonts w:cs="Arial"/>
                <w:strike/>
              </w:rPr>
              <w:lastRenderedPageBreak/>
              <w:t>line design to avoid electrocution</w:t>
            </w:r>
          </w:p>
        </w:tc>
      </w:tr>
      <w:tr w:rsidR="007716C8" w:rsidRPr="0018540E" w14:paraId="671D6231" w14:textId="77777777">
        <w:tc>
          <w:tcPr>
            <w:tcW w:w="1177" w:type="pct"/>
          </w:tcPr>
          <w:p w14:paraId="223ED571" w14:textId="77777777" w:rsidR="007716C8" w:rsidRPr="0018540E" w:rsidRDefault="007716C8" w:rsidP="00771018">
            <w:pPr>
              <w:autoSpaceDE w:val="0"/>
              <w:autoSpaceDN w:val="0"/>
              <w:adjustRightInd w:val="0"/>
              <w:rPr>
                <w:rFonts w:cs="Arial"/>
                <w:strike/>
              </w:rPr>
            </w:pPr>
            <w:proofErr w:type="gramStart"/>
            <w:r w:rsidRPr="0018540E">
              <w:rPr>
                <w:rFonts w:cs="Arial"/>
                <w:strike/>
              </w:rPr>
              <w:lastRenderedPageBreak/>
              <w:t>1.5  Strengthen</w:t>
            </w:r>
            <w:proofErr w:type="gramEnd"/>
            <w:r w:rsidRPr="0018540E">
              <w:rPr>
                <w:rFonts w:cs="Arial"/>
                <w:strike/>
              </w:rPr>
              <w:t xml:space="preserve"> the application of legal protection, and reporting of persecution, for birds of prey by ensuring appropriate penalties, training law enforcement authorities, and raising public awareness to boost surveillance and reporting of illegal activities</w:t>
            </w:r>
          </w:p>
        </w:tc>
        <w:tc>
          <w:tcPr>
            <w:tcW w:w="396" w:type="pct"/>
          </w:tcPr>
          <w:p w14:paraId="5F8F0C24" w14:textId="77777777" w:rsidR="007716C8" w:rsidRPr="0018540E" w:rsidRDefault="007716C8" w:rsidP="00771018">
            <w:pPr>
              <w:jc w:val="center"/>
              <w:rPr>
                <w:rFonts w:cs="Arial"/>
                <w:strike/>
              </w:rPr>
            </w:pPr>
            <w:r w:rsidRPr="0018540E">
              <w:rPr>
                <w:rFonts w:cs="Arial"/>
                <w:strike/>
              </w:rPr>
              <w:t>All</w:t>
            </w:r>
          </w:p>
        </w:tc>
        <w:tc>
          <w:tcPr>
            <w:tcW w:w="559" w:type="pct"/>
          </w:tcPr>
          <w:p w14:paraId="0DD1B4D9" w14:textId="77777777" w:rsidR="007716C8" w:rsidRPr="0018540E" w:rsidRDefault="007716C8" w:rsidP="00771018">
            <w:pPr>
              <w:jc w:val="center"/>
              <w:rPr>
                <w:rFonts w:cs="Arial"/>
                <w:strike/>
              </w:rPr>
            </w:pPr>
            <w:r w:rsidRPr="0018540E">
              <w:rPr>
                <w:rFonts w:cs="Arial"/>
                <w:strike/>
              </w:rPr>
              <w:t>All</w:t>
            </w:r>
          </w:p>
        </w:tc>
        <w:tc>
          <w:tcPr>
            <w:tcW w:w="508" w:type="pct"/>
          </w:tcPr>
          <w:p w14:paraId="41138E4C" w14:textId="77777777" w:rsidR="007716C8" w:rsidRPr="0018540E" w:rsidRDefault="007716C8" w:rsidP="00771018">
            <w:pPr>
              <w:jc w:val="center"/>
              <w:rPr>
                <w:rFonts w:cs="Arial"/>
                <w:strike/>
              </w:rPr>
            </w:pPr>
            <w:r w:rsidRPr="0018540E">
              <w:rPr>
                <w:rFonts w:cs="Arial"/>
                <w:strike/>
              </w:rPr>
              <w:t>Second</w:t>
            </w:r>
          </w:p>
        </w:tc>
        <w:tc>
          <w:tcPr>
            <w:tcW w:w="458" w:type="pct"/>
          </w:tcPr>
          <w:p w14:paraId="2646CC8F" w14:textId="77777777" w:rsidR="007716C8" w:rsidRPr="0018540E" w:rsidRDefault="007716C8" w:rsidP="00771018">
            <w:pPr>
              <w:jc w:val="center"/>
              <w:rPr>
                <w:rFonts w:cs="Arial"/>
                <w:strike/>
              </w:rPr>
            </w:pPr>
            <w:r w:rsidRPr="0018540E">
              <w:rPr>
                <w:rFonts w:cs="Arial"/>
                <w:strike/>
              </w:rPr>
              <w:t>Ongoing</w:t>
            </w:r>
          </w:p>
        </w:tc>
        <w:tc>
          <w:tcPr>
            <w:tcW w:w="711" w:type="pct"/>
          </w:tcPr>
          <w:p w14:paraId="0522405A" w14:textId="77777777" w:rsidR="007716C8" w:rsidRPr="0018540E" w:rsidRDefault="007716C8" w:rsidP="00771018">
            <w:pPr>
              <w:jc w:val="center"/>
              <w:rPr>
                <w:rFonts w:cs="Arial"/>
                <w:strike/>
              </w:rPr>
            </w:pPr>
            <w:r w:rsidRPr="0018540E">
              <w:rPr>
                <w:rFonts w:cs="Arial"/>
                <w:strike/>
              </w:rPr>
              <w:t>Governments, law enforcement agencies and NGOs</w:t>
            </w:r>
          </w:p>
        </w:tc>
        <w:tc>
          <w:tcPr>
            <w:tcW w:w="1191" w:type="pct"/>
          </w:tcPr>
          <w:p w14:paraId="0E0B6B3B" w14:textId="77777777" w:rsidR="007716C8" w:rsidRPr="0018540E" w:rsidRDefault="007716C8" w:rsidP="00771018">
            <w:pPr>
              <w:rPr>
                <w:rFonts w:cs="Arial"/>
                <w:strike/>
              </w:rPr>
            </w:pPr>
            <w:r w:rsidRPr="0018540E">
              <w:rPr>
                <w:rFonts w:cs="Arial"/>
                <w:strike/>
              </w:rPr>
              <w:t xml:space="preserve">Effective, </w:t>
            </w:r>
            <w:proofErr w:type="gramStart"/>
            <w:r w:rsidRPr="0018540E">
              <w:rPr>
                <w:rFonts w:cs="Arial"/>
                <w:strike/>
              </w:rPr>
              <w:t>proportionate</w:t>
            </w:r>
            <w:proofErr w:type="gramEnd"/>
            <w:r w:rsidRPr="0018540E">
              <w:rPr>
                <w:rFonts w:cs="Arial"/>
                <w:strike/>
              </w:rPr>
              <w:t xml:space="preserve"> and dissuasive penalties are implemented and a strategy to tackle illegal activities against birds of prey is introduced. Details are relayed to Secretariat and included in national reports</w:t>
            </w:r>
          </w:p>
        </w:tc>
      </w:tr>
      <w:tr w:rsidR="007716C8" w:rsidRPr="0018540E" w14:paraId="65540898" w14:textId="77777777">
        <w:tc>
          <w:tcPr>
            <w:tcW w:w="1177" w:type="pct"/>
          </w:tcPr>
          <w:p w14:paraId="6D4CCEA2" w14:textId="77777777" w:rsidR="007716C8" w:rsidRPr="0018540E" w:rsidRDefault="007716C8" w:rsidP="00771018">
            <w:pPr>
              <w:autoSpaceDE w:val="0"/>
              <w:autoSpaceDN w:val="0"/>
              <w:adjustRightInd w:val="0"/>
              <w:rPr>
                <w:rFonts w:cs="Arial"/>
                <w:strike/>
              </w:rPr>
            </w:pPr>
            <w:proofErr w:type="gramStart"/>
            <w:r w:rsidRPr="0018540E">
              <w:rPr>
                <w:rFonts w:cs="Arial"/>
                <w:strike/>
              </w:rPr>
              <w:t>1.6  Identify</w:t>
            </w:r>
            <w:proofErr w:type="gramEnd"/>
            <w:r w:rsidRPr="0018540E">
              <w:rPr>
                <w:rFonts w:cs="Arial"/>
                <w:strike/>
              </w:rPr>
              <w:t xml:space="preserve"> gaps in existing MEAs where bird of prey protection and conservation can be improved and draw these to the attention of the relevant Secretariat and other Parties</w:t>
            </w:r>
          </w:p>
        </w:tc>
        <w:tc>
          <w:tcPr>
            <w:tcW w:w="396" w:type="pct"/>
          </w:tcPr>
          <w:p w14:paraId="36A01F14" w14:textId="77777777" w:rsidR="007716C8" w:rsidRPr="0018540E" w:rsidRDefault="007716C8" w:rsidP="00771018">
            <w:pPr>
              <w:jc w:val="center"/>
              <w:rPr>
                <w:rFonts w:cs="Arial"/>
                <w:strike/>
              </w:rPr>
            </w:pPr>
            <w:r w:rsidRPr="0018540E">
              <w:rPr>
                <w:rFonts w:cs="Arial"/>
                <w:strike/>
              </w:rPr>
              <w:t>All</w:t>
            </w:r>
          </w:p>
        </w:tc>
        <w:tc>
          <w:tcPr>
            <w:tcW w:w="559" w:type="pct"/>
          </w:tcPr>
          <w:p w14:paraId="37D5106B" w14:textId="77777777" w:rsidR="007716C8" w:rsidRPr="0018540E" w:rsidRDefault="007716C8" w:rsidP="00771018">
            <w:pPr>
              <w:jc w:val="center"/>
              <w:rPr>
                <w:rFonts w:cs="Arial"/>
                <w:strike/>
              </w:rPr>
            </w:pPr>
            <w:r w:rsidRPr="0018540E">
              <w:rPr>
                <w:rFonts w:cs="Arial"/>
                <w:strike/>
              </w:rPr>
              <w:t>All</w:t>
            </w:r>
          </w:p>
        </w:tc>
        <w:tc>
          <w:tcPr>
            <w:tcW w:w="508" w:type="pct"/>
          </w:tcPr>
          <w:p w14:paraId="03E39DA9" w14:textId="77777777" w:rsidR="007716C8" w:rsidRPr="0018540E" w:rsidRDefault="007716C8" w:rsidP="00771018">
            <w:pPr>
              <w:jc w:val="center"/>
              <w:rPr>
                <w:rFonts w:cs="Arial"/>
                <w:strike/>
              </w:rPr>
            </w:pPr>
            <w:r w:rsidRPr="0018540E">
              <w:rPr>
                <w:rFonts w:cs="Arial"/>
                <w:strike/>
              </w:rPr>
              <w:t>Third</w:t>
            </w:r>
          </w:p>
        </w:tc>
        <w:tc>
          <w:tcPr>
            <w:tcW w:w="458" w:type="pct"/>
          </w:tcPr>
          <w:p w14:paraId="4E240621" w14:textId="77777777" w:rsidR="007716C8" w:rsidRPr="0018540E" w:rsidRDefault="007716C8" w:rsidP="00771018">
            <w:pPr>
              <w:jc w:val="center"/>
              <w:rPr>
                <w:rFonts w:cs="Arial"/>
                <w:strike/>
              </w:rPr>
            </w:pPr>
            <w:r w:rsidRPr="0018540E">
              <w:rPr>
                <w:rFonts w:cs="Arial"/>
                <w:strike/>
              </w:rPr>
              <w:t>Immediate</w:t>
            </w:r>
          </w:p>
        </w:tc>
        <w:tc>
          <w:tcPr>
            <w:tcW w:w="711" w:type="pct"/>
          </w:tcPr>
          <w:p w14:paraId="570C007F" w14:textId="77777777" w:rsidR="007716C8" w:rsidRPr="0018540E" w:rsidRDefault="007716C8" w:rsidP="00771018">
            <w:pPr>
              <w:autoSpaceDE w:val="0"/>
              <w:autoSpaceDN w:val="0"/>
              <w:adjustRightInd w:val="0"/>
              <w:jc w:val="center"/>
              <w:rPr>
                <w:rFonts w:cs="Arial"/>
                <w:strike/>
              </w:rPr>
            </w:pPr>
            <w:r w:rsidRPr="0018540E">
              <w:rPr>
                <w:rFonts w:cs="Arial"/>
                <w:strike/>
              </w:rPr>
              <w:t>CMS Secretariat / Governments / NGOs</w:t>
            </w:r>
          </w:p>
        </w:tc>
        <w:tc>
          <w:tcPr>
            <w:tcW w:w="1191" w:type="pct"/>
          </w:tcPr>
          <w:p w14:paraId="027BE02E" w14:textId="77777777" w:rsidR="007716C8" w:rsidRPr="0018540E" w:rsidRDefault="007716C8" w:rsidP="00771018">
            <w:pPr>
              <w:autoSpaceDE w:val="0"/>
              <w:autoSpaceDN w:val="0"/>
              <w:adjustRightInd w:val="0"/>
              <w:rPr>
                <w:rFonts w:cs="Arial"/>
                <w:strike/>
              </w:rPr>
            </w:pPr>
            <w:r w:rsidRPr="0018540E">
              <w:rPr>
                <w:rFonts w:cs="Arial"/>
                <w:strike/>
              </w:rPr>
              <w:t>Provisions of existing MEAs strengthened with respect to bird of prey protection and conservation</w:t>
            </w:r>
          </w:p>
        </w:tc>
      </w:tr>
      <w:tr w:rsidR="007716C8" w:rsidRPr="0018540E" w14:paraId="550A879E" w14:textId="77777777" w:rsidTr="003F4E02">
        <w:tc>
          <w:tcPr>
            <w:tcW w:w="5000" w:type="pct"/>
            <w:gridSpan w:val="7"/>
            <w:shd w:val="clear" w:color="auto" w:fill="E7E6E6" w:themeFill="background2"/>
          </w:tcPr>
          <w:p w14:paraId="63DA9ECA" w14:textId="77777777" w:rsidR="007716C8" w:rsidRPr="0018540E" w:rsidRDefault="007716C8" w:rsidP="00771018">
            <w:pPr>
              <w:rPr>
                <w:rFonts w:cs="Arial"/>
                <w:strike/>
              </w:rPr>
            </w:pPr>
            <w:r w:rsidRPr="0018540E">
              <w:rPr>
                <w:rFonts w:cs="Arial"/>
                <w:b/>
                <w:bCs/>
                <w:strike/>
              </w:rPr>
              <w:t>Activity 2: Protect and/or manage important sites and flyways</w:t>
            </w:r>
          </w:p>
        </w:tc>
      </w:tr>
      <w:tr w:rsidR="007716C8" w:rsidRPr="0018540E" w14:paraId="0D7E5ECE" w14:textId="77777777">
        <w:tc>
          <w:tcPr>
            <w:tcW w:w="1177" w:type="pct"/>
          </w:tcPr>
          <w:p w14:paraId="1001A93E" w14:textId="77777777" w:rsidR="007716C8" w:rsidRPr="0018540E" w:rsidRDefault="007716C8" w:rsidP="00771018">
            <w:pPr>
              <w:autoSpaceDE w:val="0"/>
              <w:autoSpaceDN w:val="0"/>
              <w:adjustRightInd w:val="0"/>
              <w:rPr>
                <w:rFonts w:cs="Arial"/>
                <w:strike/>
              </w:rPr>
            </w:pPr>
            <w:proofErr w:type="gramStart"/>
            <w:r w:rsidRPr="0018540E">
              <w:rPr>
                <w:rFonts w:cs="Arial"/>
                <w:strike/>
              </w:rPr>
              <w:t>2.1  Designate</w:t>
            </w:r>
            <w:proofErr w:type="gramEnd"/>
            <w:r w:rsidRPr="0018540E">
              <w:rPr>
                <w:rFonts w:cs="Arial"/>
                <w:strike/>
              </w:rPr>
              <w:t xml:space="preserve"> nationally and internationally important sites (including those listed in Table 3) as protected areas with management plans or as appropriately managed sites taking bird of prey conservation requirements into account</w:t>
            </w:r>
          </w:p>
        </w:tc>
        <w:tc>
          <w:tcPr>
            <w:tcW w:w="396" w:type="pct"/>
          </w:tcPr>
          <w:p w14:paraId="2AC67821" w14:textId="77777777" w:rsidR="007716C8" w:rsidRPr="0018540E" w:rsidRDefault="007716C8" w:rsidP="00771018">
            <w:pPr>
              <w:jc w:val="center"/>
              <w:rPr>
                <w:rFonts w:cs="Arial"/>
                <w:strike/>
              </w:rPr>
            </w:pPr>
            <w:r w:rsidRPr="0018540E">
              <w:rPr>
                <w:rFonts w:cs="Arial"/>
                <w:strike/>
              </w:rPr>
              <w:t>All</w:t>
            </w:r>
          </w:p>
        </w:tc>
        <w:tc>
          <w:tcPr>
            <w:tcW w:w="559" w:type="pct"/>
          </w:tcPr>
          <w:p w14:paraId="1AFB6434" w14:textId="77777777" w:rsidR="007716C8" w:rsidRPr="0018540E" w:rsidRDefault="007716C8" w:rsidP="00771018">
            <w:pPr>
              <w:jc w:val="center"/>
              <w:rPr>
                <w:rFonts w:cs="Arial"/>
                <w:strike/>
              </w:rPr>
            </w:pPr>
            <w:r w:rsidRPr="0018540E">
              <w:rPr>
                <w:rFonts w:cs="Arial"/>
                <w:strike/>
              </w:rPr>
              <w:t>All countries</w:t>
            </w:r>
          </w:p>
        </w:tc>
        <w:tc>
          <w:tcPr>
            <w:tcW w:w="508" w:type="pct"/>
          </w:tcPr>
          <w:p w14:paraId="393FED0B" w14:textId="77777777" w:rsidR="007716C8" w:rsidRPr="0018540E" w:rsidRDefault="007716C8" w:rsidP="00771018">
            <w:pPr>
              <w:jc w:val="center"/>
              <w:rPr>
                <w:rFonts w:cs="Arial"/>
                <w:strike/>
              </w:rPr>
            </w:pPr>
            <w:r w:rsidRPr="0018540E">
              <w:rPr>
                <w:rFonts w:cs="Arial"/>
                <w:strike/>
              </w:rPr>
              <w:t>Second</w:t>
            </w:r>
          </w:p>
        </w:tc>
        <w:tc>
          <w:tcPr>
            <w:tcW w:w="458" w:type="pct"/>
          </w:tcPr>
          <w:p w14:paraId="647583C7" w14:textId="77777777" w:rsidR="007716C8" w:rsidRPr="0018540E" w:rsidRDefault="007716C8" w:rsidP="00771018">
            <w:pPr>
              <w:jc w:val="center"/>
              <w:rPr>
                <w:rFonts w:cs="Arial"/>
                <w:strike/>
              </w:rPr>
            </w:pPr>
            <w:r w:rsidRPr="0018540E">
              <w:rPr>
                <w:rFonts w:cs="Arial"/>
                <w:strike/>
              </w:rPr>
              <w:t>Medium</w:t>
            </w:r>
          </w:p>
        </w:tc>
        <w:tc>
          <w:tcPr>
            <w:tcW w:w="711" w:type="pct"/>
          </w:tcPr>
          <w:p w14:paraId="0B4D5FC2" w14:textId="77777777" w:rsidR="007716C8" w:rsidRPr="0018540E" w:rsidRDefault="007716C8" w:rsidP="00771018">
            <w:pPr>
              <w:autoSpaceDE w:val="0"/>
              <w:autoSpaceDN w:val="0"/>
              <w:adjustRightInd w:val="0"/>
              <w:jc w:val="center"/>
              <w:rPr>
                <w:rFonts w:cs="Arial"/>
                <w:strike/>
              </w:rPr>
            </w:pPr>
            <w:r w:rsidRPr="0018540E">
              <w:rPr>
                <w:rFonts w:cs="Arial"/>
                <w:strike/>
              </w:rPr>
              <w:t xml:space="preserve">Governments, </w:t>
            </w:r>
            <w:proofErr w:type="spellStart"/>
            <w:r w:rsidRPr="0018540E">
              <w:rPr>
                <w:rFonts w:cs="Arial"/>
                <w:strike/>
              </w:rPr>
              <w:t>BirdLife</w:t>
            </w:r>
            <w:proofErr w:type="spellEnd"/>
            <w:r w:rsidRPr="0018540E">
              <w:rPr>
                <w:rFonts w:cs="Arial"/>
                <w:strike/>
              </w:rPr>
              <w:t xml:space="preserve"> International and site stakeholders</w:t>
            </w:r>
          </w:p>
        </w:tc>
        <w:tc>
          <w:tcPr>
            <w:tcW w:w="1191" w:type="pct"/>
          </w:tcPr>
          <w:p w14:paraId="325F4F9F" w14:textId="77777777" w:rsidR="007716C8" w:rsidRPr="0018540E" w:rsidRDefault="007716C8" w:rsidP="00771018">
            <w:pPr>
              <w:autoSpaceDE w:val="0"/>
              <w:autoSpaceDN w:val="0"/>
              <w:adjustRightInd w:val="0"/>
              <w:rPr>
                <w:rFonts w:cs="Arial"/>
                <w:strike/>
              </w:rPr>
            </w:pPr>
            <w:proofErr w:type="spellStart"/>
            <w:r w:rsidRPr="0018540E">
              <w:rPr>
                <w:rFonts w:cs="Arial"/>
                <w:strike/>
              </w:rPr>
              <w:t>All important</w:t>
            </w:r>
            <w:proofErr w:type="spellEnd"/>
            <w:r w:rsidRPr="0018540E">
              <w:rPr>
                <w:rFonts w:cs="Arial"/>
                <w:strike/>
              </w:rPr>
              <w:t xml:space="preserve"> sites have conservation measures in place</w:t>
            </w:r>
          </w:p>
        </w:tc>
      </w:tr>
      <w:tr w:rsidR="007716C8" w:rsidRPr="0018540E" w14:paraId="7EDBEA20" w14:textId="77777777">
        <w:tc>
          <w:tcPr>
            <w:tcW w:w="1177" w:type="pct"/>
          </w:tcPr>
          <w:p w14:paraId="4407C8B9" w14:textId="77777777" w:rsidR="007716C8" w:rsidRPr="0018540E" w:rsidRDefault="007716C8" w:rsidP="00771018">
            <w:pPr>
              <w:autoSpaceDE w:val="0"/>
              <w:autoSpaceDN w:val="0"/>
              <w:adjustRightInd w:val="0"/>
              <w:rPr>
                <w:rFonts w:cs="Arial"/>
                <w:strike/>
              </w:rPr>
            </w:pPr>
            <w:proofErr w:type="gramStart"/>
            <w:r w:rsidRPr="0018540E">
              <w:rPr>
                <w:rFonts w:cs="Arial"/>
                <w:strike/>
              </w:rPr>
              <w:t>2.2  Undertake</w:t>
            </w:r>
            <w:proofErr w:type="gramEnd"/>
            <w:r w:rsidRPr="0018540E">
              <w:rPr>
                <w:rFonts w:cs="Arial"/>
                <w:strike/>
              </w:rPr>
              <w:t xml:space="preserve"> EIAs in accordance with the CBD guidelines (CBD Decision VI/7A and any subsequent </w:t>
            </w:r>
            <w:r w:rsidRPr="0018540E">
              <w:rPr>
                <w:rFonts w:cs="Arial"/>
                <w:strike/>
              </w:rPr>
              <w:lastRenderedPageBreak/>
              <w:t>amendments) and CMS Resolution 7.2 on Impact Assessment and Migratory Species for any projects potentially adversely impacting sites listed in Table 3 and any other sites holding significant populations of Category 1 and 2 species</w:t>
            </w:r>
          </w:p>
        </w:tc>
        <w:tc>
          <w:tcPr>
            <w:tcW w:w="396" w:type="pct"/>
          </w:tcPr>
          <w:p w14:paraId="79AC2A69" w14:textId="77777777" w:rsidR="007716C8" w:rsidRPr="0018540E" w:rsidRDefault="007716C8" w:rsidP="00771018">
            <w:pPr>
              <w:jc w:val="center"/>
              <w:rPr>
                <w:rFonts w:cs="Arial"/>
                <w:strike/>
              </w:rPr>
            </w:pPr>
            <w:r w:rsidRPr="0018540E">
              <w:rPr>
                <w:rFonts w:cs="Arial"/>
                <w:strike/>
              </w:rPr>
              <w:lastRenderedPageBreak/>
              <w:t>Cat 1 and 2</w:t>
            </w:r>
          </w:p>
        </w:tc>
        <w:tc>
          <w:tcPr>
            <w:tcW w:w="559" w:type="pct"/>
          </w:tcPr>
          <w:p w14:paraId="5CE3E9BD" w14:textId="77777777" w:rsidR="007716C8" w:rsidRPr="0018540E" w:rsidRDefault="007716C8" w:rsidP="00771018">
            <w:pPr>
              <w:jc w:val="center"/>
              <w:rPr>
                <w:rFonts w:cs="Arial"/>
                <w:strike/>
              </w:rPr>
            </w:pPr>
            <w:r w:rsidRPr="0018540E">
              <w:rPr>
                <w:rFonts w:cs="Arial"/>
                <w:strike/>
              </w:rPr>
              <w:t>All</w:t>
            </w:r>
          </w:p>
        </w:tc>
        <w:tc>
          <w:tcPr>
            <w:tcW w:w="508" w:type="pct"/>
          </w:tcPr>
          <w:p w14:paraId="2E8AF192" w14:textId="77777777" w:rsidR="007716C8" w:rsidRPr="0018540E" w:rsidRDefault="007716C8" w:rsidP="00771018">
            <w:pPr>
              <w:jc w:val="center"/>
              <w:rPr>
                <w:rFonts w:cs="Arial"/>
                <w:strike/>
              </w:rPr>
            </w:pPr>
            <w:r w:rsidRPr="0018540E">
              <w:rPr>
                <w:rFonts w:cs="Arial"/>
                <w:strike/>
              </w:rPr>
              <w:t>Third</w:t>
            </w:r>
          </w:p>
        </w:tc>
        <w:tc>
          <w:tcPr>
            <w:tcW w:w="458" w:type="pct"/>
          </w:tcPr>
          <w:p w14:paraId="236235D3" w14:textId="77777777" w:rsidR="007716C8" w:rsidRPr="0018540E" w:rsidRDefault="007716C8" w:rsidP="00771018">
            <w:pPr>
              <w:jc w:val="center"/>
              <w:rPr>
                <w:rFonts w:cs="Arial"/>
                <w:strike/>
              </w:rPr>
            </w:pPr>
            <w:r w:rsidRPr="0018540E">
              <w:rPr>
                <w:rFonts w:cs="Arial"/>
                <w:strike/>
              </w:rPr>
              <w:t>Medium</w:t>
            </w:r>
          </w:p>
        </w:tc>
        <w:tc>
          <w:tcPr>
            <w:tcW w:w="711" w:type="pct"/>
          </w:tcPr>
          <w:p w14:paraId="09B79395" w14:textId="77777777" w:rsidR="007716C8" w:rsidRPr="0018540E" w:rsidRDefault="007716C8" w:rsidP="00771018">
            <w:pPr>
              <w:autoSpaceDE w:val="0"/>
              <w:autoSpaceDN w:val="0"/>
              <w:adjustRightInd w:val="0"/>
              <w:jc w:val="center"/>
              <w:rPr>
                <w:rFonts w:cs="Arial"/>
                <w:strike/>
              </w:rPr>
            </w:pPr>
            <w:r w:rsidRPr="0018540E">
              <w:rPr>
                <w:rFonts w:cs="Arial"/>
                <w:strike/>
              </w:rPr>
              <w:t xml:space="preserve">Governments, forestry, </w:t>
            </w:r>
            <w:proofErr w:type="gramStart"/>
            <w:r w:rsidRPr="0018540E">
              <w:rPr>
                <w:rFonts w:cs="Arial"/>
                <w:strike/>
              </w:rPr>
              <w:t>energy</w:t>
            </w:r>
            <w:proofErr w:type="gramEnd"/>
            <w:r w:rsidRPr="0018540E">
              <w:rPr>
                <w:rFonts w:cs="Arial"/>
                <w:strike/>
              </w:rPr>
              <w:t xml:space="preserve"> and infrastructure sectors</w:t>
            </w:r>
          </w:p>
        </w:tc>
        <w:tc>
          <w:tcPr>
            <w:tcW w:w="1191" w:type="pct"/>
          </w:tcPr>
          <w:p w14:paraId="62A569E2" w14:textId="77777777" w:rsidR="007716C8" w:rsidRPr="0018540E" w:rsidRDefault="007716C8" w:rsidP="00771018">
            <w:pPr>
              <w:autoSpaceDE w:val="0"/>
              <w:autoSpaceDN w:val="0"/>
              <w:adjustRightInd w:val="0"/>
              <w:rPr>
                <w:rFonts w:cs="Arial"/>
                <w:strike/>
              </w:rPr>
            </w:pPr>
            <w:r w:rsidRPr="0018540E">
              <w:rPr>
                <w:rFonts w:cs="Arial"/>
                <w:strike/>
              </w:rPr>
              <w:t xml:space="preserve">National EIA regulations require EIAs for projects impacting bird of prey sites; results of specialist studies </w:t>
            </w:r>
            <w:r w:rsidRPr="0018540E">
              <w:rPr>
                <w:rFonts w:cs="Arial"/>
                <w:strike/>
              </w:rPr>
              <w:lastRenderedPageBreak/>
              <w:t>relating to the impacts on birds of prey in EIAs relayed to the Secretariat and included in national reports</w:t>
            </w:r>
          </w:p>
        </w:tc>
      </w:tr>
      <w:tr w:rsidR="007716C8" w:rsidRPr="0018540E" w14:paraId="6D8F6C96" w14:textId="77777777">
        <w:tc>
          <w:tcPr>
            <w:tcW w:w="1177" w:type="pct"/>
          </w:tcPr>
          <w:p w14:paraId="55B1C476" w14:textId="77777777" w:rsidR="007716C8" w:rsidRPr="0018540E" w:rsidRDefault="007716C8" w:rsidP="00771018">
            <w:pPr>
              <w:autoSpaceDE w:val="0"/>
              <w:autoSpaceDN w:val="0"/>
              <w:adjustRightInd w:val="0"/>
              <w:rPr>
                <w:rFonts w:cs="Arial"/>
                <w:strike/>
              </w:rPr>
            </w:pPr>
            <w:proofErr w:type="gramStart"/>
            <w:r w:rsidRPr="0018540E">
              <w:rPr>
                <w:rFonts w:cs="Arial"/>
                <w:strike/>
              </w:rPr>
              <w:lastRenderedPageBreak/>
              <w:t>2.3  Conduct</w:t>
            </w:r>
            <w:proofErr w:type="gramEnd"/>
            <w:r w:rsidRPr="0018540E">
              <w:rPr>
                <w:rFonts w:cs="Arial"/>
                <w:strike/>
              </w:rPr>
              <w:t xml:space="preserve"> risk analysis at important sites (including those listed in Table 3) to identify and address actual or potential causes of significant incidental mortality from human causes (including fire, laying poisons, pesticide use, power lines, wind turbines)</w:t>
            </w:r>
          </w:p>
        </w:tc>
        <w:tc>
          <w:tcPr>
            <w:tcW w:w="396" w:type="pct"/>
          </w:tcPr>
          <w:p w14:paraId="1FCAC001" w14:textId="77777777" w:rsidR="007716C8" w:rsidRPr="0018540E" w:rsidRDefault="007716C8" w:rsidP="00771018">
            <w:pPr>
              <w:jc w:val="center"/>
              <w:rPr>
                <w:rFonts w:cs="Arial"/>
                <w:strike/>
              </w:rPr>
            </w:pPr>
            <w:r w:rsidRPr="0018540E">
              <w:rPr>
                <w:rFonts w:cs="Arial"/>
                <w:strike/>
              </w:rPr>
              <w:t>Cat 1 and 2</w:t>
            </w:r>
          </w:p>
        </w:tc>
        <w:tc>
          <w:tcPr>
            <w:tcW w:w="559" w:type="pct"/>
          </w:tcPr>
          <w:p w14:paraId="4034B7BC" w14:textId="77777777" w:rsidR="007716C8" w:rsidRPr="0018540E" w:rsidRDefault="007716C8" w:rsidP="00771018">
            <w:pPr>
              <w:jc w:val="center"/>
              <w:rPr>
                <w:rFonts w:cs="Arial"/>
                <w:strike/>
              </w:rPr>
            </w:pPr>
            <w:r w:rsidRPr="0018540E">
              <w:rPr>
                <w:rFonts w:cs="Arial"/>
                <w:strike/>
              </w:rPr>
              <w:t>All</w:t>
            </w:r>
          </w:p>
        </w:tc>
        <w:tc>
          <w:tcPr>
            <w:tcW w:w="508" w:type="pct"/>
          </w:tcPr>
          <w:p w14:paraId="41798B2D" w14:textId="77777777" w:rsidR="007716C8" w:rsidRPr="0018540E" w:rsidRDefault="007716C8" w:rsidP="00771018">
            <w:pPr>
              <w:jc w:val="center"/>
              <w:rPr>
                <w:rFonts w:cs="Arial"/>
                <w:strike/>
              </w:rPr>
            </w:pPr>
            <w:r w:rsidRPr="0018540E">
              <w:rPr>
                <w:rFonts w:cs="Arial"/>
                <w:strike/>
              </w:rPr>
              <w:t>Third</w:t>
            </w:r>
          </w:p>
        </w:tc>
        <w:tc>
          <w:tcPr>
            <w:tcW w:w="458" w:type="pct"/>
          </w:tcPr>
          <w:p w14:paraId="6EDD1C0E" w14:textId="77777777" w:rsidR="007716C8" w:rsidRPr="0018540E" w:rsidRDefault="007716C8" w:rsidP="00771018">
            <w:pPr>
              <w:jc w:val="center"/>
              <w:rPr>
                <w:rFonts w:cs="Arial"/>
                <w:strike/>
              </w:rPr>
            </w:pPr>
            <w:r w:rsidRPr="0018540E">
              <w:rPr>
                <w:rFonts w:cs="Arial"/>
                <w:strike/>
              </w:rPr>
              <w:t>Ongoing</w:t>
            </w:r>
          </w:p>
        </w:tc>
        <w:tc>
          <w:tcPr>
            <w:tcW w:w="711" w:type="pct"/>
          </w:tcPr>
          <w:p w14:paraId="338A35B4" w14:textId="77777777" w:rsidR="007716C8" w:rsidRPr="0018540E" w:rsidRDefault="007716C8" w:rsidP="00771018">
            <w:pPr>
              <w:autoSpaceDE w:val="0"/>
              <w:autoSpaceDN w:val="0"/>
              <w:adjustRightInd w:val="0"/>
              <w:jc w:val="center"/>
              <w:rPr>
                <w:rFonts w:cs="Arial"/>
                <w:strike/>
              </w:rPr>
            </w:pPr>
            <w:r w:rsidRPr="0018540E">
              <w:rPr>
                <w:rFonts w:cs="Arial"/>
                <w:strike/>
              </w:rPr>
              <w:t>Governments and land managers</w:t>
            </w:r>
          </w:p>
        </w:tc>
        <w:tc>
          <w:tcPr>
            <w:tcW w:w="1191" w:type="pct"/>
          </w:tcPr>
          <w:p w14:paraId="583B1487" w14:textId="77777777" w:rsidR="007716C8" w:rsidRPr="0018540E" w:rsidRDefault="007716C8" w:rsidP="00771018">
            <w:pPr>
              <w:autoSpaceDE w:val="0"/>
              <w:autoSpaceDN w:val="0"/>
              <w:adjustRightInd w:val="0"/>
              <w:rPr>
                <w:rFonts w:cs="Arial"/>
                <w:strike/>
              </w:rPr>
            </w:pPr>
            <w:r w:rsidRPr="0018540E">
              <w:rPr>
                <w:rFonts w:cs="Arial"/>
                <w:strike/>
              </w:rPr>
              <w:t>Incidental mortality of birds of prey reduced to insignificant levels</w:t>
            </w:r>
          </w:p>
        </w:tc>
      </w:tr>
      <w:tr w:rsidR="007716C8" w:rsidRPr="0018540E" w14:paraId="0F472F8B" w14:textId="77777777">
        <w:tc>
          <w:tcPr>
            <w:tcW w:w="1177" w:type="pct"/>
          </w:tcPr>
          <w:p w14:paraId="3245A5C3" w14:textId="77777777" w:rsidR="007716C8" w:rsidRPr="0018540E" w:rsidRDefault="007716C8" w:rsidP="00771018">
            <w:pPr>
              <w:autoSpaceDE w:val="0"/>
              <w:autoSpaceDN w:val="0"/>
              <w:adjustRightInd w:val="0"/>
              <w:rPr>
                <w:rFonts w:cs="Arial"/>
                <w:strike/>
              </w:rPr>
            </w:pPr>
            <w:proofErr w:type="gramStart"/>
            <w:r w:rsidRPr="0018540E">
              <w:rPr>
                <w:rFonts w:cs="Arial"/>
                <w:strike/>
              </w:rPr>
              <w:t>2.4  Conduct</w:t>
            </w:r>
            <w:proofErr w:type="gramEnd"/>
            <w:r w:rsidRPr="0018540E">
              <w:rPr>
                <w:rFonts w:cs="Arial"/>
                <w:strike/>
              </w:rPr>
              <w:t xml:space="preserve"> Strategic Environmental Assessments of planned significant infrastructure developments within major flyways to identify key risk areas</w:t>
            </w:r>
          </w:p>
        </w:tc>
        <w:tc>
          <w:tcPr>
            <w:tcW w:w="396" w:type="pct"/>
          </w:tcPr>
          <w:p w14:paraId="34F4F9A4" w14:textId="77777777" w:rsidR="007716C8" w:rsidRPr="0018540E" w:rsidRDefault="007716C8" w:rsidP="00771018">
            <w:pPr>
              <w:jc w:val="center"/>
              <w:rPr>
                <w:rFonts w:cs="Arial"/>
                <w:strike/>
              </w:rPr>
            </w:pPr>
            <w:r w:rsidRPr="0018540E">
              <w:rPr>
                <w:rFonts w:cs="Arial"/>
                <w:strike/>
              </w:rPr>
              <w:t>All</w:t>
            </w:r>
          </w:p>
        </w:tc>
        <w:tc>
          <w:tcPr>
            <w:tcW w:w="559" w:type="pct"/>
          </w:tcPr>
          <w:p w14:paraId="3519CD37" w14:textId="77777777" w:rsidR="007716C8" w:rsidRPr="0018540E" w:rsidRDefault="007716C8" w:rsidP="00771018">
            <w:pPr>
              <w:autoSpaceDE w:val="0"/>
              <w:autoSpaceDN w:val="0"/>
              <w:adjustRightInd w:val="0"/>
              <w:jc w:val="center"/>
              <w:rPr>
                <w:rFonts w:cs="Arial"/>
                <w:strike/>
              </w:rPr>
            </w:pPr>
            <w:r w:rsidRPr="0018540E">
              <w:rPr>
                <w:rFonts w:cs="Arial"/>
                <w:strike/>
              </w:rPr>
              <w:t>All countries with bottleneck sites</w:t>
            </w:r>
          </w:p>
        </w:tc>
        <w:tc>
          <w:tcPr>
            <w:tcW w:w="508" w:type="pct"/>
          </w:tcPr>
          <w:p w14:paraId="39E27925" w14:textId="77777777" w:rsidR="007716C8" w:rsidRPr="0018540E" w:rsidRDefault="007716C8" w:rsidP="00771018">
            <w:pPr>
              <w:jc w:val="center"/>
              <w:rPr>
                <w:rFonts w:cs="Arial"/>
                <w:strike/>
              </w:rPr>
            </w:pPr>
            <w:r w:rsidRPr="0018540E">
              <w:rPr>
                <w:rFonts w:cs="Arial"/>
                <w:strike/>
              </w:rPr>
              <w:t>Third</w:t>
            </w:r>
          </w:p>
        </w:tc>
        <w:tc>
          <w:tcPr>
            <w:tcW w:w="458" w:type="pct"/>
          </w:tcPr>
          <w:p w14:paraId="404E42D4" w14:textId="77777777" w:rsidR="007716C8" w:rsidRPr="0018540E" w:rsidRDefault="007716C8" w:rsidP="00771018">
            <w:pPr>
              <w:jc w:val="center"/>
              <w:rPr>
                <w:rFonts w:cs="Arial"/>
                <w:strike/>
              </w:rPr>
            </w:pPr>
            <w:r w:rsidRPr="0018540E">
              <w:rPr>
                <w:rFonts w:cs="Arial"/>
                <w:strike/>
              </w:rPr>
              <w:t>Medium</w:t>
            </w:r>
          </w:p>
        </w:tc>
        <w:tc>
          <w:tcPr>
            <w:tcW w:w="711" w:type="pct"/>
          </w:tcPr>
          <w:p w14:paraId="1566964F" w14:textId="77777777" w:rsidR="007716C8" w:rsidRPr="0018540E" w:rsidRDefault="007716C8" w:rsidP="00771018">
            <w:pPr>
              <w:jc w:val="center"/>
              <w:rPr>
                <w:rFonts w:cs="Arial"/>
                <w:strike/>
              </w:rPr>
            </w:pPr>
            <w:r w:rsidRPr="0018540E">
              <w:rPr>
                <w:rFonts w:cs="Arial"/>
                <w:strike/>
              </w:rPr>
              <w:t>Governments</w:t>
            </w:r>
          </w:p>
        </w:tc>
        <w:tc>
          <w:tcPr>
            <w:tcW w:w="1191" w:type="pct"/>
          </w:tcPr>
          <w:p w14:paraId="1BA11FA1" w14:textId="77777777" w:rsidR="007716C8" w:rsidRPr="0018540E" w:rsidRDefault="007716C8" w:rsidP="00771018">
            <w:pPr>
              <w:autoSpaceDE w:val="0"/>
              <w:autoSpaceDN w:val="0"/>
              <w:adjustRightInd w:val="0"/>
              <w:rPr>
                <w:rFonts w:cs="Arial"/>
                <w:strike/>
              </w:rPr>
            </w:pPr>
            <w:r w:rsidRPr="0018540E">
              <w:rPr>
                <w:rFonts w:cs="Arial"/>
                <w:strike/>
              </w:rPr>
              <w:t>SEAs carried out and results relayed to the Secretariat and included in national reports</w:t>
            </w:r>
          </w:p>
        </w:tc>
      </w:tr>
      <w:tr w:rsidR="007716C8" w:rsidRPr="0018540E" w14:paraId="101A9BF3" w14:textId="77777777" w:rsidTr="003F4E02">
        <w:tc>
          <w:tcPr>
            <w:tcW w:w="5000" w:type="pct"/>
            <w:gridSpan w:val="7"/>
            <w:shd w:val="clear" w:color="auto" w:fill="E7E6E6" w:themeFill="background2"/>
          </w:tcPr>
          <w:p w14:paraId="38F7A8FC" w14:textId="77777777" w:rsidR="007716C8" w:rsidRPr="0018540E" w:rsidRDefault="007716C8" w:rsidP="00771018">
            <w:pPr>
              <w:rPr>
                <w:rFonts w:cs="Arial"/>
                <w:strike/>
              </w:rPr>
            </w:pPr>
            <w:r w:rsidRPr="0018540E">
              <w:rPr>
                <w:rFonts w:cs="Arial"/>
                <w:b/>
                <w:bCs/>
                <w:strike/>
              </w:rPr>
              <w:t>Activity 3: Habitat conservation and sustainable management</w:t>
            </w:r>
          </w:p>
        </w:tc>
      </w:tr>
      <w:tr w:rsidR="007716C8" w:rsidRPr="0018540E" w14:paraId="090A352A" w14:textId="77777777">
        <w:tc>
          <w:tcPr>
            <w:tcW w:w="1177" w:type="pct"/>
          </w:tcPr>
          <w:p w14:paraId="67DD68EE" w14:textId="77777777" w:rsidR="007716C8" w:rsidRPr="0018540E" w:rsidRDefault="007716C8" w:rsidP="00771018">
            <w:pPr>
              <w:autoSpaceDE w:val="0"/>
              <w:autoSpaceDN w:val="0"/>
              <w:adjustRightInd w:val="0"/>
              <w:rPr>
                <w:rFonts w:cs="Arial"/>
                <w:strike/>
              </w:rPr>
            </w:pPr>
            <w:proofErr w:type="gramStart"/>
            <w:r w:rsidRPr="0018540E">
              <w:rPr>
                <w:rFonts w:cs="Arial"/>
                <w:strike/>
              </w:rPr>
              <w:t>3.1  Survey</w:t>
            </w:r>
            <w:proofErr w:type="gramEnd"/>
            <w:r w:rsidRPr="0018540E">
              <w:rPr>
                <w:rFonts w:cs="Arial"/>
                <w:strike/>
              </w:rPr>
              <w:t>, maintain and restore natural vegetation cover in former habitats (especially grasslands) in the range of globally threatened species</w:t>
            </w:r>
          </w:p>
        </w:tc>
        <w:tc>
          <w:tcPr>
            <w:tcW w:w="396" w:type="pct"/>
          </w:tcPr>
          <w:p w14:paraId="340F6062" w14:textId="77777777" w:rsidR="007716C8" w:rsidRPr="0018540E" w:rsidRDefault="007716C8" w:rsidP="00771018">
            <w:pPr>
              <w:jc w:val="center"/>
              <w:rPr>
                <w:rFonts w:cs="Arial"/>
                <w:strike/>
              </w:rPr>
            </w:pPr>
            <w:r w:rsidRPr="0018540E">
              <w:rPr>
                <w:rFonts w:cs="Arial"/>
                <w:strike/>
              </w:rPr>
              <w:t>Cat. 1</w:t>
            </w:r>
          </w:p>
        </w:tc>
        <w:tc>
          <w:tcPr>
            <w:tcW w:w="559" w:type="pct"/>
          </w:tcPr>
          <w:p w14:paraId="4CF154FC" w14:textId="77777777" w:rsidR="007716C8" w:rsidRPr="0018540E" w:rsidRDefault="007716C8" w:rsidP="00771018">
            <w:pPr>
              <w:autoSpaceDE w:val="0"/>
              <w:autoSpaceDN w:val="0"/>
              <w:adjustRightInd w:val="0"/>
              <w:jc w:val="center"/>
              <w:rPr>
                <w:rFonts w:cs="Arial"/>
                <w:strike/>
              </w:rPr>
            </w:pPr>
            <w:r w:rsidRPr="0018540E">
              <w:rPr>
                <w:rFonts w:cs="Arial"/>
                <w:strike/>
              </w:rPr>
              <w:t>All range states of Cat. 1 species</w:t>
            </w:r>
          </w:p>
        </w:tc>
        <w:tc>
          <w:tcPr>
            <w:tcW w:w="508" w:type="pct"/>
          </w:tcPr>
          <w:p w14:paraId="61562907" w14:textId="77777777" w:rsidR="007716C8" w:rsidRPr="0018540E" w:rsidRDefault="007716C8" w:rsidP="00771018">
            <w:pPr>
              <w:jc w:val="center"/>
              <w:rPr>
                <w:rFonts w:cs="Arial"/>
                <w:strike/>
              </w:rPr>
            </w:pPr>
            <w:r w:rsidRPr="0018540E">
              <w:rPr>
                <w:rFonts w:cs="Arial"/>
                <w:strike/>
              </w:rPr>
              <w:t>Third</w:t>
            </w:r>
          </w:p>
        </w:tc>
        <w:tc>
          <w:tcPr>
            <w:tcW w:w="458" w:type="pct"/>
          </w:tcPr>
          <w:p w14:paraId="4170D772" w14:textId="77777777" w:rsidR="007716C8" w:rsidRPr="0018540E" w:rsidRDefault="007716C8" w:rsidP="00771018">
            <w:pPr>
              <w:jc w:val="center"/>
              <w:rPr>
                <w:rFonts w:cs="Arial"/>
                <w:strike/>
              </w:rPr>
            </w:pPr>
            <w:r w:rsidRPr="0018540E">
              <w:rPr>
                <w:rFonts w:cs="Arial"/>
                <w:strike/>
              </w:rPr>
              <w:t>Long</w:t>
            </w:r>
          </w:p>
        </w:tc>
        <w:tc>
          <w:tcPr>
            <w:tcW w:w="711" w:type="pct"/>
          </w:tcPr>
          <w:p w14:paraId="21060B74" w14:textId="77777777" w:rsidR="007716C8" w:rsidRPr="0018540E" w:rsidRDefault="007716C8" w:rsidP="00771018">
            <w:pPr>
              <w:autoSpaceDE w:val="0"/>
              <w:autoSpaceDN w:val="0"/>
              <w:adjustRightInd w:val="0"/>
              <w:jc w:val="center"/>
              <w:rPr>
                <w:rFonts w:cs="Arial"/>
                <w:strike/>
              </w:rPr>
            </w:pPr>
            <w:r w:rsidRPr="0018540E">
              <w:rPr>
                <w:rFonts w:cs="Arial"/>
                <w:strike/>
              </w:rPr>
              <w:t>Government, land managers</w:t>
            </w:r>
          </w:p>
        </w:tc>
        <w:tc>
          <w:tcPr>
            <w:tcW w:w="1191" w:type="pct"/>
          </w:tcPr>
          <w:p w14:paraId="7FF22F36" w14:textId="77777777" w:rsidR="007716C8" w:rsidRPr="0018540E" w:rsidRDefault="007716C8" w:rsidP="00771018">
            <w:pPr>
              <w:autoSpaceDE w:val="0"/>
              <w:autoSpaceDN w:val="0"/>
              <w:adjustRightInd w:val="0"/>
              <w:rPr>
                <w:rFonts w:cs="Arial"/>
                <w:strike/>
              </w:rPr>
            </w:pPr>
            <w:r w:rsidRPr="0018540E">
              <w:rPr>
                <w:rFonts w:cs="Arial"/>
                <w:strike/>
              </w:rPr>
              <w:t>Inventories of grassland areas supporting Cat. 1 species prepared and at least 30% of former grassland habitats having natural vegetation cover and under sustainable management</w:t>
            </w:r>
          </w:p>
        </w:tc>
      </w:tr>
      <w:tr w:rsidR="007716C8" w:rsidRPr="0018540E" w14:paraId="765746E2" w14:textId="77777777">
        <w:tc>
          <w:tcPr>
            <w:tcW w:w="1177" w:type="pct"/>
          </w:tcPr>
          <w:p w14:paraId="67A63A30" w14:textId="77777777" w:rsidR="007716C8" w:rsidRPr="0018540E" w:rsidRDefault="007716C8" w:rsidP="00771018">
            <w:pPr>
              <w:autoSpaceDE w:val="0"/>
              <w:autoSpaceDN w:val="0"/>
              <w:adjustRightInd w:val="0"/>
              <w:rPr>
                <w:rFonts w:cs="Arial"/>
                <w:strike/>
              </w:rPr>
            </w:pPr>
            <w:proofErr w:type="gramStart"/>
            <w:r w:rsidRPr="0018540E">
              <w:rPr>
                <w:rFonts w:cs="Arial"/>
                <w:strike/>
              </w:rPr>
              <w:lastRenderedPageBreak/>
              <w:t>3.2  Where</w:t>
            </w:r>
            <w:proofErr w:type="gramEnd"/>
            <w:r w:rsidRPr="0018540E">
              <w:rPr>
                <w:rFonts w:cs="Arial"/>
                <w:strike/>
              </w:rPr>
              <w:t xml:space="preserve"> feasible, take necessary actions to ensure that existing power lines that pose the greatest risk to birds of prey are modified to avoid bird of prey electrocution</w:t>
            </w:r>
          </w:p>
        </w:tc>
        <w:tc>
          <w:tcPr>
            <w:tcW w:w="396" w:type="pct"/>
          </w:tcPr>
          <w:p w14:paraId="6F132A89" w14:textId="77777777" w:rsidR="007716C8" w:rsidRPr="0018540E" w:rsidRDefault="007716C8" w:rsidP="00771018">
            <w:pPr>
              <w:jc w:val="center"/>
              <w:rPr>
                <w:rFonts w:cs="Arial"/>
                <w:strike/>
              </w:rPr>
            </w:pPr>
            <w:r w:rsidRPr="0018540E">
              <w:rPr>
                <w:rFonts w:cs="Arial"/>
                <w:strike/>
              </w:rPr>
              <w:t>All species</w:t>
            </w:r>
          </w:p>
        </w:tc>
        <w:tc>
          <w:tcPr>
            <w:tcW w:w="559" w:type="pct"/>
          </w:tcPr>
          <w:p w14:paraId="4D53C793" w14:textId="77777777" w:rsidR="007716C8" w:rsidRPr="0018540E" w:rsidRDefault="007716C8" w:rsidP="00771018">
            <w:pPr>
              <w:jc w:val="center"/>
              <w:rPr>
                <w:rFonts w:cs="Arial"/>
                <w:strike/>
              </w:rPr>
            </w:pPr>
            <w:r w:rsidRPr="0018540E">
              <w:rPr>
                <w:rFonts w:cs="Arial"/>
                <w:strike/>
              </w:rPr>
              <w:t>All</w:t>
            </w:r>
          </w:p>
        </w:tc>
        <w:tc>
          <w:tcPr>
            <w:tcW w:w="508" w:type="pct"/>
          </w:tcPr>
          <w:p w14:paraId="221C2B58" w14:textId="77777777" w:rsidR="007716C8" w:rsidRPr="0018540E" w:rsidRDefault="007716C8" w:rsidP="00771018">
            <w:pPr>
              <w:jc w:val="center"/>
              <w:rPr>
                <w:rFonts w:cs="Arial"/>
                <w:strike/>
              </w:rPr>
            </w:pPr>
            <w:r w:rsidRPr="0018540E">
              <w:rPr>
                <w:rFonts w:cs="Arial"/>
                <w:strike/>
              </w:rPr>
              <w:t>Second</w:t>
            </w:r>
          </w:p>
        </w:tc>
        <w:tc>
          <w:tcPr>
            <w:tcW w:w="458" w:type="pct"/>
          </w:tcPr>
          <w:p w14:paraId="2DB799C0" w14:textId="77777777" w:rsidR="007716C8" w:rsidRPr="0018540E" w:rsidRDefault="007716C8" w:rsidP="00771018">
            <w:pPr>
              <w:jc w:val="center"/>
              <w:rPr>
                <w:rFonts w:cs="Arial"/>
                <w:strike/>
              </w:rPr>
            </w:pPr>
            <w:r w:rsidRPr="0018540E">
              <w:rPr>
                <w:rFonts w:cs="Arial"/>
                <w:strike/>
              </w:rPr>
              <w:t>Medium</w:t>
            </w:r>
          </w:p>
        </w:tc>
        <w:tc>
          <w:tcPr>
            <w:tcW w:w="711" w:type="pct"/>
          </w:tcPr>
          <w:p w14:paraId="779218DD" w14:textId="77777777" w:rsidR="007716C8" w:rsidRPr="0018540E" w:rsidRDefault="007716C8" w:rsidP="00771018">
            <w:pPr>
              <w:autoSpaceDE w:val="0"/>
              <w:autoSpaceDN w:val="0"/>
              <w:adjustRightInd w:val="0"/>
              <w:jc w:val="center"/>
              <w:rPr>
                <w:rFonts w:cs="Arial"/>
                <w:strike/>
              </w:rPr>
            </w:pPr>
            <w:r w:rsidRPr="0018540E">
              <w:rPr>
                <w:rFonts w:cs="Arial"/>
                <w:strike/>
              </w:rPr>
              <w:t xml:space="preserve">Governments, </w:t>
            </w:r>
            <w:proofErr w:type="gramStart"/>
            <w:r w:rsidRPr="0018540E">
              <w:rPr>
                <w:rFonts w:cs="Arial"/>
                <w:strike/>
              </w:rPr>
              <w:t>energy</w:t>
            </w:r>
            <w:proofErr w:type="gramEnd"/>
            <w:r w:rsidRPr="0018540E">
              <w:rPr>
                <w:rFonts w:cs="Arial"/>
                <w:strike/>
              </w:rPr>
              <w:t xml:space="preserve"> and infrastructure sectors</w:t>
            </w:r>
          </w:p>
        </w:tc>
        <w:tc>
          <w:tcPr>
            <w:tcW w:w="1191" w:type="pct"/>
          </w:tcPr>
          <w:p w14:paraId="3AD0C661" w14:textId="77777777" w:rsidR="007716C8" w:rsidRPr="0018540E" w:rsidRDefault="007716C8" w:rsidP="00771018">
            <w:pPr>
              <w:autoSpaceDE w:val="0"/>
              <w:autoSpaceDN w:val="0"/>
              <w:adjustRightInd w:val="0"/>
              <w:rPr>
                <w:rFonts w:cs="Arial"/>
                <w:strike/>
              </w:rPr>
            </w:pPr>
            <w:r w:rsidRPr="0018540E">
              <w:rPr>
                <w:rFonts w:cs="Arial"/>
                <w:strike/>
              </w:rPr>
              <w:t>Highest risk power lines modified to avoid bird of prey electrocution</w:t>
            </w:r>
          </w:p>
        </w:tc>
      </w:tr>
      <w:tr w:rsidR="007716C8" w:rsidRPr="0018540E" w14:paraId="28210DCF" w14:textId="77777777">
        <w:tc>
          <w:tcPr>
            <w:tcW w:w="1177" w:type="pct"/>
          </w:tcPr>
          <w:p w14:paraId="0D474F87" w14:textId="77777777" w:rsidR="007716C8" w:rsidRPr="0018540E" w:rsidRDefault="007716C8" w:rsidP="00771018">
            <w:pPr>
              <w:autoSpaceDE w:val="0"/>
              <w:autoSpaceDN w:val="0"/>
              <w:adjustRightInd w:val="0"/>
              <w:rPr>
                <w:rFonts w:cs="Arial"/>
                <w:strike/>
              </w:rPr>
            </w:pPr>
            <w:proofErr w:type="gramStart"/>
            <w:r w:rsidRPr="0018540E">
              <w:rPr>
                <w:rFonts w:cs="Arial"/>
                <w:strike/>
              </w:rPr>
              <w:t>3.3  Endeavour</w:t>
            </w:r>
            <w:proofErr w:type="gramEnd"/>
            <w:r w:rsidRPr="0018540E">
              <w:rPr>
                <w:rFonts w:cs="Arial"/>
                <w:strike/>
              </w:rPr>
              <w:t xml:space="preserve"> to facilitate feeding opportunities for necrophagous birds of prey as far as it is possible taking into account sanitary considerations</w:t>
            </w:r>
          </w:p>
        </w:tc>
        <w:tc>
          <w:tcPr>
            <w:tcW w:w="396" w:type="pct"/>
          </w:tcPr>
          <w:p w14:paraId="03C2B89A" w14:textId="77777777" w:rsidR="007716C8" w:rsidRPr="0018540E" w:rsidRDefault="007716C8" w:rsidP="00771018">
            <w:pPr>
              <w:autoSpaceDE w:val="0"/>
              <w:autoSpaceDN w:val="0"/>
              <w:adjustRightInd w:val="0"/>
              <w:jc w:val="center"/>
              <w:rPr>
                <w:rFonts w:cs="Arial"/>
                <w:strike/>
              </w:rPr>
            </w:pPr>
            <w:r w:rsidRPr="0018540E">
              <w:rPr>
                <w:rFonts w:cs="Arial"/>
                <w:strike/>
              </w:rPr>
              <w:t>All relevant species</w:t>
            </w:r>
          </w:p>
        </w:tc>
        <w:tc>
          <w:tcPr>
            <w:tcW w:w="559" w:type="pct"/>
          </w:tcPr>
          <w:p w14:paraId="60309527" w14:textId="77777777" w:rsidR="007716C8" w:rsidRPr="0018540E" w:rsidRDefault="007716C8" w:rsidP="00771018">
            <w:pPr>
              <w:autoSpaceDE w:val="0"/>
              <w:autoSpaceDN w:val="0"/>
              <w:adjustRightInd w:val="0"/>
              <w:jc w:val="center"/>
              <w:rPr>
                <w:rFonts w:cs="Arial"/>
                <w:strike/>
              </w:rPr>
            </w:pPr>
            <w:r w:rsidRPr="0018540E">
              <w:rPr>
                <w:rFonts w:cs="Arial"/>
                <w:strike/>
              </w:rPr>
              <w:t>All relevant countries</w:t>
            </w:r>
          </w:p>
        </w:tc>
        <w:tc>
          <w:tcPr>
            <w:tcW w:w="508" w:type="pct"/>
          </w:tcPr>
          <w:p w14:paraId="42D6F5A0" w14:textId="77777777" w:rsidR="007716C8" w:rsidRPr="0018540E" w:rsidRDefault="007716C8" w:rsidP="00771018">
            <w:pPr>
              <w:jc w:val="center"/>
              <w:rPr>
                <w:rFonts w:cs="Arial"/>
                <w:strike/>
              </w:rPr>
            </w:pPr>
            <w:r w:rsidRPr="0018540E">
              <w:rPr>
                <w:rFonts w:cs="Arial"/>
                <w:strike/>
              </w:rPr>
              <w:t>Second</w:t>
            </w:r>
          </w:p>
        </w:tc>
        <w:tc>
          <w:tcPr>
            <w:tcW w:w="458" w:type="pct"/>
          </w:tcPr>
          <w:p w14:paraId="4B99C9A6" w14:textId="77777777" w:rsidR="007716C8" w:rsidRPr="0018540E" w:rsidRDefault="007716C8" w:rsidP="00771018">
            <w:pPr>
              <w:jc w:val="center"/>
              <w:rPr>
                <w:rFonts w:cs="Arial"/>
                <w:strike/>
              </w:rPr>
            </w:pPr>
            <w:r w:rsidRPr="0018540E">
              <w:rPr>
                <w:rFonts w:cs="Arial"/>
                <w:strike/>
              </w:rPr>
              <w:t>Short</w:t>
            </w:r>
          </w:p>
        </w:tc>
        <w:tc>
          <w:tcPr>
            <w:tcW w:w="711" w:type="pct"/>
          </w:tcPr>
          <w:p w14:paraId="65D9CCEE" w14:textId="77777777" w:rsidR="007716C8" w:rsidRPr="0018540E" w:rsidRDefault="007716C8" w:rsidP="00771018">
            <w:pPr>
              <w:autoSpaceDE w:val="0"/>
              <w:autoSpaceDN w:val="0"/>
              <w:adjustRightInd w:val="0"/>
              <w:jc w:val="center"/>
              <w:rPr>
                <w:rFonts w:cs="Arial"/>
                <w:strike/>
              </w:rPr>
            </w:pPr>
            <w:r w:rsidRPr="0018540E">
              <w:rPr>
                <w:rFonts w:cs="Arial"/>
                <w:strike/>
              </w:rPr>
              <w:t>Governments in collaboration with relevant NGOs</w:t>
            </w:r>
          </w:p>
        </w:tc>
        <w:tc>
          <w:tcPr>
            <w:tcW w:w="1191" w:type="pct"/>
          </w:tcPr>
          <w:p w14:paraId="6F97A851" w14:textId="77777777" w:rsidR="007716C8" w:rsidRPr="0018540E" w:rsidRDefault="007716C8" w:rsidP="00771018">
            <w:pPr>
              <w:autoSpaceDE w:val="0"/>
              <w:autoSpaceDN w:val="0"/>
              <w:adjustRightInd w:val="0"/>
              <w:rPr>
                <w:rFonts w:cs="Arial"/>
                <w:strike/>
              </w:rPr>
            </w:pPr>
            <w:r w:rsidRPr="0018540E">
              <w:rPr>
                <w:rFonts w:cs="Arial"/>
                <w:strike/>
              </w:rPr>
              <w:t>Feeding stations established as appropriate and feasible</w:t>
            </w:r>
          </w:p>
        </w:tc>
      </w:tr>
      <w:tr w:rsidR="007716C8" w:rsidRPr="0018540E" w14:paraId="3C527624" w14:textId="77777777">
        <w:tc>
          <w:tcPr>
            <w:tcW w:w="1177" w:type="pct"/>
          </w:tcPr>
          <w:p w14:paraId="171B84B6" w14:textId="77777777" w:rsidR="007716C8" w:rsidRPr="0018540E" w:rsidRDefault="007716C8" w:rsidP="00771018">
            <w:pPr>
              <w:autoSpaceDE w:val="0"/>
              <w:autoSpaceDN w:val="0"/>
              <w:adjustRightInd w:val="0"/>
              <w:rPr>
                <w:rFonts w:cs="Arial"/>
                <w:strike/>
              </w:rPr>
            </w:pPr>
            <w:proofErr w:type="gramStart"/>
            <w:r w:rsidRPr="0018540E">
              <w:rPr>
                <w:rFonts w:cs="Arial"/>
                <w:strike/>
              </w:rPr>
              <w:t>3.4  Taking</w:t>
            </w:r>
            <w:proofErr w:type="gramEnd"/>
            <w:r w:rsidRPr="0018540E">
              <w:rPr>
                <w:rFonts w:cs="Arial"/>
                <w:strike/>
              </w:rPr>
              <w:t xml:space="preserve"> into account the needs of bird of prey conservation in sectors and related policies such as agriculture, forestry, fisheries, industries, tourism, energy, chemicals and pesticides</w:t>
            </w:r>
          </w:p>
        </w:tc>
        <w:tc>
          <w:tcPr>
            <w:tcW w:w="396" w:type="pct"/>
          </w:tcPr>
          <w:p w14:paraId="15BEEAAC" w14:textId="77777777" w:rsidR="007716C8" w:rsidRPr="0018540E" w:rsidRDefault="007716C8" w:rsidP="00771018">
            <w:pPr>
              <w:jc w:val="center"/>
              <w:rPr>
                <w:rFonts w:cs="Arial"/>
                <w:strike/>
              </w:rPr>
            </w:pPr>
            <w:r w:rsidRPr="0018540E">
              <w:rPr>
                <w:rFonts w:cs="Arial"/>
                <w:strike/>
              </w:rPr>
              <w:t>All</w:t>
            </w:r>
          </w:p>
        </w:tc>
        <w:tc>
          <w:tcPr>
            <w:tcW w:w="559" w:type="pct"/>
          </w:tcPr>
          <w:p w14:paraId="583D96EF" w14:textId="77777777" w:rsidR="007716C8" w:rsidRPr="0018540E" w:rsidRDefault="007716C8" w:rsidP="00771018">
            <w:pPr>
              <w:jc w:val="center"/>
              <w:rPr>
                <w:rFonts w:cs="Arial"/>
                <w:strike/>
              </w:rPr>
            </w:pPr>
            <w:r w:rsidRPr="0018540E">
              <w:rPr>
                <w:rFonts w:cs="Arial"/>
                <w:strike/>
              </w:rPr>
              <w:t>All</w:t>
            </w:r>
          </w:p>
        </w:tc>
        <w:tc>
          <w:tcPr>
            <w:tcW w:w="508" w:type="pct"/>
          </w:tcPr>
          <w:p w14:paraId="4DD42F7B" w14:textId="77777777" w:rsidR="007716C8" w:rsidRPr="0018540E" w:rsidRDefault="007716C8" w:rsidP="00771018">
            <w:pPr>
              <w:jc w:val="center"/>
              <w:rPr>
                <w:rFonts w:cs="Arial"/>
                <w:strike/>
              </w:rPr>
            </w:pPr>
            <w:r w:rsidRPr="0018540E">
              <w:rPr>
                <w:rFonts w:cs="Arial"/>
                <w:strike/>
              </w:rPr>
              <w:t>Second</w:t>
            </w:r>
          </w:p>
        </w:tc>
        <w:tc>
          <w:tcPr>
            <w:tcW w:w="458" w:type="pct"/>
          </w:tcPr>
          <w:p w14:paraId="602E67A9" w14:textId="77777777" w:rsidR="007716C8" w:rsidRPr="0018540E" w:rsidRDefault="007716C8" w:rsidP="00771018">
            <w:pPr>
              <w:jc w:val="center"/>
              <w:rPr>
                <w:rFonts w:cs="Arial"/>
                <w:strike/>
              </w:rPr>
            </w:pPr>
            <w:r w:rsidRPr="0018540E">
              <w:rPr>
                <w:rFonts w:cs="Arial"/>
                <w:strike/>
              </w:rPr>
              <w:t>Ongoing</w:t>
            </w:r>
          </w:p>
        </w:tc>
        <w:tc>
          <w:tcPr>
            <w:tcW w:w="711" w:type="pct"/>
          </w:tcPr>
          <w:p w14:paraId="6F4BA066" w14:textId="77777777" w:rsidR="007716C8" w:rsidRPr="0018540E" w:rsidRDefault="007716C8" w:rsidP="00771018">
            <w:pPr>
              <w:autoSpaceDE w:val="0"/>
              <w:autoSpaceDN w:val="0"/>
              <w:adjustRightInd w:val="0"/>
              <w:jc w:val="center"/>
              <w:rPr>
                <w:rFonts w:cs="Arial"/>
                <w:strike/>
              </w:rPr>
            </w:pPr>
            <w:r w:rsidRPr="0018540E">
              <w:rPr>
                <w:rFonts w:cs="Arial"/>
                <w:strike/>
              </w:rPr>
              <w:t>Governments and relevant sectors and organisations</w:t>
            </w:r>
          </w:p>
        </w:tc>
        <w:tc>
          <w:tcPr>
            <w:tcW w:w="1191" w:type="pct"/>
          </w:tcPr>
          <w:p w14:paraId="4355595F" w14:textId="77777777" w:rsidR="007716C8" w:rsidRPr="0018540E" w:rsidRDefault="007716C8" w:rsidP="00771018">
            <w:pPr>
              <w:autoSpaceDE w:val="0"/>
              <w:autoSpaceDN w:val="0"/>
              <w:adjustRightInd w:val="0"/>
              <w:rPr>
                <w:rFonts w:cs="Arial"/>
                <w:strike/>
              </w:rPr>
            </w:pPr>
            <w:r w:rsidRPr="0018540E">
              <w:rPr>
                <w:rFonts w:cs="Arial"/>
                <w:strike/>
              </w:rPr>
              <w:t>Conservation of birds of prey is integrated in sectors and corresponding policies</w:t>
            </w:r>
          </w:p>
        </w:tc>
      </w:tr>
      <w:tr w:rsidR="007716C8" w:rsidRPr="0018540E" w14:paraId="6D8DD8CA" w14:textId="77777777" w:rsidTr="003F4E02">
        <w:tc>
          <w:tcPr>
            <w:tcW w:w="5000" w:type="pct"/>
            <w:gridSpan w:val="7"/>
            <w:shd w:val="clear" w:color="auto" w:fill="E7E6E6" w:themeFill="background2"/>
          </w:tcPr>
          <w:p w14:paraId="428B1ABF" w14:textId="77777777" w:rsidR="007716C8" w:rsidRPr="0018540E" w:rsidRDefault="007716C8" w:rsidP="00771018">
            <w:pPr>
              <w:autoSpaceDE w:val="0"/>
              <w:autoSpaceDN w:val="0"/>
              <w:adjustRightInd w:val="0"/>
              <w:rPr>
                <w:rFonts w:cs="Arial"/>
                <w:strike/>
              </w:rPr>
            </w:pPr>
            <w:r w:rsidRPr="0018540E">
              <w:rPr>
                <w:rFonts w:cs="Arial"/>
                <w:b/>
                <w:bCs/>
                <w:strike/>
              </w:rPr>
              <w:t>Activity 4: Raise awareness of problems faced by birds of prey and measures needed to conserve them</w:t>
            </w:r>
          </w:p>
        </w:tc>
      </w:tr>
      <w:tr w:rsidR="007716C8" w:rsidRPr="0018540E" w14:paraId="3F10148B" w14:textId="77777777">
        <w:tc>
          <w:tcPr>
            <w:tcW w:w="1177" w:type="pct"/>
          </w:tcPr>
          <w:p w14:paraId="75C2C18E" w14:textId="77777777" w:rsidR="007716C8" w:rsidRPr="0018540E" w:rsidRDefault="007716C8" w:rsidP="00771018">
            <w:pPr>
              <w:autoSpaceDE w:val="0"/>
              <w:autoSpaceDN w:val="0"/>
              <w:adjustRightInd w:val="0"/>
              <w:rPr>
                <w:rFonts w:cs="Arial"/>
                <w:strike/>
              </w:rPr>
            </w:pPr>
            <w:proofErr w:type="gramStart"/>
            <w:r w:rsidRPr="0018540E">
              <w:rPr>
                <w:rFonts w:cs="Arial"/>
                <w:strike/>
              </w:rPr>
              <w:t>4.1  Develop</w:t>
            </w:r>
            <w:proofErr w:type="gramEnd"/>
            <w:r w:rsidRPr="0018540E">
              <w:rPr>
                <w:rFonts w:cs="Arial"/>
                <w:strike/>
              </w:rPr>
              <w:t xml:space="preserve"> a programme of public awareness, using electronic and print media to publicise the migrations undertaken by birds of prey, their current status, the threats to them and actions, including review of superstitions about them, that can be taken to conserve them</w:t>
            </w:r>
          </w:p>
        </w:tc>
        <w:tc>
          <w:tcPr>
            <w:tcW w:w="396" w:type="pct"/>
          </w:tcPr>
          <w:p w14:paraId="4B884E4F" w14:textId="77777777" w:rsidR="007716C8" w:rsidRPr="0018540E" w:rsidRDefault="007716C8" w:rsidP="00771018">
            <w:pPr>
              <w:jc w:val="center"/>
              <w:rPr>
                <w:rFonts w:cs="Arial"/>
                <w:strike/>
              </w:rPr>
            </w:pPr>
            <w:r w:rsidRPr="0018540E">
              <w:rPr>
                <w:rFonts w:cs="Arial"/>
                <w:strike/>
              </w:rPr>
              <w:t>All species</w:t>
            </w:r>
          </w:p>
        </w:tc>
        <w:tc>
          <w:tcPr>
            <w:tcW w:w="559" w:type="pct"/>
          </w:tcPr>
          <w:p w14:paraId="473111ED" w14:textId="77777777" w:rsidR="007716C8" w:rsidRPr="0018540E" w:rsidRDefault="007716C8" w:rsidP="00771018">
            <w:pPr>
              <w:jc w:val="center"/>
              <w:rPr>
                <w:rFonts w:cs="Arial"/>
                <w:strike/>
              </w:rPr>
            </w:pPr>
            <w:r w:rsidRPr="0018540E">
              <w:rPr>
                <w:rFonts w:cs="Arial"/>
                <w:strike/>
              </w:rPr>
              <w:t>All countries</w:t>
            </w:r>
          </w:p>
        </w:tc>
        <w:tc>
          <w:tcPr>
            <w:tcW w:w="508" w:type="pct"/>
          </w:tcPr>
          <w:p w14:paraId="40899A26" w14:textId="77777777" w:rsidR="007716C8" w:rsidRPr="0018540E" w:rsidRDefault="007716C8" w:rsidP="00771018">
            <w:pPr>
              <w:jc w:val="center"/>
              <w:rPr>
                <w:rFonts w:cs="Arial"/>
                <w:strike/>
              </w:rPr>
            </w:pPr>
            <w:r w:rsidRPr="0018540E">
              <w:rPr>
                <w:rFonts w:cs="Arial"/>
                <w:strike/>
              </w:rPr>
              <w:t>Second</w:t>
            </w:r>
          </w:p>
        </w:tc>
        <w:tc>
          <w:tcPr>
            <w:tcW w:w="458" w:type="pct"/>
          </w:tcPr>
          <w:p w14:paraId="79EB709A" w14:textId="77777777" w:rsidR="007716C8" w:rsidRPr="0018540E" w:rsidRDefault="007716C8" w:rsidP="00771018">
            <w:pPr>
              <w:jc w:val="center"/>
              <w:rPr>
                <w:rFonts w:cs="Arial"/>
                <w:strike/>
              </w:rPr>
            </w:pPr>
            <w:r w:rsidRPr="0018540E">
              <w:rPr>
                <w:rFonts w:cs="Arial"/>
                <w:strike/>
              </w:rPr>
              <w:t>Short</w:t>
            </w:r>
          </w:p>
        </w:tc>
        <w:tc>
          <w:tcPr>
            <w:tcW w:w="711" w:type="pct"/>
          </w:tcPr>
          <w:p w14:paraId="584BCB1D" w14:textId="77777777" w:rsidR="007716C8" w:rsidRPr="0018540E" w:rsidRDefault="007716C8" w:rsidP="00771018">
            <w:pPr>
              <w:autoSpaceDE w:val="0"/>
              <w:autoSpaceDN w:val="0"/>
              <w:adjustRightInd w:val="0"/>
              <w:jc w:val="center"/>
              <w:rPr>
                <w:rFonts w:cs="Arial"/>
                <w:strike/>
              </w:rPr>
            </w:pPr>
            <w:r w:rsidRPr="0018540E">
              <w:rPr>
                <w:rFonts w:cs="Arial"/>
                <w:strike/>
              </w:rPr>
              <w:t>Governments in collaboration with NGOs</w:t>
            </w:r>
          </w:p>
        </w:tc>
        <w:tc>
          <w:tcPr>
            <w:tcW w:w="1191" w:type="pct"/>
          </w:tcPr>
          <w:p w14:paraId="6EBC0B72" w14:textId="77777777" w:rsidR="007716C8" w:rsidRPr="0018540E" w:rsidRDefault="007716C8" w:rsidP="00771018">
            <w:pPr>
              <w:autoSpaceDE w:val="0"/>
              <w:autoSpaceDN w:val="0"/>
              <w:adjustRightInd w:val="0"/>
              <w:rPr>
                <w:rFonts w:cs="Arial"/>
                <w:strike/>
              </w:rPr>
            </w:pPr>
            <w:r w:rsidRPr="0018540E">
              <w:rPr>
                <w:rFonts w:cs="Arial"/>
                <w:strike/>
              </w:rPr>
              <w:t>Programme implemented, and conservation needs of birds of prey widely understood amongst public</w:t>
            </w:r>
          </w:p>
        </w:tc>
      </w:tr>
      <w:tr w:rsidR="007716C8" w:rsidRPr="0018540E" w14:paraId="73433F94" w14:textId="77777777">
        <w:tc>
          <w:tcPr>
            <w:tcW w:w="1177" w:type="pct"/>
          </w:tcPr>
          <w:p w14:paraId="66F0E359" w14:textId="77777777" w:rsidR="007716C8" w:rsidRPr="0018540E" w:rsidRDefault="007716C8" w:rsidP="00771018">
            <w:pPr>
              <w:autoSpaceDE w:val="0"/>
              <w:autoSpaceDN w:val="0"/>
              <w:adjustRightInd w:val="0"/>
              <w:rPr>
                <w:rFonts w:cs="Arial"/>
                <w:strike/>
              </w:rPr>
            </w:pPr>
            <w:proofErr w:type="gramStart"/>
            <w:r w:rsidRPr="0018540E">
              <w:rPr>
                <w:rFonts w:cs="Arial"/>
                <w:strike/>
              </w:rPr>
              <w:t>4.2  Develop</w:t>
            </w:r>
            <w:proofErr w:type="gramEnd"/>
            <w:r w:rsidRPr="0018540E">
              <w:rPr>
                <w:rFonts w:cs="Arial"/>
                <w:strike/>
              </w:rPr>
              <w:t xml:space="preserve"> an awareness programme within forestry, agriculture, fisheries, energy, </w:t>
            </w:r>
            <w:r w:rsidRPr="0018540E">
              <w:rPr>
                <w:rFonts w:cs="Arial"/>
                <w:strike/>
              </w:rPr>
              <w:lastRenderedPageBreak/>
              <w:t>industry, transport and other relevant sectors to inform decision makers of the current status of birds of prey, the threats to them and the spectral actions that can be taken to conserve them</w:t>
            </w:r>
          </w:p>
        </w:tc>
        <w:tc>
          <w:tcPr>
            <w:tcW w:w="396" w:type="pct"/>
          </w:tcPr>
          <w:p w14:paraId="424EB8C8" w14:textId="77777777" w:rsidR="007716C8" w:rsidRPr="0018540E" w:rsidRDefault="007716C8" w:rsidP="00771018">
            <w:pPr>
              <w:jc w:val="center"/>
              <w:rPr>
                <w:rFonts w:cs="Arial"/>
                <w:strike/>
              </w:rPr>
            </w:pPr>
            <w:r w:rsidRPr="0018540E">
              <w:rPr>
                <w:rFonts w:cs="Arial"/>
                <w:strike/>
              </w:rPr>
              <w:lastRenderedPageBreak/>
              <w:t>All species</w:t>
            </w:r>
          </w:p>
        </w:tc>
        <w:tc>
          <w:tcPr>
            <w:tcW w:w="559" w:type="pct"/>
          </w:tcPr>
          <w:p w14:paraId="61139643" w14:textId="77777777" w:rsidR="007716C8" w:rsidRPr="0018540E" w:rsidRDefault="007716C8" w:rsidP="00771018">
            <w:pPr>
              <w:jc w:val="center"/>
              <w:rPr>
                <w:rFonts w:cs="Arial"/>
                <w:strike/>
              </w:rPr>
            </w:pPr>
            <w:r w:rsidRPr="0018540E">
              <w:rPr>
                <w:rFonts w:cs="Arial"/>
                <w:strike/>
              </w:rPr>
              <w:t>All</w:t>
            </w:r>
          </w:p>
        </w:tc>
        <w:tc>
          <w:tcPr>
            <w:tcW w:w="508" w:type="pct"/>
          </w:tcPr>
          <w:p w14:paraId="47787EBA" w14:textId="77777777" w:rsidR="007716C8" w:rsidRPr="0018540E" w:rsidRDefault="007716C8" w:rsidP="00771018">
            <w:pPr>
              <w:jc w:val="center"/>
              <w:rPr>
                <w:rFonts w:cs="Arial"/>
                <w:strike/>
              </w:rPr>
            </w:pPr>
            <w:r w:rsidRPr="0018540E">
              <w:rPr>
                <w:rFonts w:cs="Arial"/>
                <w:strike/>
              </w:rPr>
              <w:t>Second</w:t>
            </w:r>
          </w:p>
        </w:tc>
        <w:tc>
          <w:tcPr>
            <w:tcW w:w="458" w:type="pct"/>
          </w:tcPr>
          <w:p w14:paraId="74A27F1B" w14:textId="77777777" w:rsidR="007716C8" w:rsidRPr="0018540E" w:rsidRDefault="007716C8" w:rsidP="00771018">
            <w:pPr>
              <w:jc w:val="center"/>
              <w:rPr>
                <w:rFonts w:cs="Arial"/>
                <w:strike/>
              </w:rPr>
            </w:pPr>
            <w:r w:rsidRPr="0018540E">
              <w:rPr>
                <w:rFonts w:cs="Arial"/>
                <w:strike/>
              </w:rPr>
              <w:t>Medium</w:t>
            </w:r>
          </w:p>
        </w:tc>
        <w:tc>
          <w:tcPr>
            <w:tcW w:w="711" w:type="pct"/>
          </w:tcPr>
          <w:p w14:paraId="18F33156" w14:textId="77777777" w:rsidR="007716C8" w:rsidRPr="0018540E" w:rsidRDefault="007716C8" w:rsidP="00771018">
            <w:pPr>
              <w:autoSpaceDE w:val="0"/>
              <w:autoSpaceDN w:val="0"/>
              <w:adjustRightInd w:val="0"/>
              <w:jc w:val="center"/>
              <w:rPr>
                <w:rFonts w:cs="Arial"/>
                <w:strike/>
              </w:rPr>
            </w:pPr>
            <w:r w:rsidRPr="0018540E">
              <w:rPr>
                <w:rFonts w:cs="Arial"/>
                <w:strike/>
              </w:rPr>
              <w:t>Governments in collaboration with NGOs</w:t>
            </w:r>
          </w:p>
        </w:tc>
        <w:tc>
          <w:tcPr>
            <w:tcW w:w="1191" w:type="pct"/>
          </w:tcPr>
          <w:p w14:paraId="44B873E7" w14:textId="77777777" w:rsidR="007716C8" w:rsidRPr="0018540E" w:rsidRDefault="007716C8" w:rsidP="00771018">
            <w:pPr>
              <w:autoSpaceDE w:val="0"/>
              <w:autoSpaceDN w:val="0"/>
              <w:adjustRightInd w:val="0"/>
              <w:rPr>
                <w:rFonts w:cs="Arial"/>
                <w:strike/>
              </w:rPr>
            </w:pPr>
            <w:r w:rsidRPr="0018540E">
              <w:rPr>
                <w:rFonts w:cs="Arial"/>
                <w:strike/>
              </w:rPr>
              <w:t xml:space="preserve">Programme implemented, and conservation needs of birds of prey widely understood </w:t>
            </w:r>
            <w:r w:rsidRPr="0018540E">
              <w:rPr>
                <w:rFonts w:cs="Arial"/>
                <w:strike/>
              </w:rPr>
              <w:lastRenderedPageBreak/>
              <w:t>amongst government departments</w:t>
            </w:r>
          </w:p>
        </w:tc>
      </w:tr>
      <w:tr w:rsidR="007716C8" w:rsidRPr="0018540E" w14:paraId="47398F03" w14:textId="77777777">
        <w:tc>
          <w:tcPr>
            <w:tcW w:w="1177" w:type="pct"/>
          </w:tcPr>
          <w:p w14:paraId="75EB08B9" w14:textId="77777777" w:rsidR="007716C8" w:rsidRPr="0018540E" w:rsidRDefault="007716C8" w:rsidP="00771018">
            <w:pPr>
              <w:autoSpaceDE w:val="0"/>
              <w:autoSpaceDN w:val="0"/>
              <w:adjustRightInd w:val="0"/>
              <w:rPr>
                <w:rFonts w:cs="Arial"/>
                <w:strike/>
              </w:rPr>
            </w:pPr>
            <w:proofErr w:type="gramStart"/>
            <w:r w:rsidRPr="0018540E">
              <w:rPr>
                <w:rFonts w:cs="Arial"/>
                <w:strike/>
              </w:rPr>
              <w:lastRenderedPageBreak/>
              <w:t>4.3  Develop</w:t>
            </w:r>
            <w:proofErr w:type="gramEnd"/>
            <w:r w:rsidRPr="0018540E">
              <w:rPr>
                <w:rFonts w:cs="Arial"/>
                <w:strike/>
              </w:rPr>
              <w:t xml:space="preserve"> a school educational programme and teaching resources to inform school children of the migrations undertaken by birds of prey, their current status, the threats to them and actions that can be taken to conserve them</w:t>
            </w:r>
          </w:p>
        </w:tc>
        <w:tc>
          <w:tcPr>
            <w:tcW w:w="396" w:type="pct"/>
          </w:tcPr>
          <w:p w14:paraId="54BA9A11" w14:textId="77777777" w:rsidR="007716C8" w:rsidRPr="0018540E" w:rsidRDefault="007716C8" w:rsidP="00771018">
            <w:pPr>
              <w:jc w:val="center"/>
              <w:rPr>
                <w:rFonts w:cs="Arial"/>
                <w:strike/>
              </w:rPr>
            </w:pPr>
            <w:r w:rsidRPr="0018540E">
              <w:rPr>
                <w:rFonts w:cs="Arial"/>
                <w:strike/>
              </w:rPr>
              <w:t>All species</w:t>
            </w:r>
          </w:p>
        </w:tc>
        <w:tc>
          <w:tcPr>
            <w:tcW w:w="559" w:type="pct"/>
          </w:tcPr>
          <w:p w14:paraId="15B55791" w14:textId="77777777" w:rsidR="007716C8" w:rsidRPr="0018540E" w:rsidRDefault="007716C8" w:rsidP="00771018">
            <w:pPr>
              <w:jc w:val="center"/>
              <w:rPr>
                <w:rFonts w:cs="Arial"/>
                <w:strike/>
              </w:rPr>
            </w:pPr>
            <w:r w:rsidRPr="0018540E">
              <w:rPr>
                <w:rFonts w:cs="Arial"/>
                <w:strike/>
              </w:rPr>
              <w:t>All countries</w:t>
            </w:r>
          </w:p>
        </w:tc>
        <w:tc>
          <w:tcPr>
            <w:tcW w:w="508" w:type="pct"/>
          </w:tcPr>
          <w:p w14:paraId="68ED23E6" w14:textId="77777777" w:rsidR="007716C8" w:rsidRPr="0018540E" w:rsidRDefault="007716C8" w:rsidP="00771018">
            <w:pPr>
              <w:jc w:val="center"/>
              <w:rPr>
                <w:rFonts w:cs="Arial"/>
                <w:strike/>
              </w:rPr>
            </w:pPr>
            <w:r w:rsidRPr="0018540E">
              <w:rPr>
                <w:rFonts w:cs="Arial"/>
                <w:strike/>
              </w:rPr>
              <w:t>Third</w:t>
            </w:r>
          </w:p>
        </w:tc>
        <w:tc>
          <w:tcPr>
            <w:tcW w:w="458" w:type="pct"/>
          </w:tcPr>
          <w:p w14:paraId="6C8720AB" w14:textId="77777777" w:rsidR="007716C8" w:rsidRPr="0018540E" w:rsidRDefault="007716C8" w:rsidP="00771018">
            <w:pPr>
              <w:jc w:val="center"/>
              <w:rPr>
                <w:rFonts w:cs="Arial"/>
                <w:strike/>
              </w:rPr>
            </w:pPr>
            <w:r w:rsidRPr="0018540E">
              <w:rPr>
                <w:rFonts w:cs="Arial"/>
                <w:strike/>
              </w:rPr>
              <w:t>Medium</w:t>
            </w:r>
          </w:p>
        </w:tc>
        <w:tc>
          <w:tcPr>
            <w:tcW w:w="711" w:type="pct"/>
          </w:tcPr>
          <w:p w14:paraId="16FD3277" w14:textId="77777777" w:rsidR="007716C8" w:rsidRPr="0018540E" w:rsidRDefault="007716C8" w:rsidP="00771018">
            <w:pPr>
              <w:autoSpaceDE w:val="0"/>
              <w:autoSpaceDN w:val="0"/>
              <w:adjustRightInd w:val="0"/>
              <w:jc w:val="center"/>
              <w:rPr>
                <w:rFonts w:cs="Arial"/>
                <w:strike/>
              </w:rPr>
            </w:pPr>
            <w:r w:rsidRPr="0018540E">
              <w:rPr>
                <w:rFonts w:cs="Arial"/>
                <w:strike/>
              </w:rPr>
              <w:t>Governments in collaboration with NGOs</w:t>
            </w:r>
          </w:p>
        </w:tc>
        <w:tc>
          <w:tcPr>
            <w:tcW w:w="1191" w:type="pct"/>
          </w:tcPr>
          <w:p w14:paraId="0A85B9E7" w14:textId="77777777" w:rsidR="007716C8" w:rsidRPr="0018540E" w:rsidRDefault="007716C8" w:rsidP="00771018">
            <w:pPr>
              <w:autoSpaceDE w:val="0"/>
              <w:autoSpaceDN w:val="0"/>
              <w:adjustRightInd w:val="0"/>
              <w:rPr>
                <w:rFonts w:cs="Arial"/>
                <w:strike/>
              </w:rPr>
            </w:pPr>
            <w:r w:rsidRPr="0018540E">
              <w:rPr>
                <w:rFonts w:cs="Arial"/>
                <w:strike/>
              </w:rPr>
              <w:t>Programme implemented, and conservation needs of birds of prey widely understood by teachers and taught in schools</w:t>
            </w:r>
          </w:p>
        </w:tc>
      </w:tr>
      <w:tr w:rsidR="007716C8" w:rsidRPr="0018540E" w14:paraId="1CF9EB19" w14:textId="77777777">
        <w:tc>
          <w:tcPr>
            <w:tcW w:w="1177" w:type="pct"/>
          </w:tcPr>
          <w:p w14:paraId="0630337F" w14:textId="77777777" w:rsidR="007716C8" w:rsidRPr="0018540E" w:rsidRDefault="007716C8" w:rsidP="00771018">
            <w:pPr>
              <w:autoSpaceDE w:val="0"/>
              <w:autoSpaceDN w:val="0"/>
              <w:adjustRightInd w:val="0"/>
              <w:rPr>
                <w:rFonts w:cs="Arial"/>
                <w:strike/>
              </w:rPr>
            </w:pPr>
            <w:proofErr w:type="gramStart"/>
            <w:r w:rsidRPr="0018540E">
              <w:rPr>
                <w:rFonts w:cs="Arial"/>
                <w:strike/>
              </w:rPr>
              <w:t>4.4  Establish</w:t>
            </w:r>
            <w:proofErr w:type="gramEnd"/>
            <w:r w:rsidRPr="0018540E">
              <w:rPr>
                <w:rFonts w:cs="Arial"/>
                <w:strike/>
              </w:rPr>
              <w:t xml:space="preserve"> information notices and provide leaflets at bottleneck sites informing people of their importance for birds of prey and the measures that they can take to conserve them</w:t>
            </w:r>
          </w:p>
        </w:tc>
        <w:tc>
          <w:tcPr>
            <w:tcW w:w="396" w:type="pct"/>
          </w:tcPr>
          <w:p w14:paraId="0234349B" w14:textId="77777777" w:rsidR="007716C8" w:rsidRPr="0018540E" w:rsidRDefault="007716C8" w:rsidP="00771018">
            <w:pPr>
              <w:jc w:val="center"/>
              <w:rPr>
                <w:rFonts w:cs="Arial"/>
                <w:strike/>
              </w:rPr>
            </w:pPr>
            <w:r w:rsidRPr="0018540E">
              <w:rPr>
                <w:rFonts w:cs="Arial"/>
                <w:strike/>
              </w:rPr>
              <w:t>All species</w:t>
            </w:r>
          </w:p>
        </w:tc>
        <w:tc>
          <w:tcPr>
            <w:tcW w:w="559" w:type="pct"/>
          </w:tcPr>
          <w:p w14:paraId="27D2CAE5" w14:textId="77777777" w:rsidR="007716C8" w:rsidRPr="0018540E" w:rsidRDefault="007716C8" w:rsidP="00771018">
            <w:pPr>
              <w:autoSpaceDE w:val="0"/>
              <w:autoSpaceDN w:val="0"/>
              <w:adjustRightInd w:val="0"/>
              <w:jc w:val="center"/>
              <w:rPr>
                <w:rFonts w:cs="Arial"/>
                <w:strike/>
              </w:rPr>
            </w:pPr>
            <w:r w:rsidRPr="0018540E">
              <w:rPr>
                <w:rFonts w:cs="Arial"/>
                <w:strike/>
              </w:rPr>
              <w:t>All countries with bottleneck sites</w:t>
            </w:r>
          </w:p>
        </w:tc>
        <w:tc>
          <w:tcPr>
            <w:tcW w:w="508" w:type="pct"/>
          </w:tcPr>
          <w:p w14:paraId="5CBE6997" w14:textId="77777777" w:rsidR="007716C8" w:rsidRPr="0018540E" w:rsidRDefault="007716C8" w:rsidP="00771018">
            <w:pPr>
              <w:jc w:val="center"/>
              <w:rPr>
                <w:rFonts w:cs="Arial"/>
                <w:strike/>
              </w:rPr>
            </w:pPr>
            <w:r w:rsidRPr="0018540E">
              <w:rPr>
                <w:rFonts w:cs="Arial"/>
                <w:strike/>
              </w:rPr>
              <w:t>Second</w:t>
            </w:r>
          </w:p>
        </w:tc>
        <w:tc>
          <w:tcPr>
            <w:tcW w:w="458" w:type="pct"/>
          </w:tcPr>
          <w:p w14:paraId="0FE5B1C1" w14:textId="77777777" w:rsidR="007716C8" w:rsidRPr="0018540E" w:rsidRDefault="007716C8" w:rsidP="00771018">
            <w:pPr>
              <w:jc w:val="center"/>
              <w:rPr>
                <w:rFonts w:cs="Arial"/>
                <w:strike/>
              </w:rPr>
            </w:pPr>
            <w:r w:rsidRPr="0018540E">
              <w:rPr>
                <w:rFonts w:cs="Arial"/>
                <w:strike/>
              </w:rPr>
              <w:t>Short</w:t>
            </w:r>
          </w:p>
        </w:tc>
        <w:tc>
          <w:tcPr>
            <w:tcW w:w="711" w:type="pct"/>
          </w:tcPr>
          <w:p w14:paraId="79E1022A" w14:textId="77777777" w:rsidR="007716C8" w:rsidRPr="0018540E" w:rsidRDefault="007716C8" w:rsidP="00771018">
            <w:pPr>
              <w:autoSpaceDE w:val="0"/>
              <w:autoSpaceDN w:val="0"/>
              <w:adjustRightInd w:val="0"/>
              <w:jc w:val="center"/>
              <w:rPr>
                <w:rFonts w:cs="Arial"/>
                <w:strike/>
              </w:rPr>
            </w:pPr>
            <w:r w:rsidRPr="0018540E">
              <w:rPr>
                <w:rFonts w:cs="Arial"/>
                <w:strike/>
              </w:rPr>
              <w:t>Governments and NGOs</w:t>
            </w:r>
          </w:p>
        </w:tc>
        <w:tc>
          <w:tcPr>
            <w:tcW w:w="1191" w:type="pct"/>
          </w:tcPr>
          <w:p w14:paraId="481D0948" w14:textId="77777777" w:rsidR="007716C8" w:rsidRPr="0018540E" w:rsidRDefault="007716C8" w:rsidP="00771018">
            <w:pPr>
              <w:autoSpaceDE w:val="0"/>
              <w:autoSpaceDN w:val="0"/>
              <w:adjustRightInd w:val="0"/>
              <w:rPr>
                <w:rFonts w:cs="Arial"/>
                <w:strike/>
              </w:rPr>
            </w:pPr>
            <w:r w:rsidRPr="0018540E">
              <w:rPr>
                <w:rFonts w:cs="Arial"/>
                <w:strike/>
              </w:rPr>
              <w:t>Programme implemented, and conservation needs of birds of prey known within bottleneck sites</w:t>
            </w:r>
          </w:p>
        </w:tc>
      </w:tr>
      <w:tr w:rsidR="007716C8" w:rsidRPr="0018540E" w14:paraId="12E9E757" w14:textId="77777777">
        <w:tc>
          <w:tcPr>
            <w:tcW w:w="1177" w:type="pct"/>
          </w:tcPr>
          <w:p w14:paraId="3ABCCCB0" w14:textId="77777777" w:rsidR="007716C8" w:rsidRPr="0018540E" w:rsidRDefault="007716C8" w:rsidP="00771018">
            <w:pPr>
              <w:autoSpaceDE w:val="0"/>
              <w:autoSpaceDN w:val="0"/>
              <w:adjustRightInd w:val="0"/>
              <w:rPr>
                <w:rFonts w:cs="Arial"/>
                <w:strike/>
              </w:rPr>
            </w:pPr>
            <w:proofErr w:type="gramStart"/>
            <w:r w:rsidRPr="0018540E">
              <w:rPr>
                <w:rFonts w:cs="Arial"/>
                <w:strike/>
              </w:rPr>
              <w:t>4.5  Organise</w:t>
            </w:r>
            <w:proofErr w:type="gramEnd"/>
            <w:r w:rsidRPr="0018540E">
              <w:rPr>
                <w:rFonts w:cs="Arial"/>
                <w:strike/>
              </w:rPr>
              <w:t xml:space="preserve"> sub-regional and national training workshops to improve skills in the monitoring of birds of prey</w:t>
            </w:r>
          </w:p>
        </w:tc>
        <w:tc>
          <w:tcPr>
            <w:tcW w:w="396" w:type="pct"/>
          </w:tcPr>
          <w:p w14:paraId="78055506" w14:textId="77777777" w:rsidR="007716C8" w:rsidRPr="0018540E" w:rsidRDefault="007716C8" w:rsidP="00771018">
            <w:pPr>
              <w:jc w:val="center"/>
              <w:rPr>
                <w:rFonts w:cs="Arial"/>
                <w:strike/>
              </w:rPr>
            </w:pPr>
            <w:r w:rsidRPr="0018540E">
              <w:rPr>
                <w:rFonts w:cs="Arial"/>
                <w:strike/>
              </w:rPr>
              <w:t>All species</w:t>
            </w:r>
          </w:p>
        </w:tc>
        <w:tc>
          <w:tcPr>
            <w:tcW w:w="559" w:type="pct"/>
          </w:tcPr>
          <w:p w14:paraId="7F9BC641" w14:textId="77777777" w:rsidR="007716C8" w:rsidRPr="0018540E" w:rsidRDefault="007716C8" w:rsidP="00771018">
            <w:pPr>
              <w:jc w:val="center"/>
              <w:rPr>
                <w:rFonts w:cs="Arial"/>
                <w:strike/>
              </w:rPr>
            </w:pPr>
            <w:r w:rsidRPr="0018540E">
              <w:rPr>
                <w:rFonts w:cs="Arial"/>
                <w:strike/>
              </w:rPr>
              <w:t>All countries</w:t>
            </w:r>
          </w:p>
        </w:tc>
        <w:tc>
          <w:tcPr>
            <w:tcW w:w="508" w:type="pct"/>
          </w:tcPr>
          <w:p w14:paraId="1611AE37" w14:textId="77777777" w:rsidR="007716C8" w:rsidRPr="0018540E" w:rsidRDefault="007716C8" w:rsidP="00771018">
            <w:pPr>
              <w:jc w:val="center"/>
              <w:rPr>
                <w:rFonts w:cs="Arial"/>
                <w:strike/>
              </w:rPr>
            </w:pPr>
            <w:r w:rsidRPr="0018540E">
              <w:rPr>
                <w:rFonts w:cs="Arial"/>
                <w:strike/>
              </w:rPr>
              <w:t>Second</w:t>
            </w:r>
          </w:p>
        </w:tc>
        <w:tc>
          <w:tcPr>
            <w:tcW w:w="458" w:type="pct"/>
          </w:tcPr>
          <w:p w14:paraId="3F553E89" w14:textId="77777777" w:rsidR="007716C8" w:rsidRPr="0018540E" w:rsidRDefault="007716C8" w:rsidP="00771018">
            <w:pPr>
              <w:jc w:val="center"/>
              <w:rPr>
                <w:rFonts w:cs="Arial"/>
                <w:strike/>
              </w:rPr>
            </w:pPr>
            <w:r w:rsidRPr="0018540E">
              <w:rPr>
                <w:rFonts w:cs="Arial"/>
                <w:strike/>
              </w:rPr>
              <w:t>Medium</w:t>
            </w:r>
          </w:p>
        </w:tc>
        <w:tc>
          <w:tcPr>
            <w:tcW w:w="711" w:type="pct"/>
          </w:tcPr>
          <w:p w14:paraId="444CDD58" w14:textId="77777777" w:rsidR="007716C8" w:rsidRPr="0018540E" w:rsidRDefault="007716C8" w:rsidP="00771018">
            <w:pPr>
              <w:autoSpaceDE w:val="0"/>
              <w:autoSpaceDN w:val="0"/>
              <w:adjustRightInd w:val="0"/>
              <w:jc w:val="center"/>
              <w:rPr>
                <w:rFonts w:cs="Arial"/>
                <w:strike/>
              </w:rPr>
            </w:pPr>
            <w:r w:rsidRPr="0018540E">
              <w:rPr>
                <w:rFonts w:cs="Arial"/>
                <w:strike/>
              </w:rPr>
              <w:t>Governments and relevant NGOs</w:t>
            </w:r>
          </w:p>
        </w:tc>
        <w:tc>
          <w:tcPr>
            <w:tcW w:w="1191" w:type="pct"/>
          </w:tcPr>
          <w:p w14:paraId="53D44F0F" w14:textId="77777777" w:rsidR="007716C8" w:rsidRPr="0018540E" w:rsidRDefault="007716C8" w:rsidP="00771018">
            <w:pPr>
              <w:autoSpaceDE w:val="0"/>
              <w:autoSpaceDN w:val="0"/>
              <w:adjustRightInd w:val="0"/>
              <w:rPr>
                <w:rFonts w:cs="Arial"/>
                <w:strike/>
              </w:rPr>
            </w:pPr>
            <w:r w:rsidRPr="0018540E">
              <w:rPr>
                <w:rFonts w:cs="Arial"/>
                <w:strike/>
              </w:rPr>
              <w:t>Training programmes established</w:t>
            </w:r>
          </w:p>
        </w:tc>
      </w:tr>
      <w:tr w:rsidR="007716C8" w:rsidRPr="0018540E" w14:paraId="6E2CBBFA" w14:textId="77777777">
        <w:tc>
          <w:tcPr>
            <w:tcW w:w="1177" w:type="pct"/>
          </w:tcPr>
          <w:p w14:paraId="325CB5DF" w14:textId="77777777" w:rsidR="007716C8" w:rsidRPr="0018540E" w:rsidRDefault="007716C8" w:rsidP="00771018">
            <w:pPr>
              <w:autoSpaceDE w:val="0"/>
              <w:autoSpaceDN w:val="0"/>
              <w:adjustRightInd w:val="0"/>
              <w:rPr>
                <w:rFonts w:cs="Arial"/>
                <w:strike/>
              </w:rPr>
            </w:pPr>
            <w:proofErr w:type="gramStart"/>
            <w:r w:rsidRPr="0018540E">
              <w:rPr>
                <w:rFonts w:cs="Arial"/>
                <w:strike/>
              </w:rPr>
              <w:t>4.6  Educate</w:t>
            </w:r>
            <w:proofErr w:type="gramEnd"/>
            <w:r w:rsidRPr="0018540E">
              <w:rPr>
                <w:rFonts w:cs="Arial"/>
                <w:strike/>
              </w:rPr>
              <w:t xml:space="preserve"> and raise awareness of local communities to the importance of birds of prey, and the need to monitor and protect them</w:t>
            </w:r>
          </w:p>
        </w:tc>
        <w:tc>
          <w:tcPr>
            <w:tcW w:w="396" w:type="pct"/>
          </w:tcPr>
          <w:p w14:paraId="29B9E782" w14:textId="77777777" w:rsidR="007716C8" w:rsidRPr="0018540E" w:rsidRDefault="007716C8" w:rsidP="00771018">
            <w:pPr>
              <w:jc w:val="center"/>
              <w:rPr>
                <w:rFonts w:cs="Arial"/>
                <w:strike/>
              </w:rPr>
            </w:pPr>
            <w:r w:rsidRPr="0018540E">
              <w:rPr>
                <w:rFonts w:cs="Arial"/>
                <w:strike/>
              </w:rPr>
              <w:t>All species</w:t>
            </w:r>
          </w:p>
        </w:tc>
        <w:tc>
          <w:tcPr>
            <w:tcW w:w="559" w:type="pct"/>
          </w:tcPr>
          <w:p w14:paraId="5BF3223E" w14:textId="77777777" w:rsidR="007716C8" w:rsidRPr="0018540E" w:rsidRDefault="007716C8" w:rsidP="00771018">
            <w:pPr>
              <w:jc w:val="center"/>
              <w:rPr>
                <w:rFonts w:cs="Arial"/>
                <w:strike/>
              </w:rPr>
            </w:pPr>
            <w:r w:rsidRPr="0018540E">
              <w:rPr>
                <w:rFonts w:cs="Arial"/>
                <w:strike/>
              </w:rPr>
              <w:t>All countries</w:t>
            </w:r>
          </w:p>
        </w:tc>
        <w:tc>
          <w:tcPr>
            <w:tcW w:w="508" w:type="pct"/>
          </w:tcPr>
          <w:p w14:paraId="19759152" w14:textId="77777777" w:rsidR="007716C8" w:rsidRPr="0018540E" w:rsidRDefault="007716C8" w:rsidP="00771018">
            <w:pPr>
              <w:jc w:val="center"/>
              <w:rPr>
                <w:rFonts w:cs="Arial"/>
                <w:strike/>
              </w:rPr>
            </w:pPr>
            <w:r w:rsidRPr="0018540E">
              <w:rPr>
                <w:rFonts w:cs="Arial"/>
                <w:strike/>
              </w:rPr>
              <w:t>Second</w:t>
            </w:r>
          </w:p>
        </w:tc>
        <w:tc>
          <w:tcPr>
            <w:tcW w:w="458" w:type="pct"/>
          </w:tcPr>
          <w:p w14:paraId="4E54C6BD" w14:textId="77777777" w:rsidR="007716C8" w:rsidRPr="0018540E" w:rsidRDefault="007716C8" w:rsidP="00771018">
            <w:pPr>
              <w:jc w:val="center"/>
              <w:rPr>
                <w:rFonts w:cs="Arial"/>
                <w:strike/>
              </w:rPr>
            </w:pPr>
            <w:r w:rsidRPr="0018540E">
              <w:rPr>
                <w:rFonts w:cs="Arial"/>
                <w:strike/>
              </w:rPr>
              <w:t>Medium</w:t>
            </w:r>
          </w:p>
        </w:tc>
        <w:tc>
          <w:tcPr>
            <w:tcW w:w="711" w:type="pct"/>
          </w:tcPr>
          <w:p w14:paraId="2559133C" w14:textId="77777777" w:rsidR="007716C8" w:rsidRPr="0018540E" w:rsidRDefault="007716C8" w:rsidP="00771018">
            <w:pPr>
              <w:autoSpaceDE w:val="0"/>
              <w:autoSpaceDN w:val="0"/>
              <w:adjustRightInd w:val="0"/>
              <w:jc w:val="center"/>
              <w:rPr>
                <w:rFonts w:cs="Arial"/>
                <w:strike/>
              </w:rPr>
            </w:pPr>
            <w:r w:rsidRPr="0018540E">
              <w:rPr>
                <w:rFonts w:cs="Arial"/>
                <w:strike/>
              </w:rPr>
              <w:t>Governments and relevant NGOs</w:t>
            </w:r>
          </w:p>
        </w:tc>
        <w:tc>
          <w:tcPr>
            <w:tcW w:w="1191" w:type="pct"/>
          </w:tcPr>
          <w:p w14:paraId="65439EB7" w14:textId="77777777" w:rsidR="007716C8" w:rsidRPr="0018540E" w:rsidRDefault="007716C8" w:rsidP="00771018">
            <w:pPr>
              <w:autoSpaceDE w:val="0"/>
              <w:autoSpaceDN w:val="0"/>
              <w:adjustRightInd w:val="0"/>
              <w:rPr>
                <w:rFonts w:cs="Arial"/>
                <w:strike/>
              </w:rPr>
            </w:pPr>
            <w:r w:rsidRPr="0018540E">
              <w:rPr>
                <w:rFonts w:cs="Arial"/>
                <w:strike/>
              </w:rPr>
              <w:t>Training programmes established</w:t>
            </w:r>
          </w:p>
        </w:tc>
      </w:tr>
      <w:tr w:rsidR="007716C8" w:rsidRPr="0018540E" w14:paraId="04CAD67C" w14:textId="77777777" w:rsidTr="003F4E02">
        <w:tc>
          <w:tcPr>
            <w:tcW w:w="5000" w:type="pct"/>
            <w:gridSpan w:val="7"/>
            <w:shd w:val="clear" w:color="auto" w:fill="E7E6E6" w:themeFill="background2"/>
          </w:tcPr>
          <w:p w14:paraId="45345C6F" w14:textId="77777777" w:rsidR="007716C8" w:rsidRPr="0018540E" w:rsidRDefault="007716C8" w:rsidP="00771018">
            <w:pPr>
              <w:autoSpaceDE w:val="0"/>
              <w:autoSpaceDN w:val="0"/>
              <w:adjustRightInd w:val="0"/>
              <w:rPr>
                <w:rFonts w:cs="Arial"/>
                <w:strike/>
              </w:rPr>
            </w:pPr>
            <w:r w:rsidRPr="0018540E">
              <w:rPr>
                <w:rFonts w:cs="Arial"/>
                <w:b/>
                <w:bCs/>
                <w:strike/>
              </w:rPr>
              <w:t>Activity 5: Monitor bird of prey populations, carry out conservation research and take appropriate remedial measures</w:t>
            </w:r>
          </w:p>
        </w:tc>
      </w:tr>
      <w:tr w:rsidR="007716C8" w:rsidRPr="0018540E" w14:paraId="44EC6133" w14:textId="77777777">
        <w:tc>
          <w:tcPr>
            <w:tcW w:w="1177" w:type="pct"/>
          </w:tcPr>
          <w:p w14:paraId="74930373" w14:textId="77777777" w:rsidR="007716C8" w:rsidRPr="0018540E" w:rsidRDefault="007716C8" w:rsidP="00771018">
            <w:pPr>
              <w:autoSpaceDE w:val="0"/>
              <w:autoSpaceDN w:val="0"/>
              <w:adjustRightInd w:val="0"/>
              <w:rPr>
                <w:rFonts w:cs="Arial"/>
                <w:strike/>
              </w:rPr>
            </w:pPr>
            <w:proofErr w:type="gramStart"/>
            <w:r w:rsidRPr="0018540E">
              <w:rPr>
                <w:rFonts w:cs="Arial"/>
                <w:strike/>
              </w:rPr>
              <w:lastRenderedPageBreak/>
              <w:t>5.1  Establish</w:t>
            </w:r>
            <w:proofErr w:type="gramEnd"/>
            <w:r w:rsidRPr="0018540E">
              <w:rPr>
                <w:rFonts w:cs="Arial"/>
                <w:strike/>
              </w:rPr>
              <w:t xml:space="preserve"> flyway-scale monitoring networks comprising a representative range of sites where systematic and coordinated monitoring of breeding populations, reproductive success and migration numbers (spring and autumn) can be undertaken</w:t>
            </w:r>
          </w:p>
        </w:tc>
        <w:tc>
          <w:tcPr>
            <w:tcW w:w="396" w:type="pct"/>
          </w:tcPr>
          <w:p w14:paraId="46F839A7" w14:textId="77777777" w:rsidR="007716C8" w:rsidRPr="0018540E" w:rsidRDefault="007716C8" w:rsidP="00771018">
            <w:pPr>
              <w:jc w:val="center"/>
              <w:rPr>
                <w:rFonts w:cs="Arial"/>
                <w:strike/>
              </w:rPr>
            </w:pPr>
            <w:r w:rsidRPr="0018540E">
              <w:rPr>
                <w:rFonts w:cs="Arial"/>
                <w:strike/>
              </w:rPr>
              <w:t>All</w:t>
            </w:r>
          </w:p>
        </w:tc>
        <w:tc>
          <w:tcPr>
            <w:tcW w:w="559" w:type="pct"/>
          </w:tcPr>
          <w:p w14:paraId="3BC8A4A5" w14:textId="77777777" w:rsidR="007716C8" w:rsidRPr="0018540E" w:rsidRDefault="007716C8" w:rsidP="00771018">
            <w:pPr>
              <w:autoSpaceDE w:val="0"/>
              <w:autoSpaceDN w:val="0"/>
              <w:adjustRightInd w:val="0"/>
              <w:jc w:val="center"/>
              <w:rPr>
                <w:rFonts w:cs="Arial"/>
                <w:strike/>
              </w:rPr>
            </w:pPr>
            <w:r w:rsidRPr="0018540E">
              <w:rPr>
                <w:rFonts w:cs="Arial"/>
                <w:strike/>
              </w:rPr>
              <w:t>To be defined</w:t>
            </w:r>
          </w:p>
        </w:tc>
        <w:tc>
          <w:tcPr>
            <w:tcW w:w="508" w:type="pct"/>
          </w:tcPr>
          <w:p w14:paraId="1B6113C7" w14:textId="77777777" w:rsidR="007716C8" w:rsidRPr="0018540E" w:rsidRDefault="007716C8" w:rsidP="00771018">
            <w:pPr>
              <w:jc w:val="center"/>
              <w:rPr>
                <w:rFonts w:cs="Arial"/>
                <w:strike/>
              </w:rPr>
            </w:pPr>
            <w:r w:rsidRPr="0018540E">
              <w:rPr>
                <w:rFonts w:cs="Arial"/>
                <w:strike/>
              </w:rPr>
              <w:t>First</w:t>
            </w:r>
          </w:p>
        </w:tc>
        <w:tc>
          <w:tcPr>
            <w:tcW w:w="458" w:type="pct"/>
          </w:tcPr>
          <w:p w14:paraId="764077DB" w14:textId="77777777" w:rsidR="007716C8" w:rsidRPr="0018540E" w:rsidRDefault="007716C8" w:rsidP="00771018">
            <w:pPr>
              <w:jc w:val="center"/>
              <w:rPr>
                <w:rFonts w:cs="Arial"/>
                <w:strike/>
              </w:rPr>
            </w:pPr>
            <w:r w:rsidRPr="0018540E">
              <w:rPr>
                <w:rFonts w:cs="Arial"/>
                <w:strike/>
              </w:rPr>
              <w:t>Immediate</w:t>
            </w:r>
          </w:p>
        </w:tc>
        <w:tc>
          <w:tcPr>
            <w:tcW w:w="711" w:type="pct"/>
          </w:tcPr>
          <w:p w14:paraId="2243001A" w14:textId="77777777" w:rsidR="007716C8" w:rsidRPr="0018540E" w:rsidRDefault="007716C8" w:rsidP="00771018">
            <w:pPr>
              <w:autoSpaceDE w:val="0"/>
              <w:autoSpaceDN w:val="0"/>
              <w:adjustRightInd w:val="0"/>
              <w:jc w:val="center"/>
              <w:rPr>
                <w:rFonts w:cs="Arial"/>
                <w:strike/>
              </w:rPr>
            </w:pPr>
            <w:r w:rsidRPr="0018540E">
              <w:rPr>
                <w:rFonts w:cs="Arial"/>
                <w:strike/>
              </w:rPr>
              <w:t>Governments, Birdlife International, national ornithological and relevant research organisations</w:t>
            </w:r>
          </w:p>
        </w:tc>
        <w:tc>
          <w:tcPr>
            <w:tcW w:w="1191" w:type="pct"/>
          </w:tcPr>
          <w:p w14:paraId="7F679C84" w14:textId="77777777" w:rsidR="007716C8" w:rsidRPr="0018540E" w:rsidRDefault="007716C8" w:rsidP="00771018">
            <w:pPr>
              <w:autoSpaceDE w:val="0"/>
              <w:autoSpaceDN w:val="0"/>
              <w:adjustRightInd w:val="0"/>
              <w:rPr>
                <w:rFonts w:cs="Arial"/>
                <w:strike/>
              </w:rPr>
            </w:pPr>
            <w:r w:rsidRPr="0018540E">
              <w:rPr>
                <w:rFonts w:cs="Arial"/>
                <w:strike/>
              </w:rPr>
              <w:t>Monitoring network established and adopted by Signatories</w:t>
            </w:r>
          </w:p>
        </w:tc>
      </w:tr>
      <w:tr w:rsidR="007716C8" w:rsidRPr="0018540E" w14:paraId="0B9D87D2" w14:textId="77777777">
        <w:tc>
          <w:tcPr>
            <w:tcW w:w="1177" w:type="pct"/>
          </w:tcPr>
          <w:p w14:paraId="3B59B513" w14:textId="77777777" w:rsidR="007716C8" w:rsidRPr="0018540E" w:rsidRDefault="007716C8" w:rsidP="00771018">
            <w:pPr>
              <w:autoSpaceDE w:val="0"/>
              <w:autoSpaceDN w:val="0"/>
              <w:adjustRightInd w:val="0"/>
              <w:rPr>
                <w:rFonts w:cs="Arial"/>
                <w:strike/>
              </w:rPr>
            </w:pPr>
            <w:proofErr w:type="gramStart"/>
            <w:r w:rsidRPr="0018540E">
              <w:rPr>
                <w:rFonts w:cs="Arial"/>
                <w:strike/>
              </w:rPr>
              <w:t>5.2  Design</w:t>
            </w:r>
            <w:proofErr w:type="gramEnd"/>
            <w:r w:rsidRPr="0018540E">
              <w:rPr>
                <w:rFonts w:cs="Arial"/>
                <w:strike/>
              </w:rPr>
              <w:t xml:space="preserve"> and undertake a coordinated monitoring programme and develop monitoring protocols based on the monitoring network established under 5.1</w:t>
            </w:r>
          </w:p>
        </w:tc>
        <w:tc>
          <w:tcPr>
            <w:tcW w:w="396" w:type="pct"/>
          </w:tcPr>
          <w:p w14:paraId="7B8461AE" w14:textId="77777777" w:rsidR="007716C8" w:rsidRPr="0018540E" w:rsidRDefault="007716C8" w:rsidP="00771018">
            <w:pPr>
              <w:jc w:val="center"/>
              <w:rPr>
                <w:rFonts w:cs="Arial"/>
                <w:strike/>
              </w:rPr>
            </w:pPr>
            <w:r w:rsidRPr="0018540E">
              <w:rPr>
                <w:rFonts w:cs="Arial"/>
                <w:strike/>
              </w:rPr>
              <w:t>All</w:t>
            </w:r>
          </w:p>
        </w:tc>
        <w:tc>
          <w:tcPr>
            <w:tcW w:w="559" w:type="pct"/>
          </w:tcPr>
          <w:p w14:paraId="20A450DD" w14:textId="77777777" w:rsidR="007716C8" w:rsidRPr="0018540E" w:rsidRDefault="007716C8" w:rsidP="00771018">
            <w:pPr>
              <w:jc w:val="center"/>
              <w:rPr>
                <w:rFonts w:cs="Arial"/>
                <w:strike/>
              </w:rPr>
            </w:pPr>
            <w:r w:rsidRPr="0018540E">
              <w:rPr>
                <w:rFonts w:cs="Arial"/>
                <w:strike/>
              </w:rPr>
              <w:t>To be defined</w:t>
            </w:r>
          </w:p>
        </w:tc>
        <w:tc>
          <w:tcPr>
            <w:tcW w:w="508" w:type="pct"/>
          </w:tcPr>
          <w:p w14:paraId="5ABF037A" w14:textId="77777777" w:rsidR="007716C8" w:rsidRPr="0018540E" w:rsidRDefault="007716C8" w:rsidP="00771018">
            <w:pPr>
              <w:jc w:val="center"/>
              <w:rPr>
                <w:rFonts w:cs="Arial"/>
                <w:strike/>
              </w:rPr>
            </w:pPr>
            <w:r w:rsidRPr="0018540E">
              <w:rPr>
                <w:rFonts w:cs="Arial"/>
                <w:strike/>
              </w:rPr>
              <w:t>First</w:t>
            </w:r>
          </w:p>
        </w:tc>
        <w:tc>
          <w:tcPr>
            <w:tcW w:w="458" w:type="pct"/>
          </w:tcPr>
          <w:p w14:paraId="6CF54D50" w14:textId="77777777" w:rsidR="007716C8" w:rsidRPr="0018540E" w:rsidRDefault="007716C8" w:rsidP="00771018">
            <w:pPr>
              <w:jc w:val="center"/>
              <w:rPr>
                <w:rFonts w:cs="Arial"/>
                <w:strike/>
              </w:rPr>
            </w:pPr>
            <w:r w:rsidRPr="0018540E">
              <w:rPr>
                <w:rFonts w:cs="Arial"/>
                <w:strike/>
              </w:rPr>
              <w:t>Ongoing</w:t>
            </w:r>
          </w:p>
        </w:tc>
        <w:tc>
          <w:tcPr>
            <w:tcW w:w="711" w:type="pct"/>
          </w:tcPr>
          <w:p w14:paraId="19A3E8C8" w14:textId="77777777" w:rsidR="007716C8" w:rsidRPr="0018540E" w:rsidRDefault="007716C8" w:rsidP="00771018">
            <w:pPr>
              <w:autoSpaceDE w:val="0"/>
              <w:autoSpaceDN w:val="0"/>
              <w:adjustRightInd w:val="0"/>
              <w:jc w:val="center"/>
              <w:rPr>
                <w:rFonts w:cs="Arial"/>
                <w:strike/>
              </w:rPr>
            </w:pPr>
            <w:r w:rsidRPr="0018540E">
              <w:rPr>
                <w:rFonts w:cs="Arial"/>
                <w:strike/>
              </w:rPr>
              <w:t>Governments, Birdlife International, national ornithological and relevant research organisations</w:t>
            </w:r>
          </w:p>
        </w:tc>
        <w:tc>
          <w:tcPr>
            <w:tcW w:w="1191" w:type="pct"/>
          </w:tcPr>
          <w:p w14:paraId="4025F7BB" w14:textId="77777777" w:rsidR="007716C8" w:rsidRPr="0018540E" w:rsidRDefault="007716C8" w:rsidP="00771018">
            <w:pPr>
              <w:autoSpaceDE w:val="0"/>
              <w:autoSpaceDN w:val="0"/>
              <w:adjustRightInd w:val="0"/>
              <w:rPr>
                <w:rFonts w:cs="Arial"/>
                <w:strike/>
              </w:rPr>
            </w:pPr>
            <w:r w:rsidRPr="0018540E">
              <w:rPr>
                <w:rFonts w:cs="Arial"/>
                <w:strike/>
              </w:rPr>
              <w:t>Monitoring guidelines / manual prepared for national and transboundary data collection; data relayed to the Secretariat and included in national reports; breeding and migratory population trends reliably established</w:t>
            </w:r>
          </w:p>
        </w:tc>
      </w:tr>
      <w:tr w:rsidR="007716C8" w:rsidRPr="0018540E" w14:paraId="6BC71018" w14:textId="77777777">
        <w:tc>
          <w:tcPr>
            <w:tcW w:w="1177" w:type="pct"/>
          </w:tcPr>
          <w:p w14:paraId="35703052" w14:textId="77777777" w:rsidR="007716C8" w:rsidRPr="0018540E" w:rsidRDefault="007716C8" w:rsidP="00771018">
            <w:pPr>
              <w:autoSpaceDE w:val="0"/>
              <w:autoSpaceDN w:val="0"/>
              <w:adjustRightInd w:val="0"/>
              <w:rPr>
                <w:rFonts w:cs="Arial"/>
                <w:strike/>
              </w:rPr>
            </w:pPr>
            <w:proofErr w:type="gramStart"/>
            <w:r w:rsidRPr="0018540E">
              <w:rPr>
                <w:rFonts w:cs="Arial"/>
                <w:strike/>
              </w:rPr>
              <w:t>5.3  Assess</w:t>
            </w:r>
            <w:proofErr w:type="gramEnd"/>
            <w:r w:rsidRPr="0018540E">
              <w:rPr>
                <w:rFonts w:cs="Arial"/>
                <w:strike/>
              </w:rPr>
              <w:t xml:space="preserve"> and then address the impacts of habitat loss on breeding, passage and wintering populations of birds of prey, and identify required measures to maintain Favourable Conservation Status</w:t>
            </w:r>
          </w:p>
        </w:tc>
        <w:tc>
          <w:tcPr>
            <w:tcW w:w="396" w:type="pct"/>
          </w:tcPr>
          <w:p w14:paraId="2BFA9A00" w14:textId="77777777" w:rsidR="007716C8" w:rsidRPr="0018540E" w:rsidRDefault="007716C8" w:rsidP="00771018">
            <w:pPr>
              <w:autoSpaceDE w:val="0"/>
              <w:autoSpaceDN w:val="0"/>
              <w:adjustRightInd w:val="0"/>
              <w:jc w:val="center"/>
              <w:rPr>
                <w:rFonts w:cs="Arial"/>
                <w:strike/>
              </w:rPr>
            </w:pPr>
            <w:r w:rsidRPr="0018540E">
              <w:rPr>
                <w:rFonts w:cs="Arial"/>
                <w:strike/>
              </w:rPr>
              <w:t>Cat. 1 and 2 species</w:t>
            </w:r>
          </w:p>
        </w:tc>
        <w:tc>
          <w:tcPr>
            <w:tcW w:w="559" w:type="pct"/>
          </w:tcPr>
          <w:p w14:paraId="47F2AE2B" w14:textId="77777777" w:rsidR="007716C8" w:rsidRPr="0018540E" w:rsidRDefault="007716C8" w:rsidP="00771018">
            <w:pPr>
              <w:autoSpaceDE w:val="0"/>
              <w:autoSpaceDN w:val="0"/>
              <w:adjustRightInd w:val="0"/>
              <w:jc w:val="center"/>
              <w:rPr>
                <w:rFonts w:cs="Arial"/>
                <w:strike/>
              </w:rPr>
            </w:pPr>
            <w:r w:rsidRPr="0018540E">
              <w:rPr>
                <w:rFonts w:cs="Arial"/>
                <w:strike/>
              </w:rPr>
              <w:t>All countries</w:t>
            </w:r>
          </w:p>
        </w:tc>
        <w:tc>
          <w:tcPr>
            <w:tcW w:w="508" w:type="pct"/>
          </w:tcPr>
          <w:p w14:paraId="44107BFE" w14:textId="77777777" w:rsidR="007716C8" w:rsidRPr="0018540E" w:rsidRDefault="007716C8" w:rsidP="00771018">
            <w:pPr>
              <w:jc w:val="center"/>
              <w:rPr>
                <w:rFonts w:cs="Arial"/>
                <w:strike/>
              </w:rPr>
            </w:pPr>
            <w:r w:rsidRPr="0018540E">
              <w:rPr>
                <w:rFonts w:cs="Arial"/>
                <w:strike/>
              </w:rPr>
              <w:t>Second</w:t>
            </w:r>
          </w:p>
        </w:tc>
        <w:tc>
          <w:tcPr>
            <w:tcW w:w="458" w:type="pct"/>
          </w:tcPr>
          <w:p w14:paraId="477186FB" w14:textId="77777777" w:rsidR="007716C8" w:rsidRPr="0018540E" w:rsidRDefault="007716C8" w:rsidP="00771018">
            <w:pPr>
              <w:jc w:val="center"/>
              <w:rPr>
                <w:rFonts w:cs="Arial"/>
                <w:strike/>
              </w:rPr>
            </w:pPr>
            <w:r w:rsidRPr="0018540E">
              <w:rPr>
                <w:rFonts w:cs="Arial"/>
                <w:strike/>
              </w:rPr>
              <w:t>Medium</w:t>
            </w:r>
          </w:p>
        </w:tc>
        <w:tc>
          <w:tcPr>
            <w:tcW w:w="711" w:type="pct"/>
          </w:tcPr>
          <w:p w14:paraId="69541E80" w14:textId="77777777" w:rsidR="007716C8" w:rsidRPr="0018540E" w:rsidRDefault="007716C8" w:rsidP="00771018">
            <w:pPr>
              <w:autoSpaceDE w:val="0"/>
              <w:autoSpaceDN w:val="0"/>
              <w:adjustRightInd w:val="0"/>
              <w:jc w:val="center"/>
              <w:rPr>
                <w:rFonts w:cs="Arial"/>
                <w:strike/>
              </w:rPr>
            </w:pPr>
            <w:r w:rsidRPr="0018540E">
              <w:rPr>
                <w:rFonts w:cs="Arial"/>
                <w:strike/>
              </w:rPr>
              <w:t>Appropriate NGOs and research organisations</w:t>
            </w:r>
          </w:p>
        </w:tc>
        <w:tc>
          <w:tcPr>
            <w:tcW w:w="1191" w:type="pct"/>
          </w:tcPr>
          <w:p w14:paraId="5B23141A" w14:textId="77777777" w:rsidR="007716C8" w:rsidRPr="0018540E" w:rsidRDefault="007716C8" w:rsidP="00771018">
            <w:pPr>
              <w:autoSpaceDE w:val="0"/>
              <w:autoSpaceDN w:val="0"/>
              <w:adjustRightInd w:val="0"/>
              <w:rPr>
                <w:rFonts w:cs="Arial"/>
                <w:strike/>
              </w:rPr>
            </w:pPr>
            <w:r w:rsidRPr="0018540E">
              <w:rPr>
                <w:rFonts w:cs="Arial"/>
                <w:strike/>
              </w:rPr>
              <w:t>Habitat problems and required mitigation measures identified and addressed</w:t>
            </w:r>
          </w:p>
        </w:tc>
      </w:tr>
      <w:tr w:rsidR="007716C8" w:rsidRPr="0018540E" w14:paraId="3A0C6092" w14:textId="77777777">
        <w:tc>
          <w:tcPr>
            <w:tcW w:w="1177" w:type="pct"/>
          </w:tcPr>
          <w:p w14:paraId="4EC16313" w14:textId="77777777" w:rsidR="007716C8" w:rsidRPr="0018540E" w:rsidRDefault="007716C8" w:rsidP="00771018">
            <w:pPr>
              <w:autoSpaceDE w:val="0"/>
              <w:autoSpaceDN w:val="0"/>
              <w:adjustRightInd w:val="0"/>
              <w:rPr>
                <w:rFonts w:cs="Arial"/>
                <w:strike/>
              </w:rPr>
            </w:pPr>
            <w:proofErr w:type="gramStart"/>
            <w:r w:rsidRPr="0018540E">
              <w:rPr>
                <w:rFonts w:cs="Arial"/>
                <w:strike/>
              </w:rPr>
              <w:t>5.4  Assess</w:t>
            </w:r>
            <w:proofErr w:type="gramEnd"/>
            <w:r w:rsidRPr="0018540E">
              <w:rPr>
                <w:rFonts w:cs="Arial"/>
                <w:strike/>
              </w:rPr>
              <w:t xml:space="preserve"> and then address the impacts of the use of toxic chemicals, including heavy metals (for example lead in shot pellets), on breeding, passage and wintering populations of birds of prey, and their survival, identify and </w:t>
            </w:r>
            <w:r w:rsidRPr="0018540E">
              <w:rPr>
                <w:rFonts w:cs="Arial"/>
                <w:strike/>
              </w:rPr>
              <w:lastRenderedPageBreak/>
              <w:t>then implement appropriate measures to assist in achieving and maintaining Favourable Conservation Status</w:t>
            </w:r>
          </w:p>
        </w:tc>
        <w:tc>
          <w:tcPr>
            <w:tcW w:w="396" w:type="pct"/>
          </w:tcPr>
          <w:p w14:paraId="6C02C191" w14:textId="77777777" w:rsidR="007716C8" w:rsidRPr="0018540E" w:rsidRDefault="007716C8" w:rsidP="00771018">
            <w:pPr>
              <w:autoSpaceDE w:val="0"/>
              <w:autoSpaceDN w:val="0"/>
              <w:adjustRightInd w:val="0"/>
              <w:jc w:val="center"/>
              <w:rPr>
                <w:rFonts w:cs="Arial"/>
                <w:strike/>
              </w:rPr>
            </w:pPr>
            <w:r w:rsidRPr="0018540E">
              <w:rPr>
                <w:rFonts w:cs="Arial"/>
                <w:strike/>
              </w:rPr>
              <w:lastRenderedPageBreak/>
              <w:t>Cat. 1 and 2 species</w:t>
            </w:r>
          </w:p>
        </w:tc>
        <w:tc>
          <w:tcPr>
            <w:tcW w:w="559" w:type="pct"/>
          </w:tcPr>
          <w:p w14:paraId="40C8C692" w14:textId="77777777" w:rsidR="007716C8" w:rsidRPr="0018540E" w:rsidRDefault="007716C8" w:rsidP="00771018">
            <w:pPr>
              <w:autoSpaceDE w:val="0"/>
              <w:autoSpaceDN w:val="0"/>
              <w:adjustRightInd w:val="0"/>
              <w:jc w:val="center"/>
              <w:rPr>
                <w:rFonts w:cs="Arial"/>
                <w:strike/>
              </w:rPr>
            </w:pPr>
            <w:r w:rsidRPr="0018540E">
              <w:rPr>
                <w:rFonts w:cs="Arial"/>
                <w:strike/>
              </w:rPr>
              <w:t>All countries</w:t>
            </w:r>
          </w:p>
        </w:tc>
        <w:tc>
          <w:tcPr>
            <w:tcW w:w="508" w:type="pct"/>
          </w:tcPr>
          <w:p w14:paraId="7176A248" w14:textId="77777777" w:rsidR="007716C8" w:rsidRPr="0018540E" w:rsidRDefault="007716C8" w:rsidP="00771018">
            <w:pPr>
              <w:jc w:val="center"/>
              <w:rPr>
                <w:rFonts w:cs="Arial"/>
                <w:strike/>
              </w:rPr>
            </w:pPr>
            <w:r w:rsidRPr="0018540E">
              <w:rPr>
                <w:rFonts w:cs="Arial"/>
                <w:strike/>
              </w:rPr>
              <w:t>First</w:t>
            </w:r>
          </w:p>
        </w:tc>
        <w:tc>
          <w:tcPr>
            <w:tcW w:w="458" w:type="pct"/>
          </w:tcPr>
          <w:p w14:paraId="6F3C9CCA" w14:textId="77777777" w:rsidR="007716C8" w:rsidRPr="0018540E" w:rsidRDefault="007716C8" w:rsidP="00771018">
            <w:pPr>
              <w:jc w:val="center"/>
              <w:rPr>
                <w:rFonts w:cs="Arial"/>
                <w:strike/>
              </w:rPr>
            </w:pPr>
            <w:r w:rsidRPr="0018540E">
              <w:rPr>
                <w:rFonts w:cs="Arial"/>
                <w:strike/>
              </w:rPr>
              <w:t>Medium</w:t>
            </w:r>
          </w:p>
        </w:tc>
        <w:tc>
          <w:tcPr>
            <w:tcW w:w="711" w:type="pct"/>
          </w:tcPr>
          <w:p w14:paraId="0357DC4F" w14:textId="77777777" w:rsidR="007716C8" w:rsidRPr="0018540E" w:rsidRDefault="007716C8" w:rsidP="00771018">
            <w:pPr>
              <w:autoSpaceDE w:val="0"/>
              <w:autoSpaceDN w:val="0"/>
              <w:adjustRightInd w:val="0"/>
              <w:jc w:val="center"/>
              <w:rPr>
                <w:rFonts w:cs="Arial"/>
                <w:strike/>
              </w:rPr>
            </w:pPr>
            <w:r w:rsidRPr="0018540E">
              <w:rPr>
                <w:rFonts w:cs="Arial"/>
                <w:strike/>
              </w:rPr>
              <w:t xml:space="preserve">Governments, appropriate </w:t>
            </w:r>
            <w:proofErr w:type="gramStart"/>
            <w:r w:rsidRPr="0018540E">
              <w:rPr>
                <w:rFonts w:cs="Arial"/>
                <w:strike/>
              </w:rPr>
              <w:t>NGOs</w:t>
            </w:r>
            <w:proofErr w:type="gramEnd"/>
            <w:r w:rsidRPr="0018540E">
              <w:rPr>
                <w:rFonts w:cs="Arial"/>
                <w:strike/>
              </w:rPr>
              <w:t xml:space="preserve"> and research organisations</w:t>
            </w:r>
          </w:p>
        </w:tc>
        <w:tc>
          <w:tcPr>
            <w:tcW w:w="1191" w:type="pct"/>
          </w:tcPr>
          <w:p w14:paraId="5CAB7DF7" w14:textId="77777777" w:rsidR="007716C8" w:rsidRPr="0018540E" w:rsidRDefault="007716C8" w:rsidP="00771018">
            <w:pPr>
              <w:autoSpaceDE w:val="0"/>
              <w:autoSpaceDN w:val="0"/>
              <w:adjustRightInd w:val="0"/>
              <w:rPr>
                <w:rFonts w:cs="Arial"/>
                <w:strike/>
              </w:rPr>
            </w:pPr>
            <w:r w:rsidRPr="0018540E">
              <w:rPr>
                <w:rFonts w:cs="Arial"/>
                <w:strike/>
              </w:rPr>
              <w:t xml:space="preserve">Toxic chemical and heavy metal problems </w:t>
            </w:r>
            <w:proofErr w:type="gramStart"/>
            <w:r w:rsidRPr="0018540E">
              <w:rPr>
                <w:rFonts w:cs="Arial"/>
                <w:strike/>
              </w:rPr>
              <w:t>assessed</w:t>
            </w:r>
            <w:proofErr w:type="gramEnd"/>
            <w:r w:rsidRPr="0018540E">
              <w:rPr>
                <w:rFonts w:cs="Arial"/>
                <w:strike/>
              </w:rPr>
              <w:t xml:space="preserve"> and mitigation measures identified if required and addressed</w:t>
            </w:r>
          </w:p>
        </w:tc>
      </w:tr>
      <w:tr w:rsidR="007716C8" w:rsidRPr="0018540E" w14:paraId="0E9CA977" w14:textId="77777777">
        <w:tc>
          <w:tcPr>
            <w:tcW w:w="1177" w:type="pct"/>
          </w:tcPr>
          <w:p w14:paraId="07E193D7" w14:textId="77777777" w:rsidR="007716C8" w:rsidRPr="0018540E" w:rsidRDefault="007716C8" w:rsidP="00771018">
            <w:pPr>
              <w:autoSpaceDE w:val="0"/>
              <w:autoSpaceDN w:val="0"/>
              <w:adjustRightInd w:val="0"/>
              <w:rPr>
                <w:rFonts w:cs="Arial"/>
                <w:strike/>
              </w:rPr>
            </w:pPr>
            <w:proofErr w:type="gramStart"/>
            <w:r w:rsidRPr="0018540E">
              <w:rPr>
                <w:rFonts w:cs="Arial"/>
                <w:strike/>
              </w:rPr>
              <w:t>5.5  Monitor</w:t>
            </w:r>
            <w:proofErr w:type="gramEnd"/>
            <w:r w:rsidRPr="0018540E">
              <w:rPr>
                <w:rFonts w:cs="Arial"/>
                <w:strike/>
              </w:rPr>
              <w:t xml:space="preserve"> power line and wind farm impacts on birds of prey, including through analysis of existing data such as ringing data</w:t>
            </w:r>
          </w:p>
        </w:tc>
        <w:tc>
          <w:tcPr>
            <w:tcW w:w="396" w:type="pct"/>
          </w:tcPr>
          <w:p w14:paraId="73F14790" w14:textId="77777777" w:rsidR="007716C8" w:rsidRPr="0018540E" w:rsidRDefault="007716C8" w:rsidP="00771018">
            <w:pPr>
              <w:jc w:val="center"/>
              <w:rPr>
                <w:rFonts w:cs="Arial"/>
                <w:strike/>
              </w:rPr>
            </w:pPr>
            <w:r w:rsidRPr="0018540E">
              <w:rPr>
                <w:rFonts w:cs="Arial"/>
                <w:strike/>
              </w:rPr>
              <w:t>All species</w:t>
            </w:r>
          </w:p>
        </w:tc>
        <w:tc>
          <w:tcPr>
            <w:tcW w:w="559" w:type="pct"/>
          </w:tcPr>
          <w:p w14:paraId="0A5362D1" w14:textId="77777777" w:rsidR="007716C8" w:rsidRPr="0018540E" w:rsidRDefault="007716C8" w:rsidP="00771018">
            <w:pPr>
              <w:jc w:val="center"/>
              <w:rPr>
                <w:rFonts w:cs="Arial"/>
                <w:strike/>
              </w:rPr>
            </w:pPr>
            <w:r w:rsidRPr="0018540E">
              <w:rPr>
                <w:rFonts w:cs="Arial"/>
                <w:strike/>
              </w:rPr>
              <w:t>All relevant countries</w:t>
            </w:r>
          </w:p>
        </w:tc>
        <w:tc>
          <w:tcPr>
            <w:tcW w:w="508" w:type="pct"/>
          </w:tcPr>
          <w:p w14:paraId="3C029703" w14:textId="77777777" w:rsidR="007716C8" w:rsidRPr="0018540E" w:rsidRDefault="007716C8" w:rsidP="00771018">
            <w:pPr>
              <w:jc w:val="center"/>
              <w:rPr>
                <w:rFonts w:cs="Arial"/>
                <w:strike/>
              </w:rPr>
            </w:pPr>
            <w:r w:rsidRPr="0018540E">
              <w:rPr>
                <w:rFonts w:cs="Arial"/>
                <w:strike/>
              </w:rPr>
              <w:t>First</w:t>
            </w:r>
          </w:p>
        </w:tc>
        <w:tc>
          <w:tcPr>
            <w:tcW w:w="458" w:type="pct"/>
          </w:tcPr>
          <w:p w14:paraId="4A681293" w14:textId="77777777" w:rsidR="007716C8" w:rsidRPr="0018540E" w:rsidRDefault="007716C8" w:rsidP="00771018">
            <w:pPr>
              <w:jc w:val="center"/>
              <w:rPr>
                <w:rFonts w:cs="Arial"/>
                <w:strike/>
              </w:rPr>
            </w:pPr>
            <w:r w:rsidRPr="0018540E">
              <w:rPr>
                <w:rFonts w:cs="Arial"/>
                <w:strike/>
              </w:rPr>
              <w:t>Ongoing</w:t>
            </w:r>
          </w:p>
        </w:tc>
        <w:tc>
          <w:tcPr>
            <w:tcW w:w="711" w:type="pct"/>
          </w:tcPr>
          <w:p w14:paraId="159D6BFE" w14:textId="77777777" w:rsidR="007716C8" w:rsidRPr="0018540E" w:rsidRDefault="007716C8" w:rsidP="00771018">
            <w:pPr>
              <w:autoSpaceDE w:val="0"/>
              <w:autoSpaceDN w:val="0"/>
              <w:adjustRightInd w:val="0"/>
              <w:jc w:val="center"/>
              <w:rPr>
                <w:rFonts w:cs="Arial"/>
                <w:strike/>
              </w:rPr>
            </w:pPr>
            <w:r w:rsidRPr="0018540E">
              <w:rPr>
                <w:rFonts w:cs="Arial"/>
                <w:strike/>
              </w:rPr>
              <w:t>Governments, NGOs, relevant research organisations, and energy sectors</w:t>
            </w:r>
          </w:p>
        </w:tc>
        <w:tc>
          <w:tcPr>
            <w:tcW w:w="1191" w:type="pct"/>
          </w:tcPr>
          <w:p w14:paraId="5344B9E7" w14:textId="77777777" w:rsidR="007716C8" w:rsidRPr="0018540E" w:rsidRDefault="007716C8" w:rsidP="00771018">
            <w:pPr>
              <w:autoSpaceDE w:val="0"/>
              <w:autoSpaceDN w:val="0"/>
              <w:adjustRightInd w:val="0"/>
              <w:rPr>
                <w:rFonts w:cs="Arial"/>
                <w:strike/>
              </w:rPr>
            </w:pPr>
            <w:r w:rsidRPr="0018540E">
              <w:rPr>
                <w:rFonts w:cs="Arial"/>
                <w:strike/>
              </w:rPr>
              <w:t>Programmes established to monitor the impacts of power lines and wind farms</w:t>
            </w:r>
          </w:p>
        </w:tc>
      </w:tr>
      <w:tr w:rsidR="007716C8" w:rsidRPr="0018540E" w14:paraId="311DEB88" w14:textId="77777777">
        <w:tc>
          <w:tcPr>
            <w:tcW w:w="1177" w:type="pct"/>
          </w:tcPr>
          <w:p w14:paraId="2B1DE5D7" w14:textId="77777777" w:rsidR="007716C8" w:rsidRPr="0018540E" w:rsidRDefault="007716C8" w:rsidP="00771018">
            <w:pPr>
              <w:autoSpaceDE w:val="0"/>
              <w:autoSpaceDN w:val="0"/>
              <w:adjustRightInd w:val="0"/>
              <w:rPr>
                <w:rFonts w:cs="Arial"/>
                <w:strike/>
              </w:rPr>
            </w:pPr>
            <w:r w:rsidRPr="0018540E">
              <w:rPr>
                <w:rFonts w:cs="Arial"/>
                <w:strike/>
              </w:rPr>
              <w:t>5.6.  Undertake research into the desirability of reintroducing birds of prey, and implement appropriate conservation programmes (including those involving captive breeding), where this is shown to improve their conservation status in the wild, and where these are in accord with IUCN guidelines</w:t>
            </w:r>
          </w:p>
        </w:tc>
        <w:tc>
          <w:tcPr>
            <w:tcW w:w="396" w:type="pct"/>
          </w:tcPr>
          <w:p w14:paraId="35073802" w14:textId="77777777" w:rsidR="007716C8" w:rsidRPr="0018540E" w:rsidRDefault="007716C8" w:rsidP="00771018">
            <w:pPr>
              <w:autoSpaceDE w:val="0"/>
              <w:autoSpaceDN w:val="0"/>
              <w:adjustRightInd w:val="0"/>
              <w:jc w:val="center"/>
              <w:rPr>
                <w:rFonts w:cs="Arial"/>
                <w:strike/>
              </w:rPr>
            </w:pPr>
            <w:r w:rsidRPr="0018540E">
              <w:rPr>
                <w:rFonts w:cs="Arial"/>
                <w:strike/>
              </w:rPr>
              <w:t>All relevant species</w:t>
            </w:r>
          </w:p>
        </w:tc>
        <w:tc>
          <w:tcPr>
            <w:tcW w:w="559" w:type="pct"/>
          </w:tcPr>
          <w:p w14:paraId="70FC6277" w14:textId="77777777" w:rsidR="007716C8" w:rsidRPr="0018540E" w:rsidRDefault="007716C8" w:rsidP="00771018">
            <w:pPr>
              <w:jc w:val="center"/>
              <w:rPr>
                <w:rFonts w:cs="Arial"/>
                <w:strike/>
              </w:rPr>
            </w:pPr>
            <w:r w:rsidRPr="0018540E">
              <w:rPr>
                <w:rFonts w:cs="Arial"/>
                <w:strike/>
              </w:rPr>
              <w:t>All countries</w:t>
            </w:r>
          </w:p>
        </w:tc>
        <w:tc>
          <w:tcPr>
            <w:tcW w:w="508" w:type="pct"/>
          </w:tcPr>
          <w:p w14:paraId="1D5A62D9" w14:textId="77777777" w:rsidR="007716C8" w:rsidRPr="0018540E" w:rsidRDefault="007716C8" w:rsidP="00771018">
            <w:pPr>
              <w:jc w:val="center"/>
              <w:rPr>
                <w:rFonts w:cs="Arial"/>
                <w:strike/>
              </w:rPr>
            </w:pPr>
            <w:r w:rsidRPr="0018540E">
              <w:rPr>
                <w:rFonts w:cs="Arial"/>
                <w:strike/>
              </w:rPr>
              <w:t>Second</w:t>
            </w:r>
          </w:p>
        </w:tc>
        <w:tc>
          <w:tcPr>
            <w:tcW w:w="458" w:type="pct"/>
          </w:tcPr>
          <w:p w14:paraId="2F8EDCCD" w14:textId="77777777" w:rsidR="007716C8" w:rsidRPr="0018540E" w:rsidRDefault="007716C8" w:rsidP="00771018">
            <w:pPr>
              <w:jc w:val="center"/>
              <w:rPr>
                <w:rFonts w:cs="Arial"/>
                <w:strike/>
              </w:rPr>
            </w:pPr>
            <w:r w:rsidRPr="0018540E">
              <w:rPr>
                <w:rFonts w:cs="Arial"/>
                <w:strike/>
              </w:rPr>
              <w:t>Short</w:t>
            </w:r>
          </w:p>
        </w:tc>
        <w:tc>
          <w:tcPr>
            <w:tcW w:w="711" w:type="pct"/>
          </w:tcPr>
          <w:p w14:paraId="16B96045" w14:textId="77777777" w:rsidR="007716C8" w:rsidRPr="0018540E" w:rsidRDefault="007716C8" w:rsidP="00771018">
            <w:pPr>
              <w:autoSpaceDE w:val="0"/>
              <w:autoSpaceDN w:val="0"/>
              <w:adjustRightInd w:val="0"/>
              <w:jc w:val="center"/>
              <w:rPr>
                <w:rFonts w:cs="Arial"/>
                <w:strike/>
              </w:rPr>
            </w:pPr>
            <w:r w:rsidRPr="0018540E">
              <w:rPr>
                <w:rFonts w:cs="Arial"/>
                <w:strike/>
              </w:rPr>
              <w:t xml:space="preserve">Governments, </w:t>
            </w:r>
            <w:proofErr w:type="gramStart"/>
            <w:r w:rsidRPr="0018540E">
              <w:rPr>
                <w:rFonts w:cs="Arial"/>
                <w:strike/>
              </w:rPr>
              <w:t>NGOs</w:t>
            </w:r>
            <w:proofErr w:type="gramEnd"/>
            <w:r w:rsidRPr="0018540E">
              <w:rPr>
                <w:rFonts w:cs="Arial"/>
                <w:strike/>
              </w:rPr>
              <w:t xml:space="preserve"> and relevant conservation organisations</w:t>
            </w:r>
          </w:p>
        </w:tc>
        <w:tc>
          <w:tcPr>
            <w:tcW w:w="1191" w:type="pct"/>
          </w:tcPr>
          <w:p w14:paraId="60AEE898" w14:textId="77777777" w:rsidR="007716C8" w:rsidRPr="0018540E" w:rsidRDefault="007716C8" w:rsidP="00771018">
            <w:pPr>
              <w:autoSpaceDE w:val="0"/>
              <w:autoSpaceDN w:val="0"/>
              <w:adjustRightInd w:val="0"/>
              <w:rPr>
                <w:rFonts w:cs="Arial"/>
                <w:strike/>
              </w:rPr>
            </w:pPr>
            <w:r w:rsidRPr="0018540E">
              <w:rPr>
                <w:rFonts w:cs="Arial"/>
                <w:strike/>
              </w:rPr>
              <w:t>Re-introduction projects investigated and implemented where found to bring conservation benefit</w:t>
            </w:r>
          </w:p>
        </w:tc>
      </w:tr>
      <w:tr w:rsidR="007716C8" w:rsidRPr="0018540E" w14:paraId="09AF9E31" w14:textId="77777777">
        <w:tc>
          <w:tcPr>
            <w:tcW w:w="1177" w:type="pct"/>
          </w:tcPr>
          <w:p w14:paraId="63E191DA" w14:textId="77777777" w:rsidR="007716C8" w:rsidRPr="0018540E" w:rsidRDefault="007716C8" w:rsidP="00771018">
            <w:pPr>
              <w:autoSpaceDE w:val="0"/>
              <w:autoSpaceDN w:val="0"/>
              <w:adjustRightInd w:val="0"/>
              <w:rPr>
                <w:rFonts w:cs="Arial"/>
                <w:strike/>
              </w:rPr>
            </w:pPr>
            <w:r w:rsidRPr="0018540E">
              <w:rPr>
                <w:rFonts w:cs="Arial"/>
                <w:strike/>
              </w:rPr>
              <w:t xml:space="preserve">5.7.  Seek to promote appropriate programmes of captive breeding </w:t>
            </w:r>
            <w:proofErr w:type="gramStart"/>
            <w:r w:rsidRPr="0018540E">
              <w:rPr>
                <w:rFonts w:cs="Arial"/>
                <w:strike/>
              </w:rPr>
              <w:t>so as to</w:t>
            </w:r>
            <w:proofErr w:type="gramEnd"/>
            <w:r w:rsidRPr="0018540E">
              <w:rPr>
                <w:rFonts w:cs="Arial"/>
                <w:strike/>
              </w:rPr>
              <w:t xml:space="preserve"> alleviate the pressure of wild harvests on populations of birds of prey</w:t>
            </w:r>
          </w:p>
        </w:tc>
        <w:tc>
          <w:tcPr>
            <w:tcW w:w="396" w:type="pct"/>
          </w:tcPr>
          <w:p w14:paraId="5FA5430B" w14:textId="77777777" w:rsidR="007716C8" w:rsidRPr="0018540E" w:rsidRDefault="007716C8" w:rsidP="00771018">
            <w:pPr>
              <w:autoSpaceDE w:val="0"/>
              <w:autoSpaceDN w:val="0"/>
              <w:adjustRightInd w:val="0"/>
              <w:jc w:val="center"/>
              <w:rPr>
                <w:rFonts w:cs="Arial"/>
                <w:strike/>
              </w:rPr>
            </w:pPr>
            <w:r w:rsidRPr="0018540E">
              <w:rPr>
                <w:rFonts w:cs="Arial"/>
                <w:strike/>
              </w:rPr>
              <w:t>Cat. 1 and 2 species</w:t>
            </w:r>
          </w:p>
        </w:tc>
        <w:tc>
          <w:tcPr>
            <w:tcW w:w="559" w:type="pct"/>
          </w:tcPr>
          <w:p w14:paraId="6209D795" w14:textId="77777777" w:rsidR="007716C8" w:rsidRPr="0018540E" w:rsidRDefault="007716C8" w:rsidP="00771018">
            <w:pPr>
              <w:autoSpaceDE w:val="0"/>
              <w:autoSpaceDN w:val="0"/>
              <w:adjustRightInd w:val="0"/>
              <w:jc w:val="center"/>
              <w:rPr>
                <w:rFonts w:cs="Arial"/>
                <w:strike/>
              </w:rPr>
            </w:pPr>
            <w:r w:rsidRPr="0018540E">
              <w:rPr>
                <w:rFonts w:cs="Arial"/>
                <w:strike/>
              </w:rPr>
              <w:t>All relevant countries</w:t>
            </w:r>
          </w:p>
        </w:tc>
        <w:tc>
          <w:tcPr>
            <w:tcW w:w="508" w:type="pct"/>
          </w:tcPr>
          <w:p w14:paraId="2EA0601F" w14:textId="77777777" w:rsidR="007716C8" w:rsidRPr="0018540E" w:rsidRDefault="007716C8" w:rsidP="00771018">
            <w:pPr>
              <w:jc w:val="center"/>
              <w:rPr>
                <w:rFonts w:cs="Arial"/>
                <w:strike/>
              </w:rPr>
            </w:pPr>
            <w:r w:rsidRPr="0018540E">
              <w:rPr>
                <w:rFonts w:cs="Arial"/>
                <w:strike/>
              </w:rPr>
              <w:t>Second</w:t>
            </w:r>
          </w:p>
        </w:tc>
        <w:tc>
          <w:tcPr>
            <w:tcW w:w="458" w:type="pct"/>
          </w:tcPr>
          <w:p w14:paraId="59945BCD" w14:textId="77777777" w:rsidR="007716C8" w:rsidRPr="0018540E" w:rsidRDefault="007716C8" w:rsidP="00771018">
            <w:pPr>
              <w:jc w:val="center"/>
              <w:rPr>
                <w:rFonts w:cs="Arial"/>
                <w:strike/>
              </w:rPr>
            </w:pPr>
            <w:r w:rsidRPr="0018540E">
              <w:rPr>
                <w:rFonts w:cs="Arial"/>
                <w:strike/>
              </w:rPr>
              <w:t>Long</w:t>
            </w:r>
          </w:p>
        </w:tc>
        <w:tc>
          <w:tcPr>
            <w:tcW w:w="711" w:type="pct"/>
          </w:tcPr>
          <w:p w14:paraId="2B92BFCF" w14:textId="77777777" w:rsidR="007716C8" w:rsidRPr="0018540E" w:rsidRDefault="007716C8" w:rsidP="00771018">
            <w:pPr>
              <w:autoSpaceDE w:val="0"/>
              <w:autoSpaceDN w:val="0"/>
              <w:adjustRightInd w:val="0"/>
              <w:jc w:val="center"/>
              <w:rPr>
                <w:rFonts w:cs="Arial"/>
                <w:strike/>
              </w:rPr>
            </w:pPr>
            <w:r w:rsidRPr="0018540E">
              <w:rPr>
                <w:rFonts w:cs="Arial"/>
                <w:strike/>
              </w:rPr>
              <w:t xml:space="preserve">Governments, </w:t>
            </w:r>
            <w:proofErr w:type="gramStart"/>
            <w:r w:rsidRPr="0018540E">
              <w:rPr>
                <w:rFonts w:cs="Arial"/>
                <w:strike/>
              </w:rPr>
              <w:t>NGOs</w:t>
            </w:r>
            <w:proofErr w:type="gramEnd"/>
            <w:r w:rsidRPr="0018540E">
              <w:rPr>
                <w:rFonts w:cs="Arial"/>
                <w:strike/>
              </w:rPr>
              <w:t xml:space="preserve"> and relevant conservation organisations</w:t>
            </w:r>
          </w:p>
        </w:tc>
        <w:tc>
          <w:tcPr>
            <w:tcW w:w="1191" w:type="pct"/>
          </w:tcPr>
          <w:p w14:paraId="37D53719" w14:textId="77777777" w:rsidR="007716C8" w:rsidRPr="0018540E" w:rsidRDefault="007716C8" w:rsidP="00771018">
            <w:pPr>
              <w:autoSpaceDE w:val="0"/>
              <w:autoSpaceDN w:val="0"/>
              <w:adjustRightInd w:val="0"/>
              <w:rPr>
                <w:rFonts w:cs="Arial"/>
                <w:strike/>
              </w:rPr>
            </w:pPr>
            <w:r w:rsidRPr="0018540E">
              <w:rPr>
                <w:rFonts w:cs="Arial"/>
                <w:strike/>
              </w:rPr>
              <w:t>Appropriate programmes established</w:t>
            </w:r>
          </w:p>
        </w:tc>
      </w:tr>
      <w:tr w:rsidR="007716C8" w:rsidRPr="0018540E" w14:paraId="350EA5E4" w14:textId="77777777">
        <w:tc>
          <w:tcPr>
            <w:tcW w:w="1177" w:type="pct"/>
          </w:tcPr>
          <w:p w14:paraId="315464B1" w14:textId="77777777" w:rsidR="007716C8" w:rsidRPr="0018540E" w:rsidRDefault="007716C8" w:rsidP="00771018">
            <w:pPr>
              <w:autoSpaceDE w:val="0"/>
              <w:autoSpaceDN w:val="0"/>
              <w:adjustRightInd w:val="0"/>
              <w:rPr>
                <w:rFonts w:cs="Arial"/>
                <w:strike/>
              </w:rPr>
            </w:pPr>
            <w:r w:rsidRPr="0018540E">
              <w:rPr>
                <w:rFonts w:cs="Arial"/>
                <w:strike/>
              </w:rPr>
              <w:t xml:space="preserve">5.8.  Assess the scale of harvests </w:t>
            </w:r>
            <w:proofErr w:type="gramStart"/>
            <w:r w:rsidRPr="0018540E">
              <w:rPr>
                <w:rFonts w:cs="Arial"/>
                <w:strike/>
              </w:rPr>
              <w:t>so as to</w:t>
            </w:r>
            <w:proofErr w:type="gramEnd"/>
            <w:r w:rsidRPr="0018540E">
              <w:rPr>
                <w:rFonts w:cs="Arial"/>
                <w:strike/>
              </w:rPr>
              <w:t xml:space="preserve"> evaluate the implications for the populations concerned</w:t>
            </w:r>
          </w:p>
        </w:tc>
        <w:tc>
          <w:tcPr>
            <w:tcW w:w="396" w:type="pct"/>
          </w:tcPr>
          <w:p w14:paraId="0DA79832" w14:textId="77777777" w:rsidR="007716C8" w:rsidRPr="0018540E" w:rsidRDefault="007716C8" w:rsidP="00771018">
            <w:pPr>
              <w:jc w:val="center"/>
              <w:rPr>
                <w:rFonts w:cs="Arial"/>
                <w:strike/>
              </w:rPr>
            </w:pPr>
            <w:r w:rsidRPr="0018540E">
              <w:rPr>
                <w:rFonts w:cs="Arial"/>
                <w:strike/>
              </w:rPr>
              <w:t>All species</w:t>
            </w:r>
          </w:p>
        </w:tc>
        <w:tc>
          <w:tcPr>
            <w:tcW w:w="559" w:type="pct"/>
          </w:tcPr>
          <w:p w14:paraId="71866AFC" w14:textId="77777777" w:rsidR="007716C8" w:rsidRPr="0018540E" w:rsidRDefault="007716C8" w:rsidP="00771018">
            <w:pPr>
              <w:jc w:val="center"/>
              <w:rPr>
                <w:rFonts w:cs="Arial"/>
                <w:strike/>
              </w:rPr>
            </w:pPr>
            <w:r w:rsidRPr="0018540E">
              <w:rPr>
                <w:rFonts w:cs="Arial"/>
                <w:strike/>
              </w:rPr>
              <w:t>All countries</w:t>
            </w:r>
          </w:p>
        </w:tc>
        <w:tc>
          <w:tcPr>
            <w:tcW w:w="508" w:type="pct"/>
          </w:tcPr>
          <w:p w14:paraId="4CC347EC" w14:textId="77777777" w:rsidR="007716C8" w:rsidRPr="0018540E" w:rsidRDefault="007716C8" w:rsidP="00771018">
            <w:pPr>
              <w:jc w:val="center"/>
              <w:rPr>
                <w:rFonts w:cs="Arial"/>
                <w:strike/>
              </w:rPr>
            </w:pPr>
            <w:r w:rsidRPr="0018540E">
              <w:rPr>
                <w:rFonts w:cs="Arial"/>
                <w:strike/>
              </w:rPr>
              <w:t>Second</w:t>
            </w:r>
          </w:p>
        </w:tc>
        <w:tc>
          <w:tcPr>
            <w:tcW w:w="458" w:type="pct"/>
          </w:tcPr>
          <w:p w14:paraId="7AAB04AB" w14:textId="77777777" w:rsidR="007716C8" w:rsidRPr="0018540E" w:rsidRDefault="007716C8" w:rsidP="00771018">
            <w:pPr>
              <w:jc w:val="center"/>
              <w:rPr>
                <w:rFonts w:cs="Arial"/>
                <w:strike/>
              </w:rPr>
            </w:pPr>
            <w:r w:rsidRPr="0018540E">
              <w:rPr>
                <w:rFonts w:cs="Arial"/>
                <w:strike/>
              </w:rPr>
              <w:t>Medium</w:t>
            </w:r>
          </w:p>
        </w:tc>
        <w:tc>
          <w:tcPr>
            <w:tcW w:w="711" w:type="pct"/>
          </w:tcPr>
          <w:p w14:paraId="0DDF0F75" w14:textId="77777777" w:rsidR="007716C8" w:rsidRPr="0018540E" w:rsidRDefault="007716C8" w:rsidP="00771018">
            <w:pPr>
              <w:autoSpaceDE w:val="0"/>
              <w:autoSpaceDN w:val="0"/>
              <w:adjustRightInd w:val="0"/>
              <w:jc w:val="center"/>
              <w:rPr>
                <w:rFonts w:cs="Arial"/>
                <w:strike/>
              </w:rPr>
            </w:pPr>
            <w:r w:rsidRPr="0018540E">
              <w:rPr>
                <w:rFonts w:cs="Arial"/>
                <w:strike/>
              </w:rPr>
              <w:t xml:space="preserve">Governments, </w:t>
            </w:r>
            <w:proofErr w:type="gramStart"/>
            <w:r w:rsidRPr="0018540E">
              <w:rPr>
                <w:rFonts w:cs="Arial"/>
                <w:strike/>
              </w:rPr>
              <w:t>NGOs</w:t>
            </w:r>
            <w:proofErr w:type="gramEnd"/>
            <w:r w:rsidRPr="0018540E">
              <w:rPr>
                <w:rFonts w:cs="Arial"/>
                <w:strike/>
              </w:rPr>
              <w:t xml:space="preserve"> and relevant conservation organisations</w:t>
            </w:r>
          </w:p>
        </w:tc>
        <w:tc>
          <w:tcPr>
            <w:tcW w:w="1191" w:type="pct"/>
          </w:tcPr>
          <w:p w14:paraId="4160AE61" w14:textId="77777777" w:rsidR="007716C8" w:rsidRPr="0018540E" w:rsidRDefault="007716C8" w:rsidP="00771018">
            <w:pPr>
              <w:autoSpaceDE w:val="0"/>
              <w:autoSpaceDN w:val="0"/>
              <w:adjustRightInd w:val="0"/>
              <w:rPr>
                <w:rFonts w:cs="Arial"/>
                <w:strike/>
              </w:rPr>
            </w:pPr>
            <w:r w:rsidRPr="0018540E">
              <w:rPr>
                <w:rFonts w:cs="Arial"/>
                <w:strike/>
              </w:rPr>
              <w:t>Systems of recording and reporting harvests established</w:t>
            </w:r>
          </w:p>
        </w:tc>
      </w:tr>
      <w:tr w:rsidR="007716C8" w:rsidRPr="0018540E" w14:paraId="0763696F" w14:textId="77777777">
        <w:tc>
          <w:tcPr>
            <w:tcW w:w="1177" w:type="pct"/>
          </w:tcPr>
          <w:p w14:paraId="0DFEEFD3" w14:textId="77777777" w:rsidR="007716C8" w:rsidRPr="0018540E" w:rsidRDefault="007716C8" w:rsidP="00771018">
            <w:pPr>
              <w:autoSpaceDE w:val="0"/>
              <w:autoSpaceDN w:val="0"/>
              <w:adjustRightInd w:val="0"/>
              <w:rPr>
                <w:rFonts w:cs="Arial"/>
                <w:strike/>
              </w:rPr>
            </w:pPr>
            <w:proofErr w:type="gramStart"/>
            <w:r w:rsidRPr="0018540E">
              <w:rPr>
                <w:rFonts w:cs="Arial"/>
                <w:strike/>
              </w:rPr>
              <w:lastRenderedPageBreak/>
              <w:t>5.9  Undertake</w:t>
            </w:r>
            <w:proofErr w:type="gramEnd"/>
            <w:r w:rsidRPr="0018540E">
              <w:rPr>
                <w:rFonts w:cs="Arial"/>
                <w:strike/>
              </w:rPr>
              <w:t xml:space="preserve"> relevant surveillance for diseases which may pose a threat to birds of prey populations, so as to inform conservation and management responses</w:t>
            </w:r>
          </w:p>
        </w:tc>
        <w:tc>
          <w:tcPr>
            <w:tcW w:w="396" w:type="pct"/>
          </w:tcPr>
          <w:p w14:paraId="08433CE2" w14:textId="77777777" w:rsidR="007716C8" w:rsidRPr="0018540E" w:rsidRDefault="007716C8" w:rsidP="00771018">
            <w:pPr>
              <w:jc w:val="center"/>
              <w:rPr>
                <w:rFonts w:cs="Arial"/>
                <w:strike/>
              </w:rPr>
            </w:pPr>
            <w:r w:rsidRPr="0018540E">
              <w:rPr>
                <w:rFonts w:cs="Arial"/>
                <w:strike/>
              </w:rPr>
              <w:t>All species</w:t>
            </w:r>
          </w:p>
        </w:tc>
        <w:tc>
          <w:tcPr>
            <w:tcW w:w="559" w:type="pct"/>
          </w:tcPr>
          <w:p w14:paraId="16836BAB" w14:textId="77777777" w:rsidR="007716C8" w:rsidRPr="0018540E" w:rsidRDefault="007716C8" w:rsidP="00771018">
            <w:pPr>
              <w:jc w:val="center"/>
              <w:rPr>
                <w:rFonts w:cs="Arial"/>
                <w:strike/>
              </w:rPr>
            </w:pPr>
            <w:r w:rsidRPr="0018540E">
              <w:rPr>
                <w:rFonts w:cs="Arial"/>
                <w:strike/>
              </w:rPr>
              <w:t>All countries</w:t>
            </w:r>
          </w:p>
        </w:tc>
        <w:tc>
          <w:tcPr>
            <w:tcW w:w="508" w:type="pct"/>
          </w:tcPr>
          <w:p w14:paraId="4AC63020" w14:textId="77777777" w:rsidR="007716C8" w:rsidRPr="0018540E" w:rsidRDefault="007716C8" w:rsidP="00771018">
            <w:pPr>
              <w:jc w:val="center"/>
              <w:rPr>
                <w:rFonts w:cs="Arial"/>
                <w:strike/>
              </w:rPr>
            </w:pPr>
            <w:r w:rsidRPr="0018540E">
              <w:rPr>
                <w:rFonts w:cs="Arial"/>
                <w:strike/>
              </w:rPr>
              <w:t>Second</w:t>
            </w:r>
          </w:p>
        </w:tc>
        <w:tc>
          <w:tcPr>
            <w:tcW w:w="458" w:type="pct"/>
          </w:tcPr>
          <w:p w14:paraId="30310D86" w14:textId="77777777" w:rsidR="007716C8" w:rsidRPr="0018540E" w:rsidRDefault="007716C8" w:rsidP="00771018">
            <w:pPr>
              <w:jc w:val="center"/>
              <w:rPr>
                <w:rFonts w:cs="Arial"/>
                <w:strike/>
              </w:rPr>
            </w:pPr>
            <w:r w:rsidRPr="0018540E">
              <w:rPr>
                <w:rFonts w:cs="Arial"/>
                <w:strike/>
              </w:rPr>
              <w:t>Medium</w:t>
            </w:r>
          </w:p>
        </w:tc>
        <w:tc>
          <w:tcPr>
            <w:tcW w:w="711" w:type="pct"/>
          </w:tcPr>
          <w:p w14:paraId="64E0959C" w14:textId="77777777" w:rsidR="007716C8" w:rsidRPr="0018540E" w:rsidRDefault="007716C8" w:rsidP="00771018">
            <w:pPr>
              <w:autoSpaceDE w:val="0"/>
              <w:autoSpaceDN w:val="0"/>
              <w:adjustRightInd w:val="0"/>
              <w:jc w:val="center"/>
              <w:rPr>
                <w:rFonts w:cs="Arial"/>
                <w:strike/>
              </w:rPr>
            </w:pPr>
            <w:r w:rsidRPr="0018540E">
              <w:rPr>
                <w:rFonts w:cs="Arial"/>
                <w:strike/>
              </w:rPr>
              <w:t>Governments and relevant research organisations</w:t>
            </w:r>
          </w:p>
        </w:tc>
        <w:tc>
          <w:tcPr>
            <w:tcW w:w="1191" w:type="pct"/>
          </w:tcPr>
          <w:p w14:paraId="16D869E6" w14:textId="77777777" w:rsidR="007716C8" w:rsidRPr="0018540E" w:rsidRDefault="007716C8" w:rsidP="00771018">
            <w:pPr>
              <w:autoSpaceDE w:val="0"/>
              <w:autoSpaceDN w:val="0"/>
              <w:adjustRightInd w:val="0"/>
              <w:rPr>
                <w:rFonts w:cs="Arial"/>
                <w:strike/>
              </w:rPr>
            </w:pPr>
            <w:r w:rsidRPr="0018540E">
              <w:rPr>
                <w:rFonts w:cs="Arial"/>
                <w:strike/>
              </w:rPr>
              <w:t>Effective disease surveillance programmes in place</w:t>
            </w:r>
          </w:p>
        </w:tc>
      </w:tr>
      <w:tr w:rsidR="007716C8" w:rsidRPr="0018540E" w14:paraId="6CD326EB" w14:textId="77777777">
        <w:tc>
          <w:tcPr>
            <w:tcW w:w="1177" w:type="pct"/>
          </w:tcPr>
          <w:p w14:paraId="0BD088BD" w14:textId="77777777" w:rsidR="007716C8" w:rsidRPr="0018540E" w:rsidRDefault="007716C8" w:rsidP="00771018">
            <w:pPr>
              <w:autoSpaceDE w:val="0"/>
              <w:autoSpaceDN w:val="0"/>
              <w:adjustRightInd w:val="0"/>
              <w:rPr>
                <w:rFonts w:cs="Arial"/>
                <w:strike/>
              </w:rPr>
            </w:pPr>
            <w:proofErr w:type="gramStart"/>
            <w:r w:rsidRPr="0018540E">
              <w:rPr>
                <w:rFonts w:cs="Arial"/>
                <w:strike/>
              </w:rPr>
              <w:t>5.10  Initiate</w:t>
            </w:r>
            <w:proofErr w:type="gramEnd"/>
            <w:r w:rsidRPr="0018540E">
              <w:rPr>
                <w:rFonts w:cs="Arial"/>
                <w:strike/>
              </w:rPr>
              <w:t xml:space="preserve"> collaborative research into the effects of climate change on birds of prey and their habitats, and implement appropriate adaptation measures</w:t>
            </w:r>
          </w:p>
        </w:tc>
        <w:tc>
          <w:tcPr>
            <w:tcW w:w="396" w:type="pct"/>
          </w:tcPr>
          <w:p w14:paraId="5A1A8417" w14:textId="77777777" w:rsidR="007716C8" w:rsidRPr="0018540E" w:rsidRDefault="007716C8" w:rsidP="00771018">
            <w:pPr>
              <w:jc w:val="center"/>
              <w:rPr>
                <w:rFonts w:cs="Arial"/>
                <w:strike/>
              </w:rPr>
            </w:pPr>
            <w:r w:rsidRPr="0018540E">
              <w:rPr>
                <w:rFonts w:cs="Arial"/>
                <w:strike/>
              </w:rPr>
              <w:t>All species</w:t>
            </w:r>
          </w:p>
        </w:tc>
        <w:tc>
          <w:tcPr>
            <w:tcW w:w="559" w:type="pct"/>
          </w:tcPr>
          <w:p w14:paraId="464A407F" w14:textId="77777777" w:rsidR="007716C8" w:rsidRPr="0018540E" w:rsidRDefault="007716C8" w:rsidP="00771018">
            <w:pPr>
              <w:jc w:val="center"/>
              <w:rPr>
                <w:rFonts w:cs="Arial"/>
                <w:strike/>
              </w:rPr>
            </w:pPr>
            <w:r w:rsidRPr="0018540E">
              <w:rPr>
                <w:rFonts w:cs="Arial"/>
                <w:strike/>
              </w:rPr>
              <w:t>All countries</w:t>
            </w:r>
          </w:p>
        </w:tc>
        <w:tc>
          <w:tcPr>
            <w:tcW w:w="508" w:type="pct"/>
          </w:tcPr>
          <w:p w14:paraId="29990F52" w14:textId="77777777" w:rsidR="007716C8" w:rsidRPr="0018540E" w:rsidRDefault="007716C8" w:rsidP="00771018">
            <w:pPr>
              <w:jc w:val="center"/>
              <w:rPr>
                <w:rFonts w:cs="Arial"/>
                <w:strike/>
              </w:rPr>
            </w:pPr>
            <w:r w:rsidRPr="0018540E">
              <w:rPr>
                <w:rFonts w:cs="Arial"/>
                <w:strike/>
              </w:rPr>
              <w:t>Second</w:t>
            </w:r>
          </w:p>
        </w:tc>
        <w:tc>
          <w:tcPr>
            <w:tcW w:w="458" w:type="pct"/>
          </w:tcPr>
          <w:p w14:paraId="6FED85B1" w14:textId="77777777" w:rsidR="007716C8" w:rsidRPr="0018540E" w:rsidRDefault="007716C8" w:rsidP="00771018">
            <w:pPr>
              <w:jc w:val="center"/>
              <w:rPr>
                <w:rFonts w:cs="Arial"/>
                <w:strike/>
              </w:rPr>
            </w:pPr>
            <w:r w:rsidRPr="0018540E">
              <w:rPr>
                <w:rFonts w:cs="Arial"/>
                <w:strike/>
              </w:rPr>
              <w:t>Medium</w:t>
            </w:r>
          </w:p>
        </w:tc>
        <w:tc>
          <w:tcPr>
            <w:tcW w:w="711" w:type="pct"/>
          </w:tcPr>
          <w:p w14:paraId="062ECD64" w14:textId="77777777" w:rsidR="007716C8" w:rsidRPr="0018540E" w:rsidRDefault="007716C8" w:rsidP="00771018">
            <w:pPr>
              <w:autoSpaceDE w:val="0"/>
              <w:autoSpaceDN w:val="0"/>
              <w:adjustRightInd w:val="0"/>
              <w:jc w:val="center"/>
              <w:rPr>
                <w:rFonts w:cs="Arial"/>
                <w:strike/>
              </w:rPr>
            </w:pPr>
            <w:r w:rsidRPr="0018540E">
              <w:rPr>
                <w:rFonts w:cs="Arial"/>
                <w:strike/>
              </w:rPr>
              <w:t xml:space="preserve">Governments, </w:t>
            </w:r>
            <w:proofErr w:type="gramStart"/>
            <w:r w:rsidRPr="0018540E">
              <w:rPr>
                <w:rFonts w:cs="Arial"/>
                <w:strike/>
              </w:rPr>
              <w:t>NGOs</w:t>
            </w:r>
            <w:proofErr w:type="gramEnd"/>
            <w:r w:rsidRPr="0018540E">
              <w:rPr>
                <w:rFonts w:cs="Arial"/>
                <w:strike/>
              </w:rPr>
              <w:t xml:space="preserve"> and relevant research organisations</w:t>
            </w:r>
          </w:p>
        </w:tc>
        <w:tc>
          <w:tcPr>
            <w:tcW w:w="1191" w:type="pct"/>
          </w:tcPr>
          <w:p w14:paraId="4C8A32FE" w14:textId="77777777" w:rsidR="007716C8" w:rsidRPr="0018540E" w:rsidRDefault="007716C8" w:rsidP="00771018">
            <w:pPr>
              <w:autoSpaceDE w:val="0"/>
              <w:autoSpaceDN w:val="0"/>
              <w:adjustRightInd w:val="0"/>
              <w:rPr>
                <w:rFonts w:cs="Arial"/>
                <w:strike/>
              </w:rPr>
            </w:pPr>
            <w:r w:rsidRPr="0018540E">
              <w:rPr>
                <w:rFonts w:cs="Arial"/>
                <w:strike/>
              </w:rPr>
              <w:t xml:space="preserve">Climate change impacts </w:t>
            </w:r>
            <w:proofErr w:type="gramStart"/>
            <w:r w:rsidRPr="0018540E">
              <w:rPr>
                <w:rFonts w:cs="Arial"/>
                <w:strike/>
              </w:rPr>
              <w:t>assessed</w:t>
            </w:r>
            <w:proofErr w:type="gramEnd"/>
            <w:r w:rsidRPr="0018540E">
              <w:rPr>
                <w:rFonts w:cs="Arial"/>
                <w:strike/>
              </w:rPr>
              <w:t xml:space="preserve"> and measures implemented to facilitate adaptation</w:t>
            </w:r>
          </w:p>
        </w:tc>
      </w:tr>
      <w:tr w:rsidR="007716C8" w:rsidRPr="0018540E" w14:paraId="4F159346" w14:textId="77777777" w:rsidTr="003F4E02">
        <w:tc>
          <w:tcPr>
            <w:tcW w:w="5000" w:type="pct"/>
            <w:gridSpan w:val="7"/>
            <w:shd w:val="clear" w:color="auto" w:fill="E7E6E6" w:themeFill="background2"/>
          </w:tcPr>
          <w:p w14:paraId="7B88EDBE" w14:textId="77777777" w:rsidR="007716C8" w:rsidRPr="0018540E" w:rsidRDefault="007716C8" w:rsidP="00771018">
            <w:pPr>
              <w:rPr>
                <w:rFonts w:cs="Arial"/>
                <w:strike/>
              </w:rPr>
            </w:pPr>
            <w:r w:rsidRPr="0018540E">
              <w:rPr>
                <w:rFonts w:cs="Arial"/>
                <w:b/>
                <w:bCs/>
                <w:strike/>
              </w:rPr>
              <w:t>Activity 6: Supporting measures</w:t>
            </w:r>
          </w:p>
        </w:tc>
      </w:tr>
      <w:tr w:rsidR="007716C8" w:rsidRPr="0018540E" w14:paraId="5A4AE8FE" w14:textId="77777777">
        <w:tc>
          <w:tcPr>
            <w:tcW w:w="1177" w:type="pct"/>
          </w:tcPr>
          <w:p w14:paraId="09BFCB03" w14:textId="77777777" w:rsidR="007716C8" w:rsidRPr="0018540E" w:rsidRDefault="007716C8" w:rsidP="00771018">
            <w:pPr>
              <w:autoSpaceDE w:val="0"/>
              <w:autoSpaceDN w:val="0"/>
              <w:adjustRightInd w:val="0"/>
              <w:rPr>
                <w:rFonts w:cs="Arial"/>
                <w:strike/>
              </w:rPr>
            </w:pPr>
            <w:proofErr w:type="gramStart"/>
            <w:r w:rsidRPr="0018540E">
              <w:rPr>
                <w:rFonts w:cs="Arial"/>
                <w:strike/>
              </w:rPr>
              <w:t>6.1  Prepare</w:t>
            </w:r>
            <w:proofErr w:type="gramEnd"/>
            <w:r w:rsidRPr="0018540E">
              <w:rPr>
                <w:rFonts w:cs="Arial"/>
                <w:strike/>
              </w:rPr>
              <w:t xml:space="preserve"> National, Regional or Sub-Regional strategies, or equivalent documents, for birds of prey (taking into account the need for collaborative trans-boundary measures with adjacent Signatory States)</w:t>
            </w:r>
          </w:p>
        </w:tc>
        <w:tc>
          <w:tcPr>
            <w:tcW w:w="396" w:type="pct"/>
          </w:tcPr>
          <w:p w14:paraId="1DDBD8C1" w14:textId="77777777" w:rsidR="007716C8" w:rsidRPr="0018540E" w:rsidRDefault="007716C8" w:rsidP="00771018">
            <w:pPr>
              <w:autoSpaceDE w:val="0"/>
              <w:autoSpaceDN w:val="0"/>
              <w:adjustRightInd w:val="0"/>
              <w:jc w:val="center"/>
              <w:rPr>
                <w:rFonts w:cs="Arial"/>
                <w:strike/>
              </w:rPr>
            </w:pPr>
            <w:r w:rsidRPr="0018540E">
              <w:rPr>
                <w:rFonts w:cs="Arial"/>
                <w:strike/>
              </w:rPr>
              <w:t>Cat. 1 and 2 species</w:t>
            </w:r>
          </w:p>
        </w:tc>
        <w:tc>
          <w:tcPr>
            <w:tcW w:w="559" w:type="pct"/>
          </w:tcPr>
          <w:p w14:paraId="16173377" w14:textId="77777777" w:rsidR="007716C8" w:rsidRPr="0018540E" w:rsidRDefault="007716C8" w:rsidP="00771018">
            <w:pPr>
              <w:jc w:val="center"/>
              <w:rPr>
                <w:rFonts w:cs="Arial"/>
                <w:strike/>
              </w:rPr>
            </w:pPr>
            <w:r w:rsidRPr="0018540E">
              <w:rPr>
                <w:rFonts w:cs="Arial"/>
                <w:strike/>
              </w:rPr>
              <w:t>All</w:t>
            </w:r>
          </w:p>
        </w:tc>
        <w:tc>
          <w:tcPr>
            <w:tcW w:w="508" w:type="pct"/>
          </w:tcPr>
          <w:p w14:paraId="131E1D6C" w14:textId="77777777" w:rsidR="007716C8" w:rsidRPr="0018540E" w:rsidRDefault="007716C8" w:rsidP="00771018">
            <w:pPr>
              <w:jc w:val="center"/>
              <w:rPr>
                <w:rFonts w:cs="Arial"/>
                <w:strike/>
              </w:rPr>
            </w:pPr>
            <w:r w:rsidRPr="0018540E">
              <w:rPr>
                <w:rFonts w:cs="Arial"/>
                <w:strike/>
              </w:rPr>
              <w:t>Second</w:t>
            </w:r>
          </w:p>
        </w:tc>
        <w:tc>
          <w:tcPr>
            <w:tcW w:w="458" w:type="pct"/>
          </w:tcPr>
          <w:p w14:paraId="055B6CC3" w14:textId="77777777" w:rsidR="007716C8" w:rsidRPr="0018540E" w:rsidRDefault="007716C8" w:rsidP="00771018">
            <w:pPr>
              <w:jc w:val="center"/>
              <w:rPr>
                <w:rFonts w:cs="Arial"/>
                <w:strike/>
              </w:rPr>
            </w:pPr>
            <w:r w:rsidRPr="0018540E">
              <w:rPr>
                <w:rFonts w:cs="Arial"/>
                <w:strike/>
              </w:rPr>
              <w:t>Immediate</w:t>
            </w:r>
          </w:p>
        </w:tc>
        <w:tc>
          <w:tcPr>
            <w:tcW w:w="711" w:type="pct"/>
          </w:tcPr>
          <w:p w14:paraId="1F6834FB" w14:textId="77777777" w:rsidR="007716C8" w:rsidRPr="0018540E" w:rsidRDefault="007716C8" w:rsidP="00771018">
            <w:pPr>
              <w:autoSpaceDE w:val="0"/>
              <w:autoSpaceDN w:val="0"/>
              <w:adjustRightInd w:val="0"/>
              <w:jc w:val="center"/>
              <w:rPr>
                <w:rFonts w:cs="Arial"/>
                <w:strike/>
              </w:rPr>
            </w:pPr>
            <w:r w:rsidRPr="0018540E">
              <w:rPr>
                <w:rFonts w:cs="Arial"/>
                <w:strike/>
              </w:rPr>
              <w:t>Governments, national ornithological organisations</w:t>
            </w:r>
          </w:p>
        </w:tc>
        <w:tc>
          <w:tcPr>
            <w:tcW w:w="1191" w:type="pct"/>
          </w:tcPr>
          <w:p w14:paraId="7BC5473D" w14:textId="77777777" w:rsidR="007716C8" w:rsidRPr="0018540E" w:rsidRDefault="007716C8" w:rsidP="00771018">
            <w:pPr>
              <w:autoSpaceDE w:val="0"/>
              <w:autoSpaceDN w:val="0"/>
              <w:adjustRightInd w:val="0"/>
              <w:rPr>
                <w:rFonts w:cs="Arial"/>
                <w:strike/>
              </w:rPr>
            </w:pPr>
            <w:r w:rsidRPr="0018540E">
              <w:rPr>
                <w:rFonts w:cs="Arial"/>
                <w:strike/>
              </w:rPr>
              <w:t xml:space="preserve">National, </w:t>
            </w:r>
            <w:proofErr w:type="gramStart"/>
            <w:r w:rsidRPr="0018540E">
              <w:rPr>
                <w:rFonts w:cs="Arial"/>
                <w:strike/>
              </w:rPr>
              <w:t>Regional</w:t>
            </w:r>
            <w:proofErr w:type="gramEnd"/>
            <w:r w:rsidRPr="0018540E">
              <w:rPr>
                <w:rFonts w:cs="Arial"/>
                <w:strike/>
              </w:rPr>
              <w:t xml:space="preserve"> or sub-regional strategies, or equivalent documents, describing how this Action Plan will be implemented with particular regard for Cat. 1 and Cat. 2 species, submitted to the Secretariat before the First Meeting of Signatories</w:t>
            </w:r>
          </w:p>
        </w:tc>
      </w:tr>
      <w:tr w:rsidR="007716C8" w:rsidRPr="0018540E" w14:paraId="6ABDD2F1" w14:textId="77777777">
        <w:tc>
          <w:tcPr>
            <w:tcW w:w="1177" w:type="pct"/>
          </w:tcPr>
          <w:p w14:paraId="06D93F9A" w14:textId="77777777" w:rsidR="007716C8" w:rsidRPr="0018540E" w:rsidRDefault="007716C8" w:rsidP="00771018">
            <w:pPr>
              <w:autoSpaceDE w:val="0"/>
              <w:autoSpaceDN w:val="0"/>
              <w:adjustRightInd w:val="0"/>
              <w:rPr>
                <w:rFonts w:cs="Arial"/>
                <w:strike/>
              </w:rPr>
            </w:pPr>
            <w:proofErr w:type="gramStart"/>
            <w:r w:rsidRPr="0018540E">
              <w:rPr>
                <w:rFonts w:cs="Arial"/>
                <w:strike/>
              </w:rPr>
              <w:t>6.2  Prepare</w:t>
            </w:r>
            <w:proofErr w:type="gramEnd"/>
            <w:r w:rsidRPr="0018540E">
              <w:rPr>
                <w:rFonts w:cs="Arial"/>
                <w:strike/>
              </w:rPr>
              <w:t xml:space="preserve"> single species, or, if more appropriate, multispecies, action plans for all globally threatened species, taking account of existing international plans and where necessary extending them to cover the entire African-Eurasian range of each species</w:t>
            </w:r>
          </w:p>
        </w:tc>
        <w:tc>
          <w:tcPr>
            <w:tcW w:w="396" w:type="pct"/>
          </w:tcPr>
          <w:p w14:paraId="5769BCED" w14:textId="77777777" w:rsidR="007716C8" w:rsidRPr="0018540E" w:rsidRDefault="007716C8" w:rsidP="00771018">
            <w:pPr>
              <w:autoSpaceDE w:val="0"/>
              <w:autoSpaceDN w:val="0"/>
              <w:adjustRightInd w:val="0"/>
              <w:jc w:val="center"/>
              <w:rPr>
                <w:rFonts w:cs="Arial"/>
                <w:strike/>
              </w:rPr>
            </w:pPr>
            <w:r w:rsidRPr="0018540E">
              <w:rPr>
                <w:rFonts w:cs="Arial"/>
                <w:strike/>
              </w:rPr>
              <w:t>Cat. 1 species</w:t>
            </w:r>
          </w:p>
        </w:tc>
        <w:tc>
          <w:tcPr>
            <w:tcW w:w="559" w:type="pct"/>
          </w:tcPr>
          <w:p w14:paraId="0E81C2F7" w14:textId="77777777" w:rsidR="007716C8" w:rsidRPr="0018540E" w:rsidRDefault="007716C8" w:rsidP="00771018">
            <w:pPr>
              <w:autoSpaceDE w:val="0"/>
              <w:autoSpaceDN w:val="0"/>
              <w:adjustRightInd w:val="0"/>
              <w:jc w:val="center"/>
              <w:rPr>
                <w:rFonts w:cs="Arial"/>
                <w:strike/>
              </w:rPr>
            </w:pPr>
            <w:r w:rsidRPr="0018540E">
              <w:rPr>
                <w:rFonts w:cs="Arial"/>
                <w:strike/>
              </w:rPr>
              <w:t>All range states of Cat. 1 species</w:t>
            </w:r>
          </w:p>
        </w:tc>
        <w:tc>
          <w:tcPr>
            <w:tcW w:w="508" w:type="pct"/>
          </w:tcPr>
          <w:p w14:paraId="232142AB" w14:textId="77777777" w:rsidR="007716C8" w:rsidRPr="0018540E" w:rsidRDefault="007716C8" w:rsidP="00771018">
            <w:pPr>
              <w:jc w:val="center"/>
              <w:rPr>
                <w:rFonts w:cs="Arial"/>
                <w:strike/>
              </w:rPr>
            </w:pPr>
            <w:r w:rsidRPr="0018540E">
              <w:rPr>
                <w:rFonts w:cs="Arial"/>
                <w:strike/>
              </w:rPr>
              <w:t>First</w:t>
            </w:r>
          </w:p>
        </w:tc>
        <w:tc>
          <w:tcPr>
            <w:tcW w:w="458" w:type="pct"/>
          </w:tcPr>
          <w:p w14:paraId="4E0751CB" w14:textId="77777777" w:rsidR="007716C8" w:rsidRPr="0018540E" w:rsidRDefault="007716C8" w:rsidP="00771018">
            <w:pPr>
              <w:jc w:val="center"/>
              <w:rPr>
                <w:rFonts w:cs="Arial"/>
                <w:strike/>
              </w:rPr>
            </w:pPr>
            <w:r w:rsidRPr="0018540E">
              <w:rPr>
                <w:rFonts w:cs="Arial"/>
                <w:strike/>
              </w:rPr>
              <w:t>Medium</w:t>
            </w:r>
          </w:p>
        </w:tc>
        <w:tc>
          <w:tcPr>
            <w:tcW w:w="711" w:type="pct"/>
          </w:tcPr>
          <w:p w14:paraId="09D9B104" w14:textId="77777777" w:rsidR="007716C8" w:rsidRPr="0018540E" w:rsidRDefault="007716C8" w:rsidP="00771018">
            <w:pPr>
              <w:autoSpaceDE w:val="0"/>
              <w:autoSpaceDN w:val="0"/>
              <w:adjustRightInd w:val="0"/>
              <w:jc w:val="center"/>
              <w:rPr>
                <w:rFonts w:cs="Arial"/>
                <w:strike/>
              </w:rPr>
            </w:pPr>
            <w:r w:rsidRPr="0018540E">
              <w:rPr>
                <w:rFonts w:cs="Arial"/>
                <w:strike/>
              </w:rPr>
              <w:t>Governments, Birdlife International, national ornithological &amp; relevant research organisations</w:t>
            </w:r>
          </w:p>
        </w:tc>
        <w:tc>
          <w:tcPr>
            <w:tcW w:w="1191" w:type="pct"/>
          </w:tcPr>
          <w:p w14:paraId="7F6898E0" w14:textId="77777777" w:rsidR="007716C8" w:rsidRPr="0018540E" w:rsidRDefault="007716C8" w:rsidP="00771018">
            <w:pPr>
              <w:autoSpaceDE w:val="0"/>
              <w:autoSpaceDN w:val="0"/>
              <w:adjustRightInd w:val="0"/>
              <w:rPr>
                <w:rFonts w:cs="Arial"/>
                <w:strike/>
              </w:rPr>
            </w:pPr>
            <w:r w:rsidRPr="0018540E">
              <w:rPr>
                <w:rFonts w:cs="Arial"/>
                <w:strike/>
              </w:rPr>
              <w:t xml:space="preserve">Conservation plans developed, </w:t>
            </w:r>
            <w:proofErr w:type="gramStart"/>
            <w:r w:rsidRPr="0018540E">
              <w:rPr>
                <w:rFonts w:cs="Arial"/>
                <w:strike/>
              </w:rPr>
              <w:t>approved</w:t>
            </w:r>
            <w:proofErr w:type="gramEnd"/>
            <w:r w:rsidRPr="0018540E">
              <w:rPr>
                <w:rFonts w:cs="Arial"/>
                <w:strike/>
              </w:rPr>
              <w:t xml:space="preserve"> and being implemented for all globally threatened species</w:t>
            </w:r>
          </w:p>
        </w:tc>
      </w:tr>
      <w:tr w:rsidR="007716C8" w:rsidRPr="0018540E" w14:paraId="17515EFA" w14:textId="77777777">
        <w:tc>
          <w:tcPr>
            <w:tcW w:w="1177" w:type="pct"/>
          </w:tcPr>
          <w:p w14:paraId="0F525446" w14:textId="77777777" w:rsidR="007716C8" w:rsidRPr="0018540E" w:rsidRDefault="007716C8" w:rsidP="00771018">
            <w:pPr>
              <w:autoSpaceDE w:val="0"/>
              <w:autoSpaceDN w:val="0"/>
              <w:adjustRightInd w:val="0"/>
              <w:rPr>
                <w:rFonts w:cs="Arial"/>
                <w:strike/>
              </w:rPr>
            </w:pPr>
            <w:proofErr w:type="gramStart"/>
            <w:r w:rsidRPr="0018540E">
              <w:rPr>
                <w:rFonts w:cs="Arial"/>
                <w:strike/>
              </w:rPr>
              <w:t>6.3  Update</w:t>
            </w:r>
            <w:proofErr w:type="gramEnd"/>
            <w:r w:rsidRPr="0018540E">
              <w:rPr>
                <w:rFonts w:cs="Arial"/>
                <w:strike/>
              </w:rPr>
              <w:t xml:space="preserve"> Tables 1 and 3 according to new information </w:t>
            </w:r>
            <w:r w:rsidRPr="0018540E">
              <w:rPr>
                <w:rFonts w:cs="Arial"/>
                <w:strike/>
              </w:rPr>
              <w:lastRenderedPageBreak/>
              <w:t>emerging from the monitoring programme</w:t>
            </w:r>
          </w:p>
        </w:tc>
        <w:tc>
          <w:tcPr>
            <w:tcW w:w="396" w:type="pct"/>
          </w:tcPr>
          <w:p w14:paraId="6477CA68" w14:textId="77777777" w:rsidR="007716C8" w:rsidRPr="0018540E" w:rsidRDefault="007716C8" w:rsidP="00771018">
            <w:pPr>
              <w:jc w:val="center"/>
              <w:rPr>
                <w:rFonts w:cs="Arial"/>
                <w:strike/>
              </w:rPr>
            </w:pPr>
            <w:r w:rsidRPr="0018540E">
              <w:rPr>
                <w:rFonts w:cs="Arial"/>
                <w:strike/>
              </w:rPr>
              <w:lastRenderedPageBreak/>
              <w:t>All</w:t>
            </w:r>
          </w:p>
        </w:tc>
        <w:tc>
          <w:tcPr>
            <w:tcW w:w="559" w:type="pct"/>
          </w:tcPr>
          <w:p w14:paraId="629CF4D6" w14:textId="77777777" w:rsidR="007716C8" w:rsidRPr="0018540E" w:rsidRDefault="007716C8" w:rsidP="00771018">
            <w:pPr>
              <w:jc w:val="center"/>
              <w:rPr>
                <w:rFonts w:cs="Arial"/>
                <w:strike/>
              </w:rPr>
            </w:pPr>
            <w:r w:rsidRPr="0018540E">
              <w:rPr>
                <w:rFonts w:cs="Arial"/>
                <w:strike/>
              </w:rPr>
              <w:t>All</w:t>
            </w:r>
          </w:p>
        </w:tc>
        <w:tc>
          <w:tcPr>
            <w:tcW w:w="508" w:type="pct"/>
          </w:tcPr>
          <w:p w14:paraId="3A6995A7" w14:textId="77777777" w:rsidR="007716C8" w:rsidRPr="0018540E" w:rsidRDefault="007716C8" w:rsidP="00771018">
            <w:pPr>
              <w:jc w:val="center"/>
              <w:rPr>
                <w:rFonts w:cs="Arial"/>
                <w:strike/>
              </w:rPr>
            </w:pPr>
            <w:r w:rsidRPr="0018540E">
              <w:rPr>
                <w:rFonts w:cs="Arial"/>
                <w:strike/>
              </w:rPr>
              <w:t>Third</w:t>
            </w:r>
          </w:p>
        </w:tc>
        <w:tc>
          <w:tcPr>
            <w:tcW w:w="458" w:type="pct"/>
          </w:tcPr>
          <w:p w14:paraId="7F9EEE52" w14:textId="77777777" w:rsidR="007716C8" w:rsidRPr="0018540E" w:rsidRDefault="007716C8" w:rsidP="00771018">
            <w:pPr>
              <w:jc w:val="center"/>
              <w:rPr>
                <w:rFonts w:cs="Arial"/>
                <w:strike/>
              </w:rPr>
            </w:pPr>
            <w:r w:rsidRPr="0018540E">
              <w:rPr>
                <w:rFonts w:cs="Arial"/>
                <w:strike/>
              </w:rPr>
              <w:t>Ongoing</w:t>
            </w:r>
          </w:p>
        </w:tc>
        <w:tc>
          <w:tcPr>
            <w:tcW w:w="711" w:type="pct"/>
          </w:tcPr>
          <w:p w14:paraId="0F29CB02" w14:textId="77777777" w:rsidR="007716C8" w:rsidRPr="0018540E" w:rsidRDefault="007716C8" w:rsidP="00771018">
            <w:pPr>
              <w:jc w:val="center"/>
              <w:rPr>
                <w:rFonts w:cs="Arial"/>
                <w:strike/>
              </w:rPr>
            </w:pPr>
            <w:r w:rsidRPr="0018540E">
              <w:rPr>
                <w:rFonts w:cs="Arial"/>
                <w:strike/>
              </w:rPr>
              <w:t>Secretariat</w:t>
            </w:r>
          </w:p>
        </w:tc>
        <w:tc>
          <w:tcPr>
            <w:tcW w:w="1191" w:type="pct"/>
          </w:tcPr>
          <w:p w14:paraId="515DD215" w14:textId="77777777" w:rsidR="007716C8" w:rsidRPr="0018540E" w:rsidRDefault="007716C8" w:rsidP="00771018">
            <w:pPr>
              <w:autoSpaceDE w:val="0"/>
              <w:autoSpaceDN w:val="0"/>
              <w:adjustRightInd w:val="0"/>
              <w:rPr>
                <w:rFonts w:cs="Arial"/>
                <w:strike/>
              </w:rPr>
            </w:pPr>
            <w:proofErr w:type="gramStart"/>
            <w:r w:rsidRPr="0018540E">
              <w:rPr>
                <w:rFonts w:cs="Arial"/>
                <w:strike/>
              </w:rPr>
              <w:t>On the basis of</w:t>
            </w:r>
            <w:proofErr w:type="gramEnd"/>
            <w:r w:rsidRPr="0018540E">
              <w:rPr>
                <w:rFonts w:cs="Arial"/>
                <w:strike/>
              </w:rPr>
              <w:t xml:space="preserve"> information collected and collated from the </w:t>
            </w:r>
            <w:r w:rsidRPr="0018540E">
              <w:rPr>
                <w:rFonts w:cs="Arial"/>
                <w:strike/>
              </w:rPr>
              <w:lastRenderedPageBreak/>
              <w:t>Signatories, the Secretariat proposes amendments to Tables 1 and 3 of this Action Plan for approval by the Signatories</w:t>
            </w:r>
          </w:p>
        </w:tc>
      </w:tr>
      <w:tr w:rsidR="007716C8" w:rsidRPr="0018540E" w14:paraId="74328404" w14:textId="77777777">
        <w:tc>
          <w:tcPr>
            <w:tcW w:w="1177" w:type="pct"/>
          </w:tcPr>
          <w:p w14:paraId="27B54D27" w14:textId="77777777" w:rsidR="007716C8" w:rsidRPr="0018540E" w:rsidRDefault="007716C8" w:rsidP="00771018">
            <w:pPr>
              <w:autoSpaceDE w:val="0"/>
              <w:autoSpaceDN w:val="0"/>
              <w:adjustRightInd w:val="0"/>
              <w:rPr>
                <w:rFonts w:cs="Arial"/>
                <w:strike/>
              </w:rPr>
            </w:pPr>
            <w:proofErr w:type="gramStart"/>
            <w:r w:rsidRPr="0018540E">
              <w:rPr>
                <w:rFonts w:cs="Arial"/>
                <w:strike/>
              </w:rPr>
              <w:lastRenderedPageBreak/>
              <w:t>6.4  Encourage</w:t>
            </w:r>
            <w:proofErr w:type="gramEnd"/>
            <w:r w:rsidRPr="0018540E">
              <w:rPr>
                <w:rFonts w:cs="Arial"/>
                <w:strike/>
              </w:rPr>
              <w:t xml:space="preserve"> Signatories to improve international cooperation through organising conferences, seminars and workshops concerning monitoring, scientific research and conservation activities</w:t>
            </w:r>
          </w:p>
        </w:tc>
        <w:tc>
          <w:tcPr>
            <w:tcW w:w="396" w:type="pct"/>
          </w:tcPr>
          <w:p w14:paraId="715D8AB6" w14:textId="77777777" w:rsidR="007716C8" w:rsidRPr="0018540E" w:rsidRDefault="007716C8" w:rsidP="00771018">
            <w:pPr>
              <w:jc w:val="center"/>
              <w:rPr>
                <w:rFonts w:cs="Arial"/>
                <w:strike/>
              </w:rPr>
            </w:pPr>
            <w:r w:rsidRPr="0018540E">
              <w:rPr>
                <w:rFonts w:cs="Arial"/>
                <w:strike/>
              </w:rPr>
              <w:t>All</w:t>
            </w:r>
          </w:p>
        </w:tc>
        <w:tc>
          <w:tcPr>
            <w:tcW w:w="559" w:type="pct"/>
          </w:tcPr>
          <w:p w14:paraId="2C9F5524" w14:textId="77777777" w:rsidR="007716C8" w:rsidRPr="0018540E" w:rsidRDefault="007716C8" w:rsidP="00771018">
            <w:pPr>
              <w:jc w:val="center"/>
              <w:rPr>
                <w:rFonts w:cs="Arial"/>
                <w:strike/>
              </w:rPr>
            </w:pPr>
            <w:r w:rsidRPr="0018540E">
              <w:rPr>
                <w:rFonts w:cs="Arial"/>
                <w:strike/>
              </w:rPr>
              <w:t>All</w:t>
            </w:r>
          </w:p>
        </w:tc>
        <w:tc>
          <w:tcPr>
            <w:tcW w:w="508" w:type="pct"/>
          </w:tcPr>
          <w:p w14:paraId="779204A4" w14:textId="77777777" w:rsidR="007716C8" w:rsidRPr="0018540E" w:rsidRDefault="007716C8" w:rsidP="00771018">
            <w:pPr>
              <w:jc w:val="center"/>
              <w:rPr>
                <w:rFonts w:cs="Arial"/>
                <w:strike/>
              </w:rPr>
            </w:pPr>
            <w:r w:rsidRPr="0018540E">
              <w:rPr>
                <w:rFonts w:cs="Arial"/>
                <w:strike/>
              </w:rPr>
              <w:t>Second</w:t>
            </w:r>
          </w:p>
        </w:tc>
        <w:tc>
          <w:tcPr>
            <w:tcW w:w="458" w:type="pct"/>
          </w:tcPr>
          <w:p w14:paraId="37C8FB1E" w14:textId="77777777" w:rsidR="007716C8" w:rsidRPr="0018540E" w:rsidRDefault="007716C8" w:rsidP="00771018">
            <w:pPr>
              <w:jc w:val="center"/>
              <w:rPr>
                <w:rFonts w:cs="Arial"/>
                <w:strike/>
              </w:rPr>
            </w:pPr>
            <w:r w:rsidRPr="0018540E">
              <w:rPr>
                <w:rFonts w:cs="Arial"/>
                <w:strike/>
              </w:rPr>
              <w:t>Ongoing</w:t>
            </w:r>
          </w:p>
        </w:tc>
        <w:tc>
          <w:tcPr>
            <w:tcW w:w="711" w:type="pct"/>
          </w:tcPr>
          <w:p w14:paraId="34568B56" w14:textId="77777777" w:rsidR="007716C8" w:rsidRPr="0018540E" w:rsidRDefault="007716C8" w:rsidP="00771018">
            <w:pPr>
              <w:jc w:val="center"/>
              <w:rPr>
                <w:rFonts w:cs="Arial"/>
                <w:strike/>
              </w:rPr>
            </w:pPr>
            <w:r w:rsidRPr="0018540E">
              <w:rPr>
                <w:rFonts w:cs="Arial"/>
                <w:strike/>
              </w:rPr>
              <w:t>Secretariat</w:t>
            </w:r>
          </w:p>
        </w:tc>
        <w:tc>
          <w:tcPr>
            <w:tcW w:w="1191" w:type="pct"/>
          </w:tcPr>
          <w:p w14:paraId="772C291F" w14:textId="77777777" w:rsidR="007716C8" w:rsidRPr="0018540E" w:rsidRDefault="007716C8" w:rsidP="00771018">
            <w:pPr>
              <w:autoSpaceDE w:val="0"/>
              <w:autoSpaceDN w:val="0"/>
              <w:adjustRightInd w:val="0"/>
              <w:rPr>
                <w:rFonts w:cs="Arial"/>
                <w:strike/>
              </w:rPr>
            </w:pPr>
            <w:r w:rsidRPr="0018540E">
              <w:rPr>
                <w:rFonts w:cs="Arial"/>
                <w:strike/>
              </w:rPr>
              <w:t>Effective programmes of international cooperation established</w:t>
            </w:r>
          </w:p>
        </w:tc>
      </w:tr>
    </w:tbl>
    <w:p w14:paraId="321C5427" w14:textId="3F27D934" w:rsidR="00944EEA" w:rsidRPr="0018540E" w:rsidRDefault="00944EEA" w:rsidP="00771018">
      <w:pPr>
        <w:rPr>
          <w:rFonts w:cs="Arial"/>
          <w:b/>
          <w:bCs/>
        </w:rPr>
      </w:pPr>
    </w:p>
    <w:p w14:paraId="238F1686" w14:textId="5E112FF2" w:rsidR="001148C2" w:rsidRPr="00E13DC7" w:rsidRDefault="001148C2" w:rsidP="00771018">
      <w:pPr>
        <w:rPr>
          <w:rFonts w:cs="Arial"/>
          <w:b/>
          <w:bCs/>
        </w:rPr>
        <w:sectPr w:rsidR="001148C2" w:rsidRPr="00E13DC7" w:rsidSect="004F6ECD">
          <w:headerReference w:type="first" r:id="rId20"/>
          <w:pgSz w:w="15840" w:h="12240" w:orient="landscape"/>
          <w:pgMar w:top="1440" w:right="806" w:bottom="1440" w:left="1440" w:header="720" w:footer="576" w:gutter="0"/>
          <w:cols w:space="720"/>
          <w:titlePg/>
          <w:docGrid w:linePitch="360"/>
        </w:sectPr>
      </w:pPr>
    </w:p>
    <w:p w14:paraId="23771715" w14:textId="113E63C6" w:rsidR="00BF4030" w:rsidRDefault="00BF4030" w:rsidP="00695570">
      <w:pPr>
        <w:pStyle w:val="Heading1"/>
        <w:jc w:val="center"/>
      </w:pPr>
      <w:bookmarkStart w:id="51" w:name="_Toc131512333"/>
      <w:bookmarkStart w:id="52" w:name="_Toc130559823"/>
      <w:r>
        <w:lastRenderedPageBreak/>
        <w:t xml:space="preserve">ADDEMDUM 8 – Species </w:t>
      </w:r>
      <w:r w:rsidR="00D7345D">
        <w:t>C</w:t>
      </w:r>
      <w:r>
        <w:t xml:space="preserve">onsidered by TAG </w:t>
      </w:r>
      <w:r w:rsidR="00C11994">
        <w:t xml:space="preserve">Members </w:t>
      </w:r>
      <w:r>
        <w:t>for Inclusion in A</w:t>
      </w:r>
      <w:r w:rsidR="00E13DC7">
        <w:t>nn</w:t>
      </w:r>
      <w:r>
        <w:t>e</w:t>
      </w:r>
      <w:r w:rsidR="00D7345D">
        <w:t>x</w:t>
      </w:r>
      <w:r>
        <w:t xml:space="preserve"> 1 and </w:t>
      </w:r>
      <w:r w:rsidR="00C11994">
        <w:t>TAG</w:t>
      </w:r>
      <w:r>
        <w:t xml:space="preserve"> </w:t>
      </w:r>
      <w:r w:rsidR="00D7345D">
        <w:t>R</w:t>
      </w:r>
      <w:r>
        <w:t>ecommendations</w:t>
      </w:r>
      <w:bookmarkEnd w:id="51"/>
      <w:r>
        <w:t xml:space="preserve"> </w:t>
      </w:r>
    </w:p>
    <w:p w14:paraId="117725B6" w14:textId="22F42198" w:rsidR="00BF4030" w:rsidRDefault="00BF4030" w:rsidP="00BF4030"/>
    <w:p w14:paraId="0AB97873" w14:textId="77777777" w:rsidR="00BF4030" w:rsidRDefault="00BF4030" w:rsidP="00BF4030"/>
    <w:tbl>
      <w:tblPr>
        <w:tblW w:w="9351" w:type="dxa"/>
        <w:tblLook w:val="04A0" w:firstRow="1" w:lastRow="0" w:firstColumn="1" w:lastColumn="0" w:noHBand="0" w:noVBand="1"/>
      </w:tblPr>
      <w:tblGrid>
        <w:gridCol w:w="1733"/>
        <w:gridCol w:w="1681"/>
        <w:gridCol w:w="3485"/>
        <w:gridCol w:w="2452"/>
      </w:tblGrid>
      <w:tr w:rsidR="00AD52AE" w:rsidRPr="00AD52AE" w14:paraId="2EAE9774" w14:textId="77777777" w:rsidTr="003F4E02">
        <w:trPr>
          <w:trHeight w:val="820"/>
        </w:trPr>
        <w:tc>
          <w:tcPr>
            <w:tcW w:w="1799"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743FF7E2" w14:textId="77777777" w:rsidR="00BF4030" w:rsidRPr="00AA0395" w:rsidRDefault="00BF4030" w:rsidP="00AA0395">
            <w:pPr>
              <w:jc w:val="center"/>
              <w:rPr>
                <w:rFonts w:eastAsia="Times New Roman" w:cs="Arial"/>
                <w:b/>
                <w:bCs/>
                <w:color w:val="000000"/>
                <w:lang w:eastAsia="en-GB"/>
              </w:rPr>
            </w:pPr>
            <w:r w:rsidRPr="00AA0395">
              <w:rPr>
                <w:rFonts w:eastAsia="Times New Roman" w:cs="Arial"/>
                <w:b/>
                <w:bCs/>
                <w:color w:val="000000"/>
                <w:lang w:eastAsia="en-GB"/>
              </w:rPr>
              <w:t>Scientific name</w:t>
            </w:r>
          </w:p>
        </w:tc>
        <w:tc>
          <w:tcPr>
            <w:tcW w:w="1740" w:type="dxa"/>
            <w:tcBorders>
              <w:top w:val="single" w:sz="4" w:space="0" w:color="auto"/>
              <w:left w:val="nil"/>
              <w:bottom w:val="single" w:sz="4" w:space="0" w:color="auto"/>
              <w:right w:val="single" w:sz="4" w:space="0" w:color="auto"/>
            </w:tcBorders>
            <w:shd w:val="clear" w:color="auto" w:fill="E7E6E6" w:themeFill="background2"/>
            <w:vAlign w:val="center"/>
            <w:hideMark/>
          </w:tcPr>
          <w:p w14:paraId="55158C7D" w14:textId="77777777" w:rsidR="00BF4030" w:rsidRPr="00AA0395" w:rsidRDefault="00BF4030" w:rsidP="00AA0395">
            <w:pPr>
              <w:jc w:val="center"/>
              <w:rPr>
                <w:rFonts w:eastAsia="Times New Roman" w:cs="Arial"/>
                <w:b/>
                <w:bCs/>
                <w:color w:val="000000"/>
                <w:lang w:eastAsia="en-GB"/>
              </w:rPr>
            </w:pPr>
            <w:r w:rsidRPr="00AA0395">
              <w:rPr>
                <w:rFonts w:eastAsia="Times New Roman" w:cs="Arial"/>
                <w:b/>
                <w:bCs/>
                <w:color w:val="000000"/>
                <w:lang w:eastAsia="en-GB"/>
              </w:rPr>
              <w:t>Common name</w:t>
            </w:r>
          </w:p>
        </w:tc>
        <w:tc>
          <w:tcPr>
            <w:tcW w:w="3260" w:type="dxa"/>
            <w:tcBorders>
              <w:top w:val="single" w:sz="4" w:space="0" w:color="auto"/>
              <w:left w:val="nil"/>
              <w:bottom w:val="single" w:sz="4" w:space="0" w:color="auto"/>
              <w:right w:val="single" w:sz="4" w:space="0" w:color="auto"/>
            </w:tcBorders>
            <w:shd w:val="clear" w:color="auto" w:fill="E7E6E6" w:themeFill="background2"/>
            <w:vAlign w:val="center"/>
            <w:hideMark/>
          </w:tcPr>
          <w:p w14:paraId="36BB8D20" w14:textId="4D63FFBE" w:rsidR="00BF4030" w:rsidRPr="00AA0395" w:rsidRDefault="00BF4030" w:rsidP="00AA0395">
            <w:pPr>
              <w:jc w:val="center"/>
              <w:rPr>
                <w:rFonts w:eastAsia="Times New Roman" w:cs="Arial"/>
                <w:b/>
                <w:bCs/>
                <w:color w:val="000000"/>
                <w:lang w:eastAsia="en-GB"/>
              </w:rPr>
            </w:pPr>
            <w:r w:rsidRPr="00AA0395">
              <w:rPr>
                <w:rFonts w:eastAsia="Times New Roman" w:cs="Arial"/>
                <w:b/>
                <w:bCs/>
                <w:color w:val="000000"/>
                <w:lang w:eastAsia="en-GB"/>
              </w:rPr>
              <w:t>History</w:t>
            </w:r>
          </w:p>
        </w:tc>
        <w:tc>
          <w:tcPr>
            <w:tcW w:w="2552" w:type="dxa"/>
            <w:tcBorders>
              <w:top w:val="single" w:sz="4" w:space="0" w:color="auto"/>
              <w:left w:val="nil"/>
              <w:bottom w:val="single" w:sz="4" w:space="0" w:color="auto"/>
              <w:right w:val="single" w:sz="4" w:space="0" w:color="auto"/>
            </w:tcBorders>
            <w:shd w:val="clear" w:color="auto" w:fill="E7E6E6" w:themeFill="background2"/>
            <w:vAlign w:val="center"/>
          </w:tcPr>
          <w:p w14:paraId="5421C5D0" w14:textId="77777777" w:rsidR="00BF4030" w:rsidRPr="00AA0395" w:rsidRDefault="00BF4030" w:rsidP="00AA0395">
            <w:pPr>
              <w:jc w:val="center"/>
              <w:rPr>
                <w:rFonts w:eastAsia="Times New Roman" w:cs="Arial"/>
                <w:b/>
                <w:bCs/>
                <w:color w:val="000000"/>
                <w:lang w:eastAsia="en-GB"/>
              </w:rPr>
            </w:pPr>
            <w:r w:rsidRPr="00AA0395">
              <w:rPr>
                <w:rFonts w:eastAsia="Times New Roman" w:cs="Arial"/>
                <w:b/>
                <w:bCs/>
                <w:color w:val="000000"/>
                <w:lang w:eastAsia="en-GB"/>
              </w:rPr>
              <w:t>TAG recommendation</w:t>
            </w:r>
          </w:p>
        </w:tc>
      </w:tr>
      <w:tr w:rsidR="00AD52AE" w:rsidRPr="00AD52AE" w14:paraId="1050E8F2" w14:textId="77777777" w:rsidTr="00AA0395">
        <w:trPr>
          <w:trHeight w:val="580"/>
        </w:trPr>
        <w:tc>
          <w:tcPr>
            <w:tcW w:w="1799" w:type="dxa"/>
            <w:tcBorders>
              <w:top w:val="nil"/>
              <w:left w:val="single" w:sz="4" w:space="0" w:color="auto"/>
              <w:bottom w:val="single" w:sz="4" w:space="0" w:color="auto"/>
              <w:right w:val="single" w:sz="4" w:space="0" w:color="auto"/>
            </w:tcBorders>
            <w:shd w:val="clear" w:color="auto" w:fill="auto"/>
            <w:hideMark/>
          </w:tcPr>
          <w:p w14:paraId="7AF4FD47" w14:textId="77777777" w:rsidR="00BF4030" w:rsidRPr="00AA0395" w:rsidRDefault="00BF4030">
            <w:pPr>
              <w:rPr>
                <w:rFonts w:eastAsia="Times New Roman" w:cs="Arial"/>
                <w:i/>
                <w:iCs/>
                <w:color w:val="000000"/>
                <w:lang w:eastAsia="en-GB"/>
              </w:rPr>
            </w:pPr>
            <w:proofErr w:type="spellStart"/>
            <w:r w:rsidRPr="00AA0395">
              <w:rPr>
                <w:rFonts w:eastAsia="Times New Roman" w:cs="Arial"/>
                <w:i/>
                <w:iCs/>
                <w:color w:val="000000"/>
                <w:lang w:eastAsia="en-GB"/>
              </w:rPr>
              <w:t>Ninox</w:t>
            </w:r>
            <w:proofErr w:type="spellEnd"/>
            <w:r w:rsidRPr="00AA0395">
              <w:rPr>
                <w:rFonts w:eastAsia="Times New Roman" w:cs="Arial"/>
                <w:i/>
                <w:iCs/>
                <w:color w:val="000000"/>
                <w:lang w:eastAsia="en-GB"/>
              </w:rPr>
              <w:t xml:space="preserve"> japonica</w:t>
            </w:r>
          </w:p>
        </w:tc>
        <w:tc>
          <w:tcPr>
            <w:tcW w:w="1740" w:type="dxa"/>
            <w:tcBorders>
              <w:top w:val="nil"/>
              <w:left w:val="nil"/>
              <w:bottom w:val="single" w:sz="4" w:space="0" w:color="auto"/>
              <w:right w:val="single" w:sz="4" w:space="0" w:color="auto"/>
            </w:tcBorders>
            <w:shd w:val="clear" w:color="auto" w:fill="auto"/>
            <w:hideMark/>
          </w:tcPr>
          <w:p w14:paraId="23A57937"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t>Northern Boobook</w:t>
            </w:r>
          </w:p>
        </w:tc>
        <w:tc>
          <w:tcPr>
            <w:tcW w:w="3260" w:type="dxa"/>
            <w:tcBorders>
              <w:top w:val="nil"/>
              <w:left w:val="nil"/>
              <w:bottom w:val="single" w:sz="4" w:space="0" w:color="auto"/>
              <w:right w:val="single" w:sz="4" w:space="0" w:color="auto"/>
            </w:tcBorders>
            <w:shd w:val="clear" w:color="auto" w:fill="auto"/>
            <w:hideMark/>
          </w:tcPr>
          <w:p w14:paraId="1E280687" w14:textId="051CAF77" w:rsidR="00BF4030" w:rsidRPr="00AA0395" w:rsidRDefault="00BF4030">
            <w:pPr>
              <w:rPr>
                <w:rFonts w:eastAsia="Times New Roman" w:cs="Arial"/>
                <w:color w:val="000000"/>
                <w:lang w:eastAsia="en-GB"/>
              </w:rPr>
            </w:pPr>
            <w:r w:rsidRPr="00AA0395">
              <w:rPr>
                <w:rFonts w:eastAsia="Times New Roman" w:cs="Arial"/>
                <w:color w:val="000000"/>
                <w:lang w:eastAsia="en-GB"/>
              </w:rPr>
              <w:t>Newly recognised species resulting from taxonomic split. Information on movements reviewed by TAG at TAG3 (</w:t>
            </w:r>
            <w:r w:rsidR="00AD52AE" w:rsidRPr="00AA0395">
              <w:rPr>
                <w:rFonts w:eastAsia="Times New Roman" w:cs="Arial"/>
                <w:color w:val="000000"/>
                <w:lang w:eastAsia="en-GB"/>
              </w:rPr>
              <w:t xml:space="preserve">document </w:t>
            </w:r>
            <w:r w:rsidRPr="00AA0395">
              <w:rPr>
                <w:rFonts w:eastAsia="Times New Roman" w:cs="Arial"/>
                <w:color w:val="000000"/>
                <w:lang w:eastAsia="en-GB"/>
              </w:rPr>
              <w:t>U</w:t>
            </w:r>
            <w:r w:rsidRPr="00AA0395">
              <w:rPr>
                <w:rFonts w:cs="Arial"/>
              </w:rPr>
              <w:t>NEP/CMS/Raptors/TAG3/4.1a)</w:t>
            </w:r>
            <w:r w:rsidRPr="00AA0395">
              <w:rPr>
                <w:rStyle w:val="FootnoteReference"/>
                <w:rFonts w:cs="Arial"/>
              </w:rPr>
              <w:footnoteReference w:id="7"/>
            </w:r>
            <w:r w:rsidRPr="00AA0395">
              <w:rPr>
                <w:rFonts w:eastAsia="Times New Roman" w:cs="Arial"/>
                <w:color w:val="000000"/>
                <w:lang w:eastAsia="en-GB"/>
              </w:rPr>
              <w:t xml:space="preserve"> </w:t>
            </w:r>
          </w:p>
        </w:tc>
        <w:tc>
          <w:tcPr>
            <w:tcW w:w="2552" w:type="dxa"/>
            <w:tcBorders>
              <w:top w:val="nil"/>
              <w:left w:val="nil"/>
              <w:bottom w:val="single" w:sz="4" w:space="0" w:color="auto"/>
              <w:right w:val="single" w:sz="4" w:space="0" w:color="auto"/>
            </w:tcBorders>
          </w:tcPr>
          <w:p w14:paraId="008F30D4"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t xml:space="preserve">Consider for listing on Annex 1 – </w:t>
            </w:r>
            <w:proofErr w:type="gramStart"/>
            <w:r w:rsidRPr="00AA0395">
              <w:rPr>
                <w:rFonts w:eastAsia="Times New Roman" w:cs="Arial"/>
                <w:color w:val="000000"/>
                <w:lang w:eastAsia="en-GB"/>
              </w:rPr>
              <w:t>meets  CMS</w:t>
            </w:r>
            <w:proofErr w:type="gramEnd"/>
            <w:r w:rsidRPr="00AA0395">
              <w:rPr>
                <w:rFonts w:eastAsia="Times New Roman" w:cs="Arial"/>
                <w:color w:val="000000"/>
                <w:lang w:eastAsia="en-GB"/>
              </w:rPr>
              <w:t xml:space="preserve"> definition of migratory species</w:t>
            </w:r>
          </w:p>
        </w:tc>
      </w:tr>
      <w:tr w:rsidR="00AD52AE" w:rsidRPr="00AD52AE" w14:paraId="5349F26E" w14:textId="77777777" w:rsidTr="00AA0395">
        <w:trPr>
          <w:trHeight w:val="699"/>
        </w:trPr>
        <w:tc>
          <w:tcPr>
            <w:tcW w:w="1799" w:type="dxa"/>
            <w:tcBorders>
              <w:top w:val="nil"/>
              <w:left w:val="single" w:sz="4" w:space="0" w:color="auto"/>
              <w:bottom w:val="single" w:sz="4" w:space="0" w:color="auto"/>
              <w:right w:val="single" w:sz="4" w:space="0" w:color="auto"/>
            </w:tcBorders>
            <w:shd w:val="clear" w:color="auto" w:fill="auto"/>
          </w:tcPr>
          <w:p w14:paraId="0B053AAD" w14:textId="77777777" w:rsidR="00BF4030" w:rsidRPr="00AA0395" w:rsidRDefault="00BF4030">
            <w:pPr>
              <w:rPr>
                <w:rFonts w:eastAsia="Times New Roman" w:cs="Arial"/>
                <w:i/>
                <w:iCs/>
                <w:color w:val="000000"/>
                <w:lang w:eastAsia="en-GB"/>
              </w:rPr>
            </w:pPr>
            <w:r w:rsidRPr="00AA0395">
              <w:rPr>
                <w:rFonts w:cs="Arial"/>
                <w:bCs/>
                <w:i/>
              </w:rPr>
              <w:t xml:space="preserve">Milvus </w:t>
            </w:r>
            <w:proofErr w:type="spellStart"/>
            <w:r w:rsidRPr="00AA0395">
              <w:rPr>
                <w:rFonts w:cs="Arial"/>
                <w:bCs/>
                <w:i/>
              </w:rPr>
              <w:t>aegyptius</w:t>
            </w:r>
            <w:proofErr w:type="spellEnd"/>
          </w:p>
        </w:tc>
        <w:tc>
          <w:tcPr>
            <w:tcW w:w="1740" w:type="dxa"/>
            <w:tcBorders>
              <w:top w:val="nil"/>
              <w:left w:val="nil"/>
              <w:bottom w:val="single" w:sz="4" w:space="0" w:color="auto"/>
              <w:right w:val="single" w:sz="4" w:space="0" w:color="auto"/>
            </w:tcBorders>
            <w:shd w:val="clear" w:color="auto" w:fill="auto"/>
          </w:tcPr>
          <w:p w14:paraId="62A8A4A6"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t>Yellow-billed Kite</w:t>
            </w:r>
          </w:p>
        </w:tc>
        <w:tc>
          <w:tcPr>
            <w:tcW w:w="3260" w:type="dxa"/>
            <w:tcBorders>
              <w:top w:val="nil"/>
              <w:left w:val="nil"/>
              <w:bottom w:val="single" w:sz="4" w:space="0" w:color="auto"/>
              <w:right w:val="single" w:sz="4" w:space="0" w:color="auto"/>
            </w:tcBorders>
            <w:shd w:val="clear" w:color="auto" w:fill="auto"/>
          </w:tcPr>
          <w:p w14:paraId="7AC1536C" w14:textId="27D74560" w:rsidR="00BF4030" w:rsidRPr="00AA0395" w:rsidRDefault="00BF4030">
            <w:pPr>
              <w:rPr>
                <w:rFonts w:eastAsia="Times New Roman" w:cs="Arial"/>
                <w:color w:val="000000"/>
                <w:lang w:eastAsia="en-GB"/>
              </w:rPr>
            </w:pPr>
            <w:r w:rsidRPr="00AA0395">
              <w:rPr>
                <w:rFonts w:eastAsia="Times New Roman" w:cs="Arial"/>
                <w:color w:val="000000"/>
                <w:lang w:eastAsia="en-GB"/>
              </w:rPr>
              <w:t>Newly recognised species resulting from taxonomic split. Information on movements reviewed by TAG at TAG4 (</w:t>
            </w:r>
            <w:r w:rsidR="00AD52AE" w:rsidRPr="00AA0395">
              <w:rPr>
                <w:rFonts w:eastAsia="Times New Roman" w:cs="Arial"/>
                <w:color w:val="000000"/>
                <w:lang w:eastAsia="en-GB"/>
              </w:rPr>
              <w:t xml:space="preserve">document </w:t>
            </w:r>
            <w:r w:rsidRPr="00AA0395">
              <w:rPr>
                <w:rFonts w:cs="Arial"/>
              </w:rPr>
              <w:t>UNEP/CMS/Raptors/TAG4/Doc. 6.2b/Rev1)</w:t>
            </w:r>
            <w:r w:rsidRPr="00AA0395">
              <w:rPr>
                <w:rStyle w:val="FootnoteReference"/>
                <w:rFonts w:eastAsia="Times New Roman" w:cs="Arial"/>
                <w:color w:val="000000"/>
                <w:lang w:eastAsia="en-GB"/>
              </w:rPr>
              <w:footnoteReference w:id="8"/>
            </w:r>
          </w:p>
        </w:tc>
        <w:tc>
          <w:tcPr>
            <w:tcW w:w="2552" w:type="dxa"/>
            <w:tcBorders>
              <w:top w:val="nil"/>
              <w:left w:val="nil"/>
              <w:bottom w:val="single" w:sz="4" w:space="0" w:color="auto"/>
              <w:right w:val="single" w:sz="4" w:space="0" w:color="auto"/>
            </w:tcBorders>
          </w:tcPr>
          <w:p w14:paraId="65AA59F5"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t xml:space="preserve">Consider for listing on Annex 1 – </w:t>
            </w:r>
            <w:proofErr w:type="gramStart"/>
            <w:r w:rsidRPr="00AA0395">
              <w:rPr>
                <w:rFonts w:eastAsia="Times New Roman" w:cs="Arial"/>
                <w:color w:val="000000"/>
                <w:lang w:eastAsia="en-GB"/>
              </w:rPr>
              <w:t>meets  CMS</w:t>
            </w:r>
            <w:proofErr w:type="gramEnd"/>
            <w:r w:rsidRPr="00AA0395">
              <w:rPr>
                <w:rFonts w:eastAsia="Times New Roman" w:cs="Arial"/>
                <w:color w:val="000000"/>
                <w:lang w:eastAsia="en-GB"/>
              </w:rPr>
              <w:t xml:space="preserve"> definition of migratory species</w:t>
            </w:r>
          </w:p>
        </w:tc>
      </w:tr>
      <w:tr w:rsidR="00AD52AE" w:rsidRPr="00AD52AE" w14:paraId="517C4654" w14:textId="77777777" w:rsidTr="0020260E">
        <w:trPr>
          <w:trHeight w:val="699"/>
        </w:trPr>
        <w:tc>
          <w:tcPr>
            <w:tcW w:w="1799" w:type="dxa"/>
            <w:tcBorders>
              <w:top w:val="nil"/>
              <w:left w:val="single" w:sz="4" w:space="0" w:color="auto"/>
              <w:bottom w:val="single" w:sz="4" w:space="0" w:color="auto"/>
              <w:right w:val="single" w:sz="4" w:space="0" w:color="auto"/>
            </w:tcBorders>
            <w:shd w:val="clear" w:color="auto" w:fill="auto"/>
          </w:tcPr>
          <w:p w14:paraId="56E64B6A" w14:textId="77777777" w:rsidR="00BF4030" w:rsidRPr="00AA0395" w:rsidRDefault="00BF4030">
            <w:pPr>
              <w:rPr>
                <w:rFonts w:eastAsia="Times New Roman" w:cs="Arial"/>
                <w:i/>
                <w:iCs/>
                <w:color w:val="000000"/>
                <w:lang w:eastAsia="en-GB"/>
              </w:rPr>
            </w:pPr>
            <w:r w:rsidRPr="00AA0395">
              <w:rPr>
                <w:rFonts w:eastAsia="Times New Roman" w:cs="Arial"/>
                <w:i/>
                <w:iCs/>
                <w:color w:val="000000"/>
                <w:lang w:eastAsia="en-GB"/>
              </w:rPr>
              <w:t xml:space="preserve">Aquila </w:t>
            </w:r>
            <w:proofErr w:type="spellStart"/>
            <w:r w:rsidRPr="00AA0395">
              <w:rPr>
                <w:rFonts w:eastAsia="Times New Roman" w:cs="Arial"/>
                <w:i/>
                <w:iCs/>
                <w:color w:val="000000"/>
                <w:lang w:eastAsia="en-GB"/>
              </w:rPr>
              <w:t>fasciata</w:t>
            </w:r>
            <w:proofErr w:type="spellEnd"/>
          </w:p>
        </w:tc>
        <w:tc>
          <w:tcPr>
            <w:tcW w:w="1740" w:type="dxa"/>
            <w:tcBorders>
              <w:top w:val="nil"/>
              <w:left w:val="nil"/>
              <w:bottom w:val="single" w:sz="4" w:space="0" w:color="auto"/>
              <w:right w:val="single" w:sz="4" w:space="0" w:color="auto"/>
            </w:tcBorders>
            <w:shd w:val="clear" w:color="auto" w:fill="auto"/>
          </w:tcPr>
          <w:p w14:paraId="5BE7F919" w14:textId="77777777" w:rsidR="00BF4030" w:rsidRPr="00AA0395" w:rsidRDefault="00BF4030">
            <w:pPr>
              <w:rPr>
                <w:rFonts w:eastAsia="Times New Roman" w:cs="Arial"/>
                <w:color w:val="000000"/>
                <w:lang w:eastAsia="en-GB"/>
              </w:rPr>
            </w:pPr>
            <w:proofErr w:type="spellStart"/>
            <w:r w:rsidRPr="00AA0395">
              <w:rPr>
                <w:rFonts w:eastAsia="Times New Roman" w:cs="Arial"/>
                <w:color w:val="000000"/>
                <w:lang w:eastAsia="en-GB"/>
              </w:rPr>
              <w:t>Bonelli’s</w:t>
            </w:r>
            <w:proofErr w:type="spellEnd"/>
            <w:r w:rsidRPr="00AA0395">
              <w:rPr>
                <w:rFonts w:eastAsia="Times New Roman" w:cs="Arial"/>
                <w:color w:val="000000"/>
                <w:lang w:eastAsia="en-GB"/>
              </w:rPr>
              <w:t xml:space="preserve"> Eagle</w:t>
            </w:r>
          </w:p>
        </w:tc>
        <w:tc>
          <w:tcPr>
            <w:tcW w:w="3260" w:type="dxa"/>
            <w:tcBorders>
              <w:top w:val="nil"/>
              <w:left w:val="nil"/>
              <w:bottom w:val="single" w:sz="4" w:space="0" w:color="auto"/>
              <w:right w:val="single" w:sz="4" w:space="0" w:color="auto"/>
            </w:tcBorders>
            <w:shd w:val="clear" w:color="auto" w:fill="auto"/>
          </w:tcPr>
          <w:p w14:paraId="6D4C1AE2"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t>Proposed for consideration by Israel between MOS2 and TAG3</w:t>
            </w:r>
          </w:p>
        </w:tc>
        <w:tc>
          <w:tcPr>
            <w:tcW w:w="2552" w:type="dxa"/>
            <w:tcBorders>
              <w:top w:val="nil"/>
              <w:left w:val="nil"/>
              <w:bottom w:val="single" w:sz="4" w:space="0" w:color="auto"/>
              <w:right w:val="single" w:sz="4" w:space="0" w:color="auto"/>
            </w:tcBorders>
            <w:shd w:val="clear" w:color="auto" w:fill="auto"/>
          </w:tcPr>
          <w:p w14:paraId="1BB03209" w14:textId="7D6E1F25" w:rsidR="00BF4030" w:rsidRPr="00AA0395" w:rsidRDefault="00BF4030">
            <w:pPr>
              <w:rPr>
                <w:rFonts w:eastAsia="Times New Roman" w:cs="Arial"/>
                <w:color w:val="000000"/>
                <w:lang w:eastAsia="en-GB"/>
              </w:rPr>
            </w:pPr>
            <w:r w:rsidRPr="00AA0395">
              <w:rPr>
                <w:rFonts w:eastAsia="Times New Roman" w:cs="Arial"/>
                <w:color w:val="000000"/>
                <w:lang w:eastAsia="en-GB"/>
              </w:rPr>
              <w:t>TAG3 concluded that there was not currently enough evidence from movements of wild individuals that it meets</w:t>
            </w:r>
            <w:r w:rsidR="0020260E">
              <w:rPr>
                <w:rFonts w:eastAsia="Times New Roman" w:cs="Arial"/>
                <w:color w:val="000000"/>
                <w:lang w:eastAsia="en-GB"/>
              </w:rPr>
              <w:t xml:space="preserve"> the</w:t>
            </w:r>
            <w:r w:rsidRPr="00AA0395">
              <w:rPr>
                <w:rFonts w:eastAsia="Times New Roman" w:cs="Arial"/>
                <w:color w:val="000000"/>
                <w:lang w:eastAsia="en-GB"/>
              </w:rPr>
              <w:t xml:space="preserve"> CMS definition of migratory species. It could be reconsidered in future </w:t>
            </w:r>
            <w:proofErr w:type="gramStart"/>
            <w:r w:rsidRPr="00AA0395">
              <w:rPr>
                <w:rFonts w:eastAsia="Times New Roman" w:cs="Arial"/>
                <w:color w:val="000000"/>
                <w:lang w:eastAsia="en-GB"/>
              </w:rPr>
              <w:t>on the basis of</w:t>
            </w:r>
            <w:proofErr w:type="gramEnd"/>
            <w:r w:rsidRPr="00AA0395">
              <w:rPr>
                <w:rFonts w:eastAsia="Times New Roman" w:cs="Arial"/>
                <w:color w:val="000000"/>
                <w:lang w:eastAsia="en-GB"/>
              </w:rPr>
              <w:t xml:space="preserve"> more information on movements of wild-hatched individuals.</w:t>
            </w:r>
          </w:p>
        </w:tc>
      </w:tr>
      <w:tr w:rsidR="00AD52AE" w:rsidRPr="00AD52AE" w14:paraId="0D77445F" w14:textId="77777777" w:rsidTr="0020260E">
        <w:trPr>
          <w:trHeight w:val="699"/>
        </w:trPr>
        <w:tc>
          <w:tcPr>
            <w:tcW w:w="1799" w:type="dxa"/>
            <w:tcBorders>
              <w:top w:val="nil"/>
              <w:left w:val="single" w:sz="4" w:space="0" w:color="auto"/>
              <w:bottom w:val="single" w:sz="4" w:space="0" w:color="auto"/>
              <w:right w:val="single" w:sz="4" w:space="0" w:color="auto"/>
            </w:tcBorders>
            <w:shd w:val="clear" w:color="auto" w:fill="auto"/>
            <w:hideMark/>
          </w:tcPr>
          <w:p w14:paraId="27A2F429" w14:textId="77777777" w:rsidR="00BF4030" w:rsidRPr="00AA0395" w:rsidRDefault="00BF4030">
            <w:pPr>
              <w:rPr>
                <w:rFonts w:eastAsia="Times New Roman" w:cs="Arial"/>
                <w:i/>
                <w:iCs/>
                <w:color w:val="000000"/>
                <w:lang w:eastAsia="en-GB"/>
              </w:rPr>
            </w:pPr>
            <w:r w:rsidRPr="00AA0395">
              <w:rPr>
                <w:rFonts w:eastAsia="Times New Roman" w:cs="Arial"/>
                <w:i/>
                <w:iCs/>
                <w:color w:val="000000"/>
                <w:lang w:eastAsia="en-GB"/>
              </w:rPr>
              <w:t xml:space="preserve">Glaucidium </w:t>
            </w:r>
            <w:proofErr w:type="spellStart"/>
            <w:r w:rsidRPr="00AA0395">
              <w:rPr>
                <w:rFonts w:eastAsia="Times New Roman" w:cs="Arial"/>
                <w:i/>
                <w:iCs/>
                <w:color w:val="000000"/>
                <w:lang w:eastAsia="en-GB"/>
              </w:rPr>
              <w:t>brodiei</w:t>
            </w:r>
            <w:proofErr w:type="spellEnd"/>
          </w:p>
        </w:tc>
        <w:tc>
          <w:tcPr>
            <w:tcW w:w="1740" w:type="dxa"/>
            <w:tcBorders>
              <w:top w:val="nil"/>
              <w:left w:val="nil"/>
              <w:bottom w:val="single" w:sz="4" w:space="0" w:color="auto"/>
              <w:right w:val="single" w:sz="4" w:space="0" w:color="auto"/>
            </w:tcBorders>
            <w:shd w:val="clear" w:color="auto" w:fill="auto"/>
            <w:hideMark/>
          </w:tcPr>
          <w:p w14:paraId="317D9519"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t>Collared Owlet</w:t>
            </w:r>
          </w:p>
        </w:tc>
        <w:tc>
          <w:tcPr>
            <w:tcW w:w="3260" w:type="dxa"/>
            <w:tcBorders>
              <w:top w:val="nil"/>
              <w:left w:val="nil"/>
              <w:bottom w:val="single" w:sz="4" w:space="0" w:color="auto"/>
              <w:right w:val="single" w:sz="4" w:space="0" w:color="auto"/>
            </w:tcBorders>
            <w:shd w:val="clear" w:color="auto" w:fill="auto"/>
          </w:tcPr>
          <w:p w14:paraId="39CDAF82" w14:textId="186FBFF7" w:rsidR="00BF4030" w:rsidRPr="00AA0395" w:rsidRDefault="00BF4030">
            <w:pPr>
              <w:rPr>
                <w:rFonts w:eastAsia="Times New Roman" w:cs="Arial"/>
                <w:color w:val="000000"/>
                <w:lang w:eastAsia="en-GB"/>
              </w:rPr>
            </w:pPr>
            <w:r w:rsidRPr="00AA0395">
              <w:rPr>
                <w:rFonts w:eastAsia="Times New Roman" w:cs="Arial"/>
                <w:color w:val="000000"/>
                <w:lang w:eastAsia="en-GB"/>
              </w:rPr>
              <w:t xml:space="preserve">One of a group of species reviewed by TAG between MOS2 and TAG3 and identified as a raptor occurring within the MOU geography, not on Annex 1 and coded by </w:t>
            </w:r>
            <w:proofErr w:type="spellStart"/>
            <w:r w:rsidRPr="00AA0395">
              <w:rPr>
                <w:rFonts w:eastAsia="Times New Roman" w:cs="Arial"/>
                <w:color w:val="000000"/>
                <w:lang w:eastAsia="en-GB"/>
              </w:rPr>
              <w:t>BirdLife</w:t>
            </w:r>
            <w:proofErr w:type="spellEnd"/>
            <w:r w:rsidRPr="00AA0395">
              <w:rPr>
                <w:rFonts w:eastAsia="Times New Roman" w:cs="Arial"/>
                <w:color w:val="000000"/>
                <w:lang w:eastAsia="en-GB"/>
              </w:rPr>
              <w:t xml:space="preserve"> International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22D2D662"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t>Not currently enough evidence it meets CMS definition of migratory species</w:t>
            </w:r>
          </w:p>
        </w:tc>
      </w:tr>
      <w:tr w:rsidR="00AD52AE" w:rsidRPr="00AD52AE" w14:paraId="14AD5D9B" w14:textId="77777777" w:rsidTr="0020260E">
        <w:trPr>
          <w:trHeight w:val="683"/>
        </w:trPr>
        <w:tc>
          <w:tcPr>
            <w:tcW w:w="1799" w:type="dxa"/>
            <w:tcBorders>
              <w:top w:val="nil"/>
              <w:left w:val="single" w:sz="4" w:space="0" w:color="auto"/>
              <w:bottom w:val="single" w:sz="4" w:space="0" w:color="auto"/>
              <w:right w:val="single" w:sz="4" w:space="0" w:color="auto"/>
            </w:tcBorders>
            <w:shd w:val="clear" w:color="auto" w:fill="auto"/>
            <w:hideMark/>
          </w:tcPr>
          <w:p w14:paraId="3386B107" w14:textId="77777777" w:rsidR="00BF4030" w:rsidRPr="00AA0395" w:rsidRDefault="00BF4030">
            <w:pPr>
              <w:rPr>
                <w:rFonts w:eastAsia="Times New Roman" w:cs="Arial"/>
                <w:i/>
                <w:iCs/>
                <w:color w:val="000000"/>
                <w:lang w:eastAsia="en-GB"/>
              </w:rPr>
            </w:pPr>
            <w:r w:rsidRPr="00AA0395">
              <w:rPr>
                <w:rFonts w:eastAsia="Times New Roman" w:cs="Arial"/>
                <w:i/>
                <w:iCs/>
                <w:color w:val="000000"/>
                <w:lang w:eastAsia="en-GB"/>
              </w:rPr>
              <w:t xml:space="preserve">Glaucidium </w:t>
            </w:r>
            <w:proofErr w:type="spellStart"/>
            <w:r w:rsidRPr="00AA0395">
              <w:rPr>
                <w:rFonts w:eastAsia="Times New Roman" w:cs="Arial"/>
                <w:i/>
                <w:iCs/>
                <w:color w:val="000000"/>
                <w:lang w:eastAsia="en-GB"/>
              </w:rPr>
              <w:t>cuculoides</w:t>
            </w:r>
            <w:proofErr w:type="spellEnd"/>
          </w:p>
        </w:tc>
        <w:tc>
          <w:tcPr>
            <w:tcW w:w="1740" w:type="dxa"/>
            <w:tcBorders>
              <w:top w:val="nil"/>
              <w:left w:val="nil"/>
              <w:bottom w:val="single" w:sz="4" w:space="0" w:color="auto"/>
              <w:right w:val="single" w:sz="4" w:space="0" w:color="auto"/>
            </w:tcBorders>
            <w:shd w:val="clear" w:color="auto" w:fill="auto"/>
            <w:hideMark/>
          </w:tcPr>
          <w:p w14:paraId="51421C14"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t>Asian Barred Owlet</w:t>
            </w:r>
          </w:p>
        </w:tc>
        <w:tc>
          <w:tcPr>
            <w:tcW w:w="3260" w:type="dxa"/>
            <w:tcBorders>
              <w:top w:val="nil"/>
              <w:left w:val="nil"/>
              <w:bottom w:val="single" w:sz="4" w:space="0" w:color="auto"/>
              <w:right w:val="single" w:sz="4" w:space="0" w:color="auto"/>
            </w:tcBorders>
            <w:shd w:val="clear" w:color="auto" w:fill="auto"/>
          </w:tcPr>
          <w:p w14:paraId="703C107E"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t xml:space="preserve">One of a group of species reviewed by TAG between MOS2 and TAG3 and identified as a raptor occurring within the MOU geography, not on Annex 1 and coded by </w:t>
            </w:r>
            <w:proofErr w:type="spellStart"/>
            <w:proofErr w:type="gramStart"/>
            <w:r w:rsidRPr="00AA0395">
              <w:rPr>
                <w:rFonts w:eastAsia="Times New Roman" w:cs="Arial"/>
                <w:color w:val="000000"/>
                <w:lang w:eastAsia="en-GB"/>
              </w:rPr>
              <w:t>BirdLife</w:t>
            </w:r>
            <w:proofErr w:type="spellEnd"/>
            <w:r w:rsidRPr="00AA0395">
              <w:rPr>
                <w:rFonts w:eastAsia="Times New Roman" w:cs="Arial"/>
                <w:color w:val="000000"/>
                <w:lang w:eastAsia="en-GB"/>
              </w:rPr>
              <w:t xml:space="preserve">  </w:t>
            </w:r>
            <w:r w:rsidRPr="00AA0395">
              <w:rPr>
                <w:rFonts w:eastAsia="Times New Roman" w:cs="Arial"/>
                <w:color w:val="000000"/>
                <w:lang w:eastAsia="en-GB"/>
              </w:rPr>
              <w:lastRenderedPageBreak/>
              <w:t>International</w:t>
            </w:r>
            <w:proofErr w:type="gramEnd"/>
            <w:r w:rsidRPr="00AA0395">
              <w:rPr>
                <w:rFonts w:eastAsia="Times New Roman" w:cs="Arial"/>
                <w:color w:val="000000"/>
                <w:lang w:eastAsia="en-GB"/>
              </w:rPr>
              <w:t xml:space="preserve">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4B519AD3" w14:textId="77777777" w:rsidR="00BF4030" w:rsidRPr="00AA0395" w:rsidRDefault="00BF4030">
            <w:pPr>
              <w:rPr>
                <w:rFonts w:eastAsia="Times New Roman" w:cs="Arial"/>
                <w:color w:val="000000"/>
                <w:lang w:eastAsia="en-GB"/>
              </w:rPr>
            </w:pPr>
            <w:r w:rsidRPr="00AA0395">
              <w:rPr>
                <w:rFonts w:eastAsia="Times New Roman" w:cs="Arial"/>
                <w:color w:val="000000"/>
                <w:lang w:eastAsia="en-GB"/>
              </w:rPr>
              <w:lastRenderedPageBreak/>
              <w:t>Not currently enough evidence it meets CMS definition of migratory species</w:t>
            </w:r>
          </w:p>
        </w:tc>
      </w:tr>
      <w:tr w:rsidR="00AD52AE" w:rsidRPr="00AD52AE" w14:paraId="170B1FC0" w14:textId="77777777" w:rsidTr="0020260E">
        <w:trPr>
          <w:trHeight w:val="580"/>
        </w:trPr>
        <w:tc>
          <w:tcPr>
            <w:tcW w:w="1799" w:type="dxa"/>
            <w:tcBorders>
              <w:top w:val="nil"/>
              <w:left w:val="single" w:sz="4" w:space="0" w:color="auto"/>
              <w:bottom w:val="single" w:sz="4" w:space="0" w:color="auto"/>
              <w:right w:val="single" w:sz="4" w:space="0" w:color="auto"/>
            </w:tcBorders>
            <w:shd w:val="clear" w:color="auto" w:fill="auto"/>
            <w:hideMark/>
          </w:tcPr>
          <w:p w14:paraId="59ECCBB0" w14:textId="77777777" w:rsidR="00BF4030" w:rsidRPr="00AD52AE" w:rsidRDefault="00BF4030">
            <w:pPr>
              <w:rPr>
                <w:rFonts w:eastAsia="Times New Roman" w:cs="Arial"/>
                <w:i/>
                <w:iCs/>
                <w:color w:val="000000"/>
                <w:sz w:val="20"/>
                <w:szCs w:val="20"/>
                <w:lang w:eastAsia="en-GB"/>
              </w:rPr>
            </w:pPr>
            <w:r w:rsidRPr="00AD52AE">
              <w:rPr>
                <w:rFonts w:eastAsia="Times New Roman" w:cs="Arial"/>
                <w:i/>
                <w:iCs/>
                <w:color w:val="000000"/>
                <w:sz w:val="20"/>
                <w:szCs w:val="20"/>
                <w:lang w:eastAsia="en-GB"/>
              </w:rPr>
              <w:t xml:space="preserve">Athene </w:t>
            </w:r>
            <w:proofErr w:type="spellStart"/>
            <w:r w:rsidRPr="00AD52AE">
              <w:rPr>
                <w:rFonts w:eastAsia="Times New Roman" w:cs="Arial"/>
                <w:i/>
                <w:iCs/>
                <w:color w:val="000000"/>
                <w:sz w:val="20"/>
                <w:szCs w:val="20"/>
                <w:lang w:eastAsia="en-GB"/>
              </w:rPr>
              <w:t>superciliaris</w:t>
            </w:r>
            <w:proofErr w:type="spellEnd"/>
          </w:p>
        </w:tc>
        <w:tc>
          <w:tcPr>
            <w:tcW w:w="1740" w:type="dxa"/>
            <w:tcBorders>
              <w:top w:val="nil"/>
              <w:left w:val="nil"/>
              <w:bottom w:val="single" w:sz="4" w:space="0" w:color="auto"/>
              <w:right w:val="single" w:sz="4" w:space="0" w:color="auto"/>
            </w:tcBorders>
            <w:shd w:val="clear" w:color="auto" w:fill="auto"/>
            <w:hideMark/>
          </w:tcPr>
          <w:p w14:paraId="6C4F0A9B"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White-browed Owl</w:t>
            </w:r>
          </w:p>
        </w:tc>
        <w:tc>
          <w:tcPr>
            <w:tcW w:w="3260" w:type="dxa"/>
            <w:tcBorders>
              <w:top w:val="nil"/>
              <w:left w:val="nil"/>
              <w:bottom w:val="single" w:sz="4" w:space="0" w:color="auto"/>
              <w:right w:val="single" w:sz="4" w:space="0" w:color="auto"/>
            </w:tcBorders>
            <w:shd w:val="clear" w:color="auto" w:fill="auto"/>
          </w:tcPr>
          <w:p w14:paraId="2F56DD30"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 xml:space="preserve">One of a group of species reviewed by TAG between MOS2 and TAG3 and identified as a raptor occurring within the MOU geography, not on Annex 1 and coded by </w:t>
            </w:r>
            <w:proofErr w:type="spellStart"/>
            <w:proofErr w:type="gramStart"/>
            <w:r w:rsidRPr="00AD52AE">
              <w:rPr>
                <w:rFonts w:eastAsia="Times New Roman" w:cs="Arial"/>
                <w:color w:val="000000"/>
                <w:sz w:val="20"/>
                <w:szCs w:val="20"/>
                <w:lang w:eastAsia="en-GB"/>
              </w:rPr>
              <w:t>BirdLife</w:t>
            </w:r>
            <w:proofErr w:type="spellEnd"/>
            <w:r w:rsidRPr="00AD52AE">
              <w:rPr>
                <w:rFonts w:eastAsia="Times New Roman" w:cs="Arial"/>
                <w:color w:val="000000"/>
                <w:sz w:val="20"/>
                <w:szCs w:val="20"/>
                <w:lang w:eastAsia="en-GB"/>
              </w:rPr>
              <w:t xml:space="preserve">  International</w:t>
            </w:r>
            <w:proofErr w:type="gramEnd"/>
            <w:r w:rsidRPr="00AD52AE">
              <w:rPr>
                <w:rFonts w:eastAsia="Times New Roman" w:cs="Arial"/>
                <w:color w:val="000000"/>
                <w:sz w:val="20"/>
                <w:szCs w:val="20"/>
                <w:lang w:eastAsia="en-GB"/>
              </w:rPr>
              <w:t xml:space="preserve">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32703E19"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Does not meet CMS definition of migratory species</w:t>
            </w:r>
          </w:p>
        </w:tc>
      </w:tr>
      <w:tr w:rsidR="00AD52AE" w:rsidRPr="00AD52AE" w14:paraId="6A29C575" w14:textId="77777777" w:rsidTr="0020260E">
        <w:trPr>
          <w:trHeight w:val="1058"/>
        </w:trPr>
        <w:tc>
          <w:tcPr>
            <w:tcW w:w="1799" w:type="dxa"/>
            <w:tcBorders>
              <w:top w:val="nil"/>
              <w:left w:val="single" w:sz="4" w:space="0" w:color="auto"/>
              <w:bottom w:val="single" w:sz="4" w:space="0" w:color="auto"/>
              <w:right w:val="single" w:sz="4" w:space="0" w:color="auto"/>
            </w:tcBorders>
            <w:shd w:val="clear" w:color="auto" w:fill="auto"/>
            <w:hideMark/>
          </w:tcPr>
          <w:p w14:paraId="20CDB3FC" w14:textId="77777777" w:rsidR="00BF4030" w:rsidRPr="00AD52AE" w:rsidRDefault="00BF4030">
            <w:pPr>
              <w:rPr>
                <w:rFonts w:eastAsia="Times New Roman" w:cs="Arial"/>
                <w:i/>
                <w:iCs/>
                <w:color w:val="000000"/>
                <w:sz w:val="20"/>
                <w:szCs w:val="20"/>
                <w:lang w:eastAsia="en-GB"/>
              </w:rPr>
            </w:pPr>
            <w:r w:rsidRPr="00AD52AE">
              <w:rPr>
                <w:rFonts w:eastAsia="Times New Roman" w:cs="Arial"/>
                <w:i/>
                <w:iCs/>
                <w:color w:val="000000"/>
                <w:sz w:val="20"/>
                <w:szCs w:val="20"/>
                <w:lang w:eastAsia="en-GB"/>
              </w:rPr>
              <w:t xml:space="preserve">Otus </w:t>
            </w:r>
            <w:proofErr w:type="spellStart"/>
            <w:r w:rsidRPr="00AD52AE">
              <w:rPr>
                <w:rFonts w:eastAsia="Times New Roman" w:cs="Arial"/>
                <w:i/>
                <w:iCs/>
                <w:color w:val="000000"/>
                <w:sz w:val="20"/>
                <w:szCs w:val="20"/>
                <w:lang w:eastAsia="en-GB"/>
              </w:rPr>
              <w:t>semitorques</w:t>
            </w:r>
            <w:proofErr w:type="spellEnd"/>
          </w:p>
        </w:tc>
        <w:tc>
          <w:tcPr>
            <w:tcW w:w="1740" w:type="dxa"/>
            <w:tcBorders>
              <w:top w:val="nil"/>
              <w:left w:val="nil"/>
              <w:bottom w:val="single" w:sz="4" w:space="0" w:color="auto"/>
              <w:right w:val="single" w:sz="4" w:space="0" w:color="auto"/>
            </w:tcBorders>
            <w:shd w:val="clear" w:color="auto" w:fill="auto"/>
            <w:hideMark/>
          </w:tcPr>
          <w:p w14:paraId="0E7E9CF9"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Japanese Scops-owl</w:t>
            </w:r>
          </w:p>
        </w:tc>
        <w:tc>
          <w:tcPr>
            <w:tcW w:w="3260" w:type="dxa"/>
            <w:tcBorders>
              <w:top w:val="nil"/>
              <w:left w:val="nil"/>
              <w:bottom w:val="single" w:sz="4" w:space="0" w:color="auto"/>
              <w:right w:val="single" w:sz="4" w:space="0" w:color="auto"/>
            </w:tcBorders>
            <w:shd w:val="clear" w:color="auto" w:fill="auto"/>
          </w:tcPr>
          <w:p w14:paraId="2A58A871"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 xml:space="preserve">One of a group of species reviewed by TAG between MOS2 and TAG3 and identified as a raptor occurring within the MoU geography, not on Annex 1 and coded by </w:t>
            </w:r>
            <w:proofErr w:type="spellStart"/>
            <w:proofErr w:type="gramStart"/>
            <w:r w:rsidRPr="00AD52AE">
              <w:rPr>
                <w:rFonts w:eastAsia="Times New Roman" w:cs="Arial"/>
                <w:color w:val="000000"/>
                <w:sz w:val="20"/>
                <w:szCs w:val="20"/>
                <w:lang w:eastAsia="en-GB"/>
              </w:rPr>
              <w:t>BirdLife</w:t>
            </w:r>
            <w:proofErr w:type="spellEnd"/>
            <w:r w:rsidRPr="00AD52AE">
              <w:rPr>
                <w:rFonts w:eastAsia="Times New Roman" w:cs="Arial"/>
                <w:color w:val="000000"/>
                <w:sz w:val="20"/>
                <w:szCs w:val="20"/>
                <w:lang w:eastAsia="en-GB"/>
              </w:rPr>
              <w:t xml:space="preserve">  International</w:t>
            </w:r>
            <w:proofErr w:type="gramEnd"/>
            <w:r w:rsidRPr="00AD52AE">
              <w:rPr>
                <w:rFonts w:eastAsia="Times New Roman" w:cs="Arial"/>
                <w:color w:val="000000"/>
                <w:sz w:val="20"/>
                <w:szCs w:val="20"/>
                <w:lang w:eastAsia="en-GB"/>
              </w:rPr>
              <w:t xml:space="preserve">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2642C26E"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Migratory part of population occurs outside Raptors MOU geographic scope so does not meet criteria for listing.</w:t>
            </w:r>
          </w:p>
        </w:tc>
      </w:tr>
      <w:tr w:rsidR="00AD52AE" w:rsidRPr="00AD52AE" w14:paraId="1DE1D0B4" w14:textId="77777777" w:rsidTr="0020260E">
        <w:trPr>
          <w:trHeight w:val="694"/>
        </w:trPr>
        <w:tc>
          <w:tcPr>
            <w:tcW w:w="1799" w:type="dxa"/>
            <w:tcBorders>
              <w:top w:val="nil"/>
              <w:left w:val="single" w:sz="4" w:space="0" w:color="auto"/>
              <w:bottom w:val="single" w:sz="4" w:space="0" w:color="auto"/>
              <w:right w:val="single" w:sz="4" w:space="0" w:color="auto"/>
            </w:tcBorders>
            <w:shd w:val="clear" w:color="auto" w:fill="auto"/>
            <w:hideMark/>
          </w:tcPr>
          <w:p w14:paraId="5F890EFD" w14:textId="77777777" w:rsidR="00BF4030" w:rsidRPr="00AD52AE" w:rsidRDefault="00BF4030">
            <w:pPr>
              <w:rPr>
                <w:rFonts w:eastAsia="Times New Roman" w:cs="Arial"/>
                <w:i/>
                <w:iCs/>
                <w:color w:val="000000"/>
                <w:sz w:val="20"/>
                <w:szCs w:val="20"/>
                <w:lang w:eastAsia="en-GB"/>
              </w:rPr>
            </w:pPr>
            <w:r w:rsidRPr="00AD52AE">
              <w:rPr>
                <w:rFonts w:eastAsia="Times New Roman" w:cs="Arial"/>
                <w:i/>
                <w:iCs/>
                <w:color w:val="000000"/>
                <w:sz w:val="20"/>
                <w:szCs w:val="20"/>
                <w:lang w:eastAsia="en-GB"/>
              </w:rPr>
              <w:t xml:space="preserve">Otus </w:t>
            </w:r>
            <w:proofErr w:type="spellStart"/>
            <w:r w:rsidRPr="00AD52AE">
              <w:rPr>
                <w:rFonts w:eastAsia="Times New Roman" w:cs="Arial"/>
                <w:i/>
                <w:iCs/>
                <w:color w:val="000000"/>
                <w:sz w:val="20"/>
                <w:szCs w:val="20"/>
                <w:lang w:eastAsia="en-GB"/>
              </w:rPr>
              <w:t>lettia</w:t>
            </w:r>
            <w:proofErr w:type="spellEnd"/>
          </w:p>
        </w:tc>
        <w:tc>
          <w:tcPr>
            <w:tcW w:w="1740" w:type="dxa"/>
            <w:tcBorders>
              <w:top w:val="nil"/>
              <w:left w:val="nil"/>
              <w:bottom w:val="single" w:sz="4" w:space="0" w:color="auto"/>
              <w:right w:val="single" w:sz="4" w:space="0" w:color="auto"/>
            </w:tcBorders>
            <w:shd w:val="clear" w:color="auto" w:fill="auto"/>
            <w:hideMark/>
          </w:tcPr>
          <w:p w14:paraId="2810F8EC"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Collared Scops-owl</w:t>
            </w:r>
          </w:p>
        </w:tc>
        <w:tc>
          <w:tcPr>
            <w:tcW w:w="3260" w:type="dxa"/>
            <w:tcBorders>
              <w:top w:val="nil"/>
              <w:left w:val="nil"/>
              <w:bottom w:val="single" w:sz="4" w:space="0" w:color="auto"/>
              <w:right w:val="single" w:sz="4" w:space="0" w:color="auto"/>
            </w:tcBorders>
            <w:shd w:val="clear" w:color="auto" w:fill="auto"/>
          </w:tcPr>
          <w:p w14:paraId="2E2A36A0"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 xml:space="preserve">One of a group of species reviewed by TAG between MOS2 and TAG3 and identified as a raptor occurring within the MoU geography, not on Annex 1 and coded by </w:t>
            </w:r>
            <w:proofErr w:type="spellStart"/>
            <w:proofErr w:type="gramStart"/>
            <w:r w:rsidRPr="00AD52AE">
              <w:rPr>
                <w:rFonts w:eastAsia="Times New Roman" w:cs="Arial"/>
                <w:color w:val="000000"/>
                <w:sz w:val="20"/>
                <w:szCs w:val="20"/>
                <w:lang w:eastAsia="en-GB"/>
              </w:rPr>
              <w:t>BirdLife</w:t>
            </w:r>
            <w:proofErr w:type="spellEnd"/>
            <w:r w:rsidRPr="00AD52AE">
              <w:rPr>
                <w:rFonts w:eastAsia="Times New Roman" w:cs="Arial"/>
                <w:color w:val="000000"/>
                <w:sz w:val="20"/>
                <w:szCs w:val="20"/>
                <w:lang w:eastAsia="en-GB"/>
              </w:rPr>
              <w:t xml:space="preserve">  International</w:t>
            </w:r>
            <w:proofErr w:type="gramEnd"/>
            <w:r w:rsidRPr="00AD52AE">
              <w:rPr>
                <w:rFonts w:eastAsia="Times New Roman" w:cs="Arial"/>
                <w:color w:val="000000"/>
                <w:sz w:val="20"/>
                <w:szCs w:val="20"/>
                <w:lang w:eastAsia="en-GB"/>
              </w:rPr>
              <w:t xml:space="preserve">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247E5724"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Not currently enough evidence it meets CMS definition of migratory species</w:t>
            </w:r>
          </w:p>
        </w:tc>
      </w:tr>
      <w:tr w:rsidR="00AD52AE" w:rsidRPr="00AD52AE" w14:paraId="3F9FF5DA" w14:textId="77777777" w:rsidTr="0020260E">
        <w:trPr>
          <w:trHeight w:val="691"/>
        </w:trPr>
        <w:tc>
          <w:tcPr>
            <w:tcW w:w="1799" w:type="dxa"/>
            <w:tcBorders>
              <w:top w:val="nil"/>
              <w:left w:val="single" w:sz="4" w:space="0" w:color="auto"/>
              <w:bottom w:val="single" w:sz="4" w:space="0" w:color="auto"/>
              <w:right w:val="single" w:sz="4" w:space="0" w:color="auto"/>
            </w:tcBorders>
            <w:shd w:val="clear" w:color="auto" w:fill="auto"/>
            <w:hideMark/>
          </w:tcPr>
          <w:p w14:paraId="7B104DF2" w14:textId="77777777" w:rsidR="00BF4030" w:rsidRPr="00AD52AE" w:rsidRDefault="00BF4030">
            <w:pPr>
              <w:rPr>
                <w:rFonts w:eastAsia="Times New Roman" w:cs="Arial"/>
                <w:i/>
                <w:iCs/>
                <w:color w:val="000000"/>
                <w:sz w:val="20"/>
                <w:szCs w:val="20"/>
                <w:lang w:eastAsia="en-GB"/>
              </w:rPr>
            </w:pPr>
            <w:r w:rsidRPr="00AD52AE">
              <w:rPr>
                <w:rFonts w:eastAsia="Times New Roman" w:cs="Arial"/>
                <w:i/>
                <w:iCs/>
                <w:color w:val="000000"/>
                <w:sz w:val="20"/>
                <w:szCs w:val="20"/>
                <w:lang w:eastAsia="en-GB"/>
              </w:rPr>
              <w:t xml:space="preserve">Otus </w:t>
            </w:r>
            <w:proofErr w:type="spellStart"/>
            <w:r w:rsidRPr="00AD52AE">
              <w:rPr>
                <w:rFonts w:eastAsia="Times New Roman" w:cs="Arial"/>
                <w:i/>
                <w:iCs/>
                <w:color w:val="000000"/>
                <w:sz w:val="20"/>
                <w:szCs w:val="20"/>
                <w:lang w:eastAsia="en-GB"/>
              </w:rPr>
              <w:t>bakkamoena</w:t>
            </w:r>
            <w:proofErr w:type="spellEnd"/>
          </w:p>
        </w:tc>
        <w:tc>
          <w:tcPr>
            <w:tcW w:w="1740" w:type="dxa"/>
            <w:tcBorders>
              <w:top w:val="nil"/>
              <w:left w:val="nil"/>
              <w:bottom w:val="single" w:sz="4" w:space="0" w:color="auto"/>
              <w:right w:val="single" w:sz="4" w:space="0" w:color="auto"/>
            </w:tcBorders>
            <w:shd w:val="clear" w:color="auto" w:fill="auto"/>
            <w:hideMark/>
          </w:tcPr>
          <w:p w14:paraId="3B8B44D6"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Indian Scops-owl</w:t>
            </w:r>
          </w:p>
        </w:tc>
        <w:tc>
          <w:tcPr>
            <w:tcW w:w="3260" w:type="dxa"/>
            <w:tcBorders>
              <w:top w:val="nil"/>
              <w:left w:val="nil"/>
              <w:bottom w:val="single" w:sz="4" w:space="0" w:color="auto"/>
              <w:right w:val="single" w:sz="4" w:space="0" w:color="auto"/>
            </w:tcBorders>
            <w:shd w:val="clear" w:color="auto" w:fill="auto"/>
          </w:tcPr>
          <w:p w14:paraId="68DC8C66"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 xml:space="preserve">One of a group of species reviewed by TAG between MOS2 and TAG3 and identified as a raptor occurring within the MoU geography, not on Annex 1 and coded by </w:t>
            </w:r>
            <w:proofErr w:type="spellStart"/>
            <w:proofErr w:type="gramStart"/>
            <w:r w:rsidRPr="00AD52AE">
              <w:rPr>
                <w:rFonts w:eastAsia="Times New Roman" w:cs="Arial"/>
                <w:color w:val="000000"/>
                <w:sz w:val="20"/>
                <w:szCs w:val="20"/>
                <w:lang w:eastAsia="en-GB"/>
              </w:rPr>
              <w:t>BirdLife</w:t>
            </w:r>
            <w:proofErr w:type="spellEnd"/>
            <w:r w:rsidRPr="00AD52AE">
              <w:rPr>
                <w:rFonts w:eastAsia="Times New Roman" w:cs="Arial"/>
                <w:color w:val="000000"/>
                <w:sz w:val="20"/>
                <w:szCs w:val="20"/>
                <w:lang w:eastAsia="en-GB"/>
              </w:rPr>
              <w:t xml:space="preserve">  International</w:t>
            </w:r>
            <w:proofErr w:type="gramEnd"/>
            <w:r w:rsidRPr="00AD52AE">
              <w:rPr>
                <w:rFonts w:eastAsia="Times New Roman" w:cs="Arial"/>
                <w:color w:val="000000"/>
                <w:sz w:val="20"/>
                <w:szCs w:val="20"/>
                <w:lang w:eastAsia="en-GB"/>
              </w:rPr>
              <w:t xml:space="preserve">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700309E8"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Not currently enough evidence it meets CMS definition of migratory species</w:t>
            </w:r>
          </w:p>
        </w:tc>
      </w:tr>
      <w:tr w:rsidR="00AD52AE" w:rsidRPr="00AD52AE" w14:paraId="27BC2AAF" w14:textId="77777777" w:rsidTr="0020260E">
        <w:trPr>
          <w:trHeight w:val="700"/>
        </w:trPr>
        <w:tc>
          <w:tcPr>
            <w:tcW w:w="1799" w:type="dxa"/>
            <w:tcBorders>
              <w:top w:val="nil"/>
              <w:left w:val="single" w:sz="4" w:space="0" w:color="auto"/>
              <w:bottom w:val="single" w:sz="4" w:space="0" w:color="auto"/>
              <w:right w:val="single" w:sz="4" w:space="0" w:color="auto"/>
            </w:tcBorders>
            <w:shd w:val="clear" w:color="auto" w:fill="auto"/>
            <w:hideMark/>
          </w:tcPr>
          <w:p w14:paraId="76A78DAD" w14:textId="77777777" w:rsidR="00BF4030" w:rsidRPr="00AD52AE" w:rsidRDefault="00BF4030">
            <w:pPr>
              <w:rPr>
                <w:rFonts w:eastAsia="Times New Roman" w:cs="Arial"/>
                <w:i/>
                <w:iCs/>
                <w:color w:val="000000"/>
                <w:sz w:val="20"/>
                <w:szCs w:val="20"/>
                <w:lang w:eastAsia="en-GB"/>
              </w:rPr>
            </w:pPr>
            <w:r w:rsidRPr="00AD52AE">
              <w:rPr>
                <w:rFonts w:eastAsia="Times New Roman" w:cs="Arial"/>
                <w:i/>
                <w:iCs/>
                <w:color w:val="000000"/>
                <w:sz w:val="20"/>
                <w:szCs w:val="20"/>
                <w:lang w:eastAsia="en-GB"/>
              </w:rPr>
              <w:t xml:space="preserve">Otus </w:t>
            </w:r>
            <w:proofErr w:type="spellStart"/>
            <w:r w:rsidRPr="00AD52AE">
              <w:rPr>
                <w:rFonts w:eastAsia="Times New Roman" w:cs="Arial"/>
                <w:i/>
                <w:iCs/>
                <w:color w:val="000000"/>
                <w:sz w:val="20"/>
                <w:szCs w:val="20"/>
                <w:lang w:eastAsia="en-GB"/>
              </w:rPr>
              <w:t>spilocephalus</w:t>
            </w:r>
            <w:proofErr w:type="spellEnd"/>
          </w:p>
        </w:tc>
        <w:tc>
          <w:tcPr>
            <w:tcW w:w="1740" w:type="dxa"/>
            <w:tcBorders>
              <w:top w:val="nil"/>
              <w:left w:val="nil"/>
              <w:bottom w:val="single" w:sz="4" w:space="0" w:color="auto"/>
              <w:right w:val="single" w:sz="4" w:space="0" w:color="auto"/>
            </w:tcBorders>
            <w:shd w:val="clear" w:color="auto" w:fill="auto"/>
            <w:hideMark/>
          </w:tcPr>
          <w:p w14:paraId="14F30BC1"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Mountain Scops-owl</w:t>
            </w:r>
          </w:p>
        </w:tc>
        <w:tc>
          <w:tcPr>
            <w:tcW w:w="3260" w:type="dxa"/>
            <w:tcBorders>
              <w:top w:val="nil"/>
              <w:left w:val="nil"/>
              <w:bottom w:val="single" w:sz="4" w:space="0" w:color="auto"/>
              <w:right w:val="single" w:sz="4" w:space="0" w:color="auto"/>
            </w:tcBorders>
            <w:shd w:val="clear" w:color="auto" w:fill="auto"/>
          </w:tcPr>
          <w:p w14:paraId="4B169FCA"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 xml:space="preserve">One of a group of species reviewed by TAG between MOS2 and TAG3 and identified as a raptor occurring within the MoU geography, not on Annex 1 and coded by </w:t>
            </w:r>
            <w:proofErr w:type="spellStart"/>
            <w:proofErr w:type="gramStart"/>
            <w:r w:rsidRPr="00AD52AE">
              <w:rPr>
                <w:rFonts w:eastAsia="Times New Roman" w:cs="Arial"/>
                <w:color w:val="000000"/>
                <w:sz w:val="20"/>
                <w:szCs w:val="20"/>
                <w:lang w:eastAsia="en-GB"/>
              </w:rPr>
              <w:t>BirdLife</w:t>
            </w:r>
            <w:proofErr w:type="spellEnd"/>
            <w:r w:rsidRPr="00AD52AE">
              <w:rPr>
                <w:rFonts w:eastAsia="Times New Roman" w:cs="Arial"/>
                <w:color w:val="000000"/>
                <w:sz w:val="20"/>
                <w:szCs w:val="20"/>
                <w:lang w:eastAsia="en-GB"/>
              </w:rPr>
              <w:t xml:space="preserve">  International</w:t>
            </w:r>
            <w:proofErr w:type="gramEnd"/>
            <w:r w:rsidRPr="00AD52AE">
              <w:rPr>
                <w:rFonts w:eastAsia="Times New Roman" w:cs="Arial"/>
                <w:color w:val="000000"/>
                <w:sz w:val="20"/>
                <w:szCs w:val="20"/>
                <w:lang w:eastAsia="en-GB"/>
              </w:rPr>
              <w:t xml:space="preserve">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3DFCD675"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Not currently enough evidence it meets CMS definition of migratory species</w:t>
            </w:r>
          </w:p>
        </w:tc>
      </w:tr>
      <w:tr w:rsidR="00AD52AE" w:rsidRPr="00AD52AE" w14:paraId="177D0175" w14:textId="77777777" w:rsidTr="0020260E">
        <w:trPr>
          <w:trHeight w:val="1546"/>
        </w:trPr>
        <w:tc>
          <w:tcPr>
            <w:tcW w:w="1799" w:type="dxa"/>
            <w:tcBorders>
              <w:top w:val="nil"/>
              <w:left w:val="single" w:sz="4" w:space="0" w:color="auto"/>
              <w:bottom w:val="single" w:sz="4" w:space="0" w:color="auto"/>
              <w:right w:val="single" w:sz="4" w:space="0" w:color="auto"/>
            </w:tcBorders>
            <w:shd w:val="clear" w:color="auto" w:fill="auto"/>
            <w:hideMark/>
          </w:tcPr>
          <w:p w14:paraId="78BE4FCA" w14:textId="77777777" w:rsidR="00BF4030" w:rsidRPr="00AD52AE" w:rsidRDefault="00BF4030">
            <w:pPr>
              <w:rPr>
                <w:rFonts w:eastAsia="Times New Roman" w:cs="Arial"/>
                <w:i/>
                <w:iCs/>
                <w:color w:val="000000"/>
                <w:sz w:val="20"/>
                <w:szCs w:val="20"/>
                <w:lang w:eastAsia="en-GB"/>
              </w:rPr>
            </w:pPr>
            <w:proofErr w:type="spellStart"/>
            <w:r w:rsidRPr="00AD52AE">
              <w:rPr>
                <w:rFonts w:eastAsia="Times New Roman" w:cs="Arial"/>
                <w:i/>
                <w:iCs/>
                <w:color w:val="000000"/>
                <w:sz w:val="20"/>
                <w:szCs w:val="20"/>
                <w:lang w:eastAsia="en-GB"/>
              </w:rPr>
              <w:t>Strix</w:t>
            </w:r>
            <w:proofErr w:type="spellEnd"/>
            <w:r w:rsidRPr="00AD52AE">
              <w:rPr>
                <w:rFonts w:eastAsia="Times New Roman" w:cs="Arial"/>
                <w:i/>
                <w:iCs/>
                <w:color w:val="000000"/>
                <w:sz w:val="20"/>
                <w:szCs w:val="20"/>
                <w:lang w:eastAsia="en-GB"/>
              </w:rPr>
              <w:t xml:space="preserve"> </w:t>
            </w:r>
            <w:proofErr w:type="spellStart"/>
            <w:r w:rsidRPr="00AD52AE">
              <w:rPr>
                <w:rFonts w:eastAsia="Times New Roman" w:cs="Arial"/>
                <w:i/>
                <w:iCs/>
                <w:color w:val="000000"/>
                <w:sz w:val="20"/>
                <w:szCs w:val="20"/>
                <w:lang w:eastAsia="en-GB"/>
              </w:rPr>
              <w:t>butleri</w:t>
            </w:r>
            <w:proofErr w:type="spellEnd"/>
          </w:p>
        </w:tc>
        <w:tc>
          <w:tcPr>
            <w:tcW w:w="1740" w:type="dxa"/>
            <w:tcBorders>
              <w:top w:val="nil"/>
              <w:left w:val="nil"/>
              <w:bottom w:val="single" w:sz="4" w:space="0" w:color="auto"/>
              <w:right w:val="single" w:sz="4" w:space="0" w:color="auto"/>
            </w:tcBorders>
            <w:shd w:val="clear" w:color="auto" w:fill="auto"/>
            <w:hideMark/>
          </w:tcPr>
          <w:p w14:paraId="3807FEE1"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Omani Owl</w:t>
            </w:r>
          </w:p>
        </w:tc>
        <w:tc>
          <w:tcPr>
            <w:tcW w:w="3260" w:type="dxa"/>
            <w:tcBorders>
              <w:top w:val="nil"/>
              <w:left w:val="nil"/>
              <w:bottom w:val="single" w:sz="4" w:space="0" w:color="auto"/>
              <w:right w:val="single" w:sz="4" w:space="0" w:color="auto"/>
            </w:tcBorders>
            <w:shd w:val="clear" w:color="auto" w:fill="auto"/>
          </w:tcPr>
          <w:p w14:paraId="25C9D961"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 xml:space="preserve">One of a group of species reviewed by TAG between MOS2 and TAG3 and identified as a raptor occurring within the MoU geography, not on Annex 1 and coded by </w:t>
            </w:r>
            <w:proofErr w:type="spellStart"/>
            <w:proofErr w:type="gramStart"/>
            <w:r w:rsidRPr="00AD52AE">
              <w:rPr>
                <w:rFonts w:eastAsia="Times New Roman" w:cs="Arial"/>
                <w:color w:val="000000"/>
                <w:sz w:val="20"/>
                <w:szCs w:val="20"/>
                <w:lang w:eastAsia="en-GB"/>
              </w:rPr>
              <w:t>BirdLife</w:t>
            </w:r>
            <w:proofErr w:type="spellEnd"/>
            <w:r w:rsidRPr="00AD52AE">
              <w:rPr>
                <w:rFonts w:eastAsia="Times New Roman" w:cs="Arial"/>
                <w:color w:val="000000"/>
                <w:sz w:val="20"/>
                <w:szCs w:val="20"/>
                <w:lang w:eastAsia="en-GB"/>
              </w:rPr>
              <w:t xml:space="preserve">  International</w:t>
            </w:r>
            <w:proofErr w:type="gramEnd"/>
            <w:r w:rsidRPr="00AD52AE">
              <w:rPr>
                <w:rFonts w:eastAsia="Times New Roman" w:cs="Arial"/>
                <w:color w:val="000000"/>
                <w:sz w:val="20"/>
                <w:szCs w:val="20"/>
                <w:lang w:eastAsia="en-GB"/>
              </w:rPr>
              <w:t xml:space="preserve">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4BA51755"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Too little information on this newly rediscovered species, but tiny areas of known range are geographically widely spaced. Recommend we review this species once more information is available.</w:t>
            </w:r>
          </w:p>
        </w:tc>
      </w:tr>
      <w:tr w:rsidR="00AD52AE" w:rsidRPr="00AD52AE" w14:paraId="44837E84" w14:textId="77777777" w:rsidTr="0020260E">
        <w:trPr>
          <w:trHeight w:val="846"/>
        </w:trPr>
        <w:tc>
          <w:tcPr>
            <w:tcW w:w="1799" w:type="dxa"/>
            <w:tcBorders>
              <w:top w:val="nil"/>
              <w:left w:val="single" w:sz="4" w:space="0" w:color="auto"/>
              <w:bottom w:val="single" w:sz="4" w:space="0" w:color="auto"/>
              <w:right w:val="single" w:sz="4" w:space="0" w:color="auto"/>
            </w:tcBorders>
            <w:shd w:val="clear" w:color="auto" w:fill="auto"/>
            <w:hideMark/>
          </w:tcPr>
          <w:p w14:paraId="31AD965C" w14:textId="77777777" w:rsidR="00BF4030" w:rsidRPr="00AD52AE" w:rsidRDefault="00BF4030">
            <w:pPr>
              <w:rPr>
                <w:rFonts w:eastAsia="Times New Roman" w:cs="Arial"/>
                <w:i/>
                <w:iCs/>
                <w:color w:val="000000"/>
                <w:sz w:val="20"/>
                <w:szCs w:val="20"/>
                <w:lang w:eastAsia="en-GB"/>
              </w:rPr>
            </w:pPr>
            <w:r w:rsidRPr="00AD52AE">
              <w:rPr>
                <w:rFonts w:eastAsia="Times New Roman" w:cs="Arial"/>
                <w:i/>
                <w:iCs/>
                <w:color w:val="000000"/>
                <w:sz w:val="20"/>
                <w:szCs w:val="20"/>
                <w:lang w:eastAsia="en-GB"/>
              </w:rPr>
              <w:t>Sagittarius serpentarius</w:t>
            </w:r>
          </w:p>
        </w:tc>
        <w:tc>
          <w:tcPr>
            <w:tcW w:w="1740" w:type="dxa"/>
            <w:tcBorders>
              <w:top w:val="nil"/>
              <w:left w:val="nil"/>
              <w:bottom w:val="single" w:sz="4" w:space="0" w:color="auto"/>
              <w:right w:val="single" w:sz="4" w:space="0" w:color="auto"/>
            </w:tcBorders>
            <w:shd w:val="clear" w:color="auto" w:fill="auto"/>
            <w:hideMark/>
          </w:tcPr>
          <w:p w14:paraId="6B6E0B61" w14:textId="77777777" w:rsidR="00BF4030" w:rsidRPr="00AD52AE" w:rsidRDefault="00BF4030">
            <w:pPr>
              <w:rPr>
                <w:rFonts w:eastAsia="Times New Roman" w:cs="Arial"/>
                <w:color w:val="000000"/>
                <w:sz w:val="20"/>
                <w:szCs w:val="20"/>
                <w:lang w:eastAsia="en-GB"/>
              </w:rPr>
            </w:pPr>
            <w:proofErr w:type="spellStart"/>
            <w:r w:rsidRPr="00AD52AE">
              <w:rPr>
                <w:rFonts w:eastAsia="Times New Roman" w:cs="Arial"/>
                <w:color w:val="000000"/>
                <w:sz w:val="20"/>
                <w:szCs w:val="20"/>
                <w:lang w:eastAsia="en-GB"/>
              </w:rPr>
              <w:t>Secretarybird</w:t>
            </w:r>
            <w:proofErr w:type="spellEnd"/>
          </w:p>
        </w:tc>
        <w:tc>
          <w:tcPr>
            <w:tcW w:w="3260" w:type="dxa"/>
            <w:tcBorders>
              <w:top w:val="nil"/>
              <w:left w:val="nil"/>
              <w:bottom w:val="single" w:sz="4" w:space="0" w:color="auto"/>
              <w:right w:val="single" w:sz="4" w:space="0" w:color="auto"/>
            </w:tcBorders>
            <w:shd w:val="clear" w:color="auto" w:fill="auto"/>
          </w:tcPr>
          <w:p w14:paraId="77B77EC6"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 xml:space="preserve">One of a group of species reviewed by TAG between MOS2 and TAG3 and identified as a raptor occurring within the MoU geography, not on Annex 1 and coded by </w:t>
            </w:r>
            <w:proofErr w:type="spellStart"/>
            <w:proofErr w:type="gramStart"/>
            <w:r w:rsidRPr="00AD52AE">
              <w:rPr>
                <w:rFonts w:eastAsia="Times New Roman" w:cs="Arial"/>
                <w:color w:val="000000"/>
                <w:sz w:val="20"/>
                <w:szCs w:val="20"/>
                <w:lang w:eastAsia="en-GB"/>
              </w:rPr>
              <w:t>BirdLife</w:t>
            </w:r>
            <w:proofErr w:type="spellEnd"/>
            <w:r w:rsidRPr="00AD52AE">
              <w:rPr>
                <w:rFonts w:eastAsia="Times New Roman" w:cs="Arial"/>
                <w:color w:val="000000"/>
                <w:sz w:val="20"/>
                <w:szCs w:val="20"/>
                <w:lang w:eastAsia="en-GB"/>
              </w:rPr>
              <w:t xml:space="preserve">  </w:t>
            </w:r>
            <w:r w:rsidRPr="00AD52AE">
              <w:rPr>
                <w:rFonts w:eastAsia="Times New Roman" w:cs="Arial"/>
                <w:color w:val="000000"/>
                <w:sz w:val="20"/>
                <w:szCs w:val="20"/>
                <w:lang w:eastAsia="en-GB"/>
              </w:rPr>
              <w:lastRenderedPageBreak/>
              <w:t>International</w:t>
            </w:r>
            <w:proofErr w:type="gramEnd"/>
            <w:r w:rsidRPr="00AD52AE">
              <w:rPr>
                <w:rFonts w:eastAsia="Times New Roman" w:cs="Arial"/>
                <w:color w:val="000000"/>
                <w:sz w:val="20"/>
                <w:szCs w:val="20"/>
                <w:lang w:eastAsia="en-GB"/>
              </w:rPr>
              <w:t xml:space="preserve">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5587598E"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lastRenderedPageBreak/>
              <w:t xml:space="preserve">Not currently enough evidence it meets CMS definition of migratory species. Initial information suggests </w:t>
            </w:r>
            <w:r w:rsidRPr="00AD52AE">
              <w:rPr>
                <w:rFonts w:eastAsia="Times New Roman" w:cs="Arial"/>
                <w:color w:val="000000"/>
                <w:sz w:val="20"/>
                <w:szCs w:val="20"/>
                <w:lang w:eastAsia="en-GB"/>
              </w:rPr>
              <w:lastRenderedPageBreak/>
              <w:t>movements are nomadic rather than cyclical/ predictable</w:t>
            </w:r>
          </w:p>
        </w:tc>
      </w:tr>
      <w:tr w:rsidR="00AD52AE" w:rsidRPr="00AD52AE" w14:paraId="0C42DDE4" w14:textId="77777777" w:rsidTr="0020260E">
        <w:trPr>
          <w:trHeight w:val="1269"/>
        </w:trPr>
        <w:tc>
          <w:tcPr>
            <w:tcW w:w="1799" w:type="dxa"/>
            <w:tcBorders>
              <w:top w:val="nil"/>
              <w:left w:val="single" w:sz="4" w:space="0" w:color="auto"/>
              <w:bottom w:val="single" w:sz="4" w:space="0" w:color="auto"/>
              <w:right w:val="single" w:sz="4" w:space="0" w:color="auto"/>
            </w:tcBorders>
            <w:shd w:val="clear" w:color="auto" w:fill="auto"/>
            <w:hideMark/>
          </w:tcPr>
          <w:p w14:paraId="0399774E" w14:textId="77777777" w:rsidR="00BF4030" w:rsidRPr="00AD52AE" w:rsidRDefault="00BF4030">
            <w:pPr>
              <w:rPr>
                <w:rFonts w:eastAsia="Times New Roman" w:cs="Arial"/>
                <w:i/>
                <w:iCs/>
                <w:color w:val="000000"/>
                <w:sz w:val="20"/>
                <w:szCs w:val="20"/>
                <w:lang w:eastAsia="en-GB"/>
              </w:rPr>
            </w:pPr>
            <w:proofErr w:type="spellStart"/>
            <w:r w:rsidRPr="00AD52AE">
              <w:rPr>
                <w:rFonts w:eastAsia="Times New Roman" w:cs="Arial"/>
                <w:i/>
                <w:iCs/>
                <w:color w:val="000000"/>
                <w:sz w:val="20"/>
                <w:szCs w:val="20"/>
                <w:lang w:eastAsia="en-GB"/>
              </w:rPr>
              <w:lastRenderedPageBreak/>
              <w:t>Gypohierax</w:t>
            </w:r>
            <w:proofErr w:type="spellEnd"/>
            <w:r w:rsidRPr="00AD52AE">
              <w:rPr>
                <w:rFonts w:eastAsia="Times New Roman" w:cs="Arial"/>
                <w:i/>
                <w:iCs/>
                <w:color w:val="000000"/>
                <w:sz w:val="20"/>
                <w:szCs w:val="20"/>
                <w:lang w:eastAsia="en-GB"/>
              </w:rPr>
              <w:t xml:space="preserve"> </w:t>
            </w:r>
            <w:proofErr w:type="spellStart"/>
            <w:r w:rsidRPr="00AD52AE">
              <w:rPr>
                <w:rFonts w:eastAsia="Times New Roman" w:cs="Arial"/>
                <w:i/>
                <w:iCs/>
                <w:color w:val="000000"/>
                <w:sz w:val="20"/>
                <w:szCs w:val="20"/>
                <w:lang w:eastAsia="en-GB"/>
              </w:rPr>
              <w:t>angolensis</w:t>
            </w:r>
            <w:proofErr w:type="spellEnd"/>
          </w:p>
        </w:tc>
        <w:tc>
          <w:tcPr>
            <w:tcW w:w="1740" w:type="dxa"/>
            <w:tcBorders>
              <w:top w:val="nil"/>
              <w:left w:val="nil"/>
              <w:bottom w:val="single" w:sz="4" w:space="0" w:color="auto"/>
              <w:right w:val="single" w:sz="4" w:space="0" w:color="auto"/>
            </w:tcBorders>
            <w:shd w:val="clear" w:color="auto" w:fill="auto"/>
            <w:hideMark/>
          </w:tcPr>
          <w:p w14:paraId="3182ADA6"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Palm-nut Vulture</w:t>
            </w:r>
          </w:p>
        </w:tc>
        <w:tc>
          <w:tcPr>
            <w:tcW w:w="3260" w:type="dxa"/>
            <w:tcBorders>
              <w:top w:val="nil"/>
              <w:left w:val="nil"/>
              <w:bottom w:val="single" w:sz="4" w:space="0" w:color="auto"/>
              <w:right w:val="single" w:sz="4" w:space="0" w:color="auto"/>
            </w:tcBorders>
            <w:shd w:val="clear" w:color="auto" w:fill="auto"/>
          </w:tcPr>
          <w:p w14:paraId="7D4C89A0"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 xml:space="preserve">One of a group of species reviewed by TAG between MOS2 and TAG3 and identified as a raptor occurring within the MoU geography, not on Annex 1 and coded by </w:t>
            </w:r>
            <w:proofErr w:type="spellStart"/>
            <w:proofErr w:type="gramStart"/>
            <w:r w:rsidRPr="00AD52AE">
              <w:rPr>
                <w:rFonts w:eastAsia="Times New Roman" w:cs="Arial"/>
                <w:color w:val="000000"/>
                <w:sz w:val="20"/>
                <w:szCs w:val="20"/>
                <w:lang w:eastAsia="en-GB"/>
              </w:rPr>
              <w:t>BirdLife</w:t>
            </w:r>
            <w:proofErr w:type="spellEnd"/>
            <w:r w:rsidRPr="00AD52AE">
              <w:rPr>
                <w:rFonts w:eastAsia="Times New Roman" w:cs="Arial"/>
                <w:color w:val="000000"/>
                <w:sz w:val="20"/>
                <w:szCs w:val="20"/>
                <w:lang w:eastAsia="en-GB"/>
              </w:rPr>
              <w:t xml:space="preserve">  International</w:t>
            </w:r>
            <w:proofErr w:type="gramEnd"/>
            <w:r w:rsidRPr="00AD52AE">
              <w:rPr>
                <w:rFonts w:eastAsia="Times New Roman" w:cs="Arial"/>
                <w:color w:val="000000"/>
                <w:sz w:val="20"/>
                <w:szCs w:val="20"/>
                <w:lang w:eastAsia="en-GB"/>
              </w:rPr>
              <w:t xml:space="preserve"> as: full migrant, altitudinal migrant, nomadic or 'unknown' migratory status. </w:t>
            </w:r>
          </w:p>
        </w:tc>
        <w:tc>
          <w:tcPr>
            <w:tcW w:w="2552" w:type="dxa"/>
            <w:tcBorders>
              <w:top w:val="nil"/>
              <w:left w:val="nil"/>
              <w:bottom w:val="single" w:sz="4" w:space="0" w:color="auto"/>
              <w:right w:val="single" w:sz="4" w:space="0" w:color="auto"/>
            </w:tcBorders>
            <w:shd w:val="clear" w:color="auto" w:fill="auto"/>
          </w:tcPr>
          <w:p w14:paraId="7C48B489" w14:textId="77777777" w:rsidR="00BF4030" w:rsidRPr="00AD52AE" w:rsidRDefault="00BF4030">
            <w:pPr>
              <w:rPr>
                <w:rFonts w:eastAsia="Times New Roman" w:cs="Arial"/>
                <w:color w:val="000000"/>
                <w:sz w:val="20"/>
                <w:szCs w:val="20"/>
                <w:lang w:eastAsia="en-GB"/>
              </w:rPr>
            </w:pPr>
            <w:r w:rsidRPr="00AD52AE">
              <w:rPr>
                <w:rFonts w:eastAsia="Times New Roman" w:cs="Arial"/>
                <w:color w:val="000000"/>
                <w:sz w:val="20"/>
                <w:szCs w:val="20"/>
                <w:lang w:eastAsia="en-GB"/>
              </w:rPr>
              <w:t>Not currently enough evidence it meets CMS definition of migratory species. Seems to sometimes make considerable movements, but have not yet found convincing evidence these are more than juvenile dispersal or nomadic movements</w:t>
            </w:r>
          </w:p>
        </w:tc>
      </w:tr>
    </w:tbl>
    <w:p w14:paraId="2FFA9534" w14:textId="77777777" w:rsidR="00BF4030" w:rsidRPr="00BF4030" w:rsidRDefault="00BF4030" w:rsidP="00AC532D"/>
    <w:p w14:paraId="5047F5E2" w14:textId="7A344CAA" w:rsidR="00BF4030" w:rsidRDefault="00BF4030">
      <w:r>
        <w:br w:type="page"/>
      </w:r>
    </w:p>
    <w:p w14:paraId="436E1CBE" w14:textId="77777777" w:rsidR="00BF4030" w:rsidRPr="00BF4030" w:rsidRDefault="00BF4030" w:rsidP="009D665A"/>
    <w:p w14:paraId="1CB238BC" w14:textId="307F673E" w:rsidR="00695570" w:rsidRPr="004A3C0E" w:rsidRDefault="00695570" w:rsidP="00695570">
      <w:pPr>
        <w:pStyle w:val="Heading1"/>
        <w:jc w:val="center"/>
      </w:pPr>
      <w:bookmarkStart w:id="53" w:name="_Toc131512334"/>
      <w:r w:rsidRPr="004A3C0E">
        <w:t>A</w:t>
      </w:r>
      <w:r>
        <w:t xml:space="preserve">DDENDUM </w:t>
      </w:r>
      <w:r w:rsidR="00BF4030">
        <w:t>9</w:t>
      </w:r>
      <w:r>
        <w:t xml:space="preserve"> – List of </w:t>
      </w:r>
      <w:r w:rsidR="002F2991">
        <w:t>S</w:t>
      </w:r>
      <w:r>
        <w:t xml:space="preserve">pecies </w:t>
      </w:r>
      <w:r w:rsidR="002F2991">
        <w:t>P</w:t>
      </w:r>
      <w:r>
        <w:t xml:space="preserve">roposed for </w:t>
      </w:r>
      <w:r w:rsidR="002F2991">
        <w:t>C</w:t>
      </w:r>
      <w:r>
        <w:t xml:space="preserve">hanging </w:t>
      </w:r>
      <w:r w:rsidR="002F2991">
        <w:t>C</w:t>
      </w:r>
      <w:r>
        <w:t>ategory in Table 1 (Species Categori</w:t>
      </w:r>
      <w:r w:rsidR="00C11926">
        <w:t>s</w:t>
      </w:r>
      <w:r>
        <w:t>ation)</w:t>
      </w:r>
      <w:r w:rsidR="008F186E">
        <w:t xml:space="preserve"> of Annex 3 </w:t>
      </w:r>
      <w:r>
        <w:t xml:space="preserve">since MOS2, </w:t>
      </w:r>
      <w:r w:rsidR="008F186E">
        <w:t>i</w:t>
      </w:r>
      <w:r>
        <w:t xml:space="preserve">ncluding </w:t>
      </w:r>
      <w:r w:rsidR="002F2991">
        <w:t>R</w:t>
      </w:r>
      <w:r>
        <w:t xml:space="preserve">ationale for </w:t>
      </w:r>
      <w:r w:rsidR="002F2991">
        <w:t>C</w:t>
      </w:r>
      <w:r>
        <w:t>hange</w:t>
      </w:r>
      <w:bookmarkEnd w:id="52"/>
      <w:bookmarkEnd w:id="53"/>
    </w:p>
    <w:p w14:paraId="7C374CFA" w14:textId="77777777" w:rsidR="00695570" w:rsidRPr="0018540E" w:rsidRDefault="00695570" w:rsidP="00695570">
      <w:pPr>
        <w:tabs>
          <w:tab w:val="center" w:pos="0"/>
        </w:tabs>
        <w:jc w:val="center"/>
        <w:rPr>
          <w:rFonts w:cs="Arial"/>
          <w:b/>
          <w:bCs/>
        </w:rPr>
      </w:pPr>
    </w:p>
    <w:p w14:paraId="05A6D0A8" w14:textId="77777777" w:rsidR="00695570" w:rsidRPr="0018540E" w:rsidRDefault="00695570" w:rsidP="00695570">
      <w:pPr>
        <w:tabs>
          <w:tab w:val="center" w:pos="0"/>
        </w:tabs>
        <w:jc w:val="center"/>
        <w:rPr>
          <w:rFonts w:cs="Arial"/>
          <w:b/>
          <w:bCs/>
        </w:rPr>
      </w:pPr>
    </w:p>
    <w:tbl>
      <w:tblPr>
        <w:tblW w:w="9464" w:type="dxa"/>
        <w:tblLook w:val="04A0" w:firstRow="1" w:lastRow="0" w:firstColumn="1" w:lastColumn="0" w:noHBand="0" w:noVBand="1"/>
      </w:tblPr>
      <w:tblGrid>
        <w:gridCol w:w="1516"/>
        <w:gridCol w:w="1812"/>
        <w:gridCol w:w="1170"/>
        <w:gridCol w:w="1170"/>
        <w:gridCol w:w="1170"/>
        <w:gridCol w:w="2902"/>
      </w:tblGrid>
      <w:tr w:rsidR="00695570" w:rsidRPr="0018540E" w14:paraId="59921846" w14:textId="77777777" w:rsidTr="003F4E02">
        <w:trPr>
          <w:trHeight w:val="1000"/>
        </w:trPr>
        <w:tc>
          <w:tcPr>
            <w:tcW w:w="1516" w:type="dxa"/>
            <w:tcBorders>
              <w:top w:val="single" w:sz="4" w:space="0" w:color="auto"/>
              <w:left w:val="single" w:sz="4" w:space="0" w:color="auto"/>
              <w:bottom w:val="single" w:sz="4" w:space="0" w:color="808080"/>
              <w:right w:val="single" w:sz="4" w:space="0" w:color="808080"/>
            </w:tcBorders>
            <w:shd w:val="clear" w:color="auto" w:fill="E7E6E6" w:themeFill="background2"/>
            <w:vAlign w:val="center"/>
            <w:hideMark/>
          </w:tcPr>
          <w:p w14:paraId="6B9F79F2" w14:textId="77777777" w:rsidR="00695570" w:rsidRPr="0018540E" w:rsidRDefault="00695570">
            <w:pPr>
              <w:jc w:val="center"/>
              <w:rPr>
                <w:rFonts w:cs="Arial"/>
                <w:b/>
                <w:bCs/>
                <w:color w:val="000000"/>
              </w:rPr>
            </w:pPr>
            <w:r w:rsidRPr="0018540E">
              <w:rPr>
                <w:rFonts w:cs="Arial"/>
                <w:b/>
                <w:bCs/>
                <w:color w:val="000000"/>
              </w:rPr>
              <w:t>2021 Scientific name</w:t>
            </w:r>
          </w:p>
        </w:tc>
        <w:tc>
          <w:tcPr>
            <w:tcW w:w="1812" w:type="dxa"/>
            <w:tcBorders>
              <w:top w:val="single" w:sz="4" w:space="0" w:color="auto"/>
              <w:left w:val="nil"/>
              <w:bottom w:val="single" w:sz="4" w:space="0" w:color="808080"/>
              <w:right w:val="single" w:sz="4" w:space="0" w:color="808080"/>
            </w:tcBorders>
            <w:shd w:val="clear" w:color="auto" w:fill="E7E6E6" w:themeFill="background2"/>
            <w:vAlign w:val="center"/>
            <w:hideMark/>
          </w:tcPr>
          <w:p w14:paraId="60162C9A" w14:textId="70C4DD1C" w:rsidR="00695570" w:rsidRPr="0018540E" w:rsidRDefault="00695570">
            <w:pPr>
              <w:jc w:val="center"/>
              <w:rPr>
                <w:rFonts w:cs="Arial"/>
                <w:b/>
                <w:bCs/>
                <w:color w:val="000000"/>
              </w:rPr>
            </w:pPr>
            <w:r w:rsidRPr="0018540E">
              <w:rPr>
                <w:rFonts w:cs="Arial"/>
                <w:b/>
                <w:bCs/>
                <w:color w:val="000000"/>
              </w:rPr>
              <w:t xml:space="preserve">2021 Common </w:t>
            </w:r>
            <w:r>
              <w:rPr>
                <w:rFonts w:cs="Arial"/>
                <w:b/>
                <w:bCs/>
                <w:color w:val="000000"/>
              </w:rPr>
              <w:t>n</w:t>
            </w:r>
            <w:r w:rsidRPr="0018540E">
              <w:rPr>
                <w:rFonts w:cs="Arial"/>
                <w:b/>
                <w:bCs/>
                <w:color w:val="000000"/>
              </w:rPr>
              <w:t>ame</w:t>
            </w:r>
          </w:p>
        </w:tc>
        <w:tc>
          <w:tcPr>
            <w:tcW w:w="1067" w:type="dxa"/>
            <w:tcBorders>
              <w:top w:val="single" w:sz="4" w:space="0" w:color="auto"/>
              <w:left w:val="nil"/>
              <w:bottom w:val="single" w:sz="4" w:space="0" w:color="808080"/>
              <w:right w:val="single" w:sz="4" w:space="0" w:color="808080"/>
            </w:tcBorders>
            <w:shd w:val="clear" w:color="auto" w:fill="E7E6E6" w:themeFill="background2"/>
            <w:vAlign w:val="center"/>
            <w:hideMark/>
          </w:tcPr>
          <w:p w14:paraId="4DB9FB2B" w14:textId="36B618EC" w:rsidR="00695570" w:rsidRPr="0018540E" w:rsidRDefault="00695570">
            <w:pPr>
              <w:jc w:val="center"/>
              <w:rPr>
                <w:rFonts w:cs="Arial"/>
                <w:b/>
                <w:bCs/>
                <w:color w:val="757171"/>
              </w:rPr>
            </w:pPr>
            <w:r w:rsidRPr="003F4E02">
              <w:rPr>
                <w:rFonts w:cs="Arial"/>
                <w:b/>
                <w:bCs/>
              </w:rPr>
              <w:t xml:space="preserve">Table 1 </w:t>
            </w:r>
            <w:r w:rsidR="008F186E" w:rsidRPr="003F4E02">
              <w:rPr>
                <w:rFonts w:cs="Arial"/>
                <w:b/>
                <w:bCs/>
              </w:rPr>
              <w:t>C</w:t>
            </w:r>
            <w:r w:rsidRPr="003F4E02">
              <w:rPr>
                <w:rFonts w:cs="Arial"/>
                <w:b/>
                <w:bCs/>
              </w:rPr>
              <w:t>ategory (2015)</w:t>
            </w:r>
          </w:p>
        </w:tc>
        <w:tc>
          <w:tcPr>
            <w:tcW w:w="1067" w:type="dxa"/>
            <w:tcBorders>
              <w:top w:val="single" w:sz="4" w:space="0" w:color="auto"/>
              <w:left w:val="nil"/>
              <w:bottom w:val="single" w:sz="4" w:space="0" w:color="808080"/>
              <w:right w:val="single" w:sz="4" w:space="0" w:color="808080"/>
            </w:tcBorders>
            <w:shd w:val="clear" w:color="auto" w:fill="E7E6E6" w:themeFill="background2"/>
            <w:vAlign w:val="center"/>
            <w:hideMark/>
          </w:tcPr>
          <w:p w14:paraId="72E577AF" w14:textId="3F256A37" w:rsidR="00695570" w:rsidRPr="0018540E" w:rsidRDefault="00695570">
            <w:pPr>
              <w:jc w:val="center"/>
              <w:rPr>
                <w:rFonts w:cs="Arial"/>
                <w:b/>
                <w:bCs/>
                <w:color w:val="000000"/>
              </w:rPr>
            </w:pPr>
            <w:r w:rsidRPr="0018540E">
              <w:rPr>
                <w:rFonts w:cs="Arial"/>
                <w:b/>
                <w:bCs/>
                <w:color w:val="000000"/>
              </w:rPr>
              <w:t>Table 1</w:t>
            </w:r>
            <w:r>
              <w:rPr>
                <w:rFonts w:cs="Arial"/>
                <w:b/>
                <w:bCs/>
                <w:color w:val="000000"/>
              </w:rPr>
              <w:t xml:space="preserve"> C</w:t>
            </w:r>
            <w:r w:rsidRPr="0018540E">
              <w:rPr>
                <w:rFonts w:cs="Arial"/>
                <w:b/>
                <w:bCs/>
                <w:color w:val="000000"/>
              </w:rPr>
              <w:t>ategory (2021)</w:t>
            </w:r>
          </w:p>
        </w:tc>
        <w:tc>
          <w:tcPr>
            <w:tcW w:w="1100" w:type="dxa"/>
            <w:tcBorders>
              <w:top w:val="single" w:sz="4" w:space="0" w:color="auto"/>
              <w:left w:val="nil"/>
              <w:bottom w:val="single" w:sz="4" w:space="0" w:color="808080"/>
              <w:right w:val="single" w:sz="4" w:space="0" w:color="808080"/>
            </w:tcBorders>
            <w:shd w:val="clear" w:color="auto" w:fill="E7E6E6" w:themeFill="background2"/>
            <w:vAlign w:val="center"/>
            <w:hideMark/>
          </w:tcPr>
          <w:p w14:paraId="682D7752" w14:textId="77777777" w:rsidR="00695570" w:rsidRPr="0018540E" w:rsidRDefault="00695570">
            <w:pPr>
              <w:jc w:val="center"/>
              <w:rPr>
                <w:rFonts w:cs="Arial"/>
                <w:b/>
                <w:bCs/>
                <w:color w:val="000000"/>
              </w:rPr>
            </w:pPr>
            <w:r w:rsidRPr="0018540E">
              <w:rPr>
                <w:rFonts w:cs="Arial"/>
                <w:b/>
                <w:bCs/>
                <w:color w:val="000000"/>
              </w:rPr>
              <w:t>Table 1 Category change since MOS2?</w:t>
            </w:r>
          </w:p>
        </w:tc>
        <w:tc>
          <w:tcPr>
            <w:tcW w:w="2902" w:type="dxa"/>
            <w:tcBorders>
              <w:top w:val="single" w:sz="4" w:space="0" w:color="auto"/>
              <w:left w:val="nil"/>
              <w:bottom w:val="single" w:sz="4" w:space="0" w:color="808080"/>
              <w:right w:val="single" w:sz="4" w:space="0" w:color="auto"/>
            </w:tcBorders>
            <w:shd w:val="clear" w:color="auto" w:fill="E7E6E6" w:themeFill="background2"/>
            <w:vAlign w:val="center"/>
            <w:hideMark/>
          </w:tcPr>
          <w:p w14:paraId="334783A5" w14:textId="19689DF1" w:rsidR="00695570" w:rsidRPr="0018540E" w:rsidRDefault="00695570">
            <w:pPr>
              <w:jc w:val="center"/>
              <w:rPr>
                <w:rFonts w:cs="Arial"/>
                <w:b/>
                <w:bCs/>
                <w:color w:val="000000"/>
              </w:rPr>
            </w:pPr>
            <w:r w:rsidRPr="0018540E">
              <w:rPr>
                <w:rFonts w:cs="Arial"/>
                <w:b/>
                <w:bCs/>
                <w:color w:val="000000"/>
              </w:rPr>
              <w:t xml:space="preserve">Reason for </w:t>
            </w:r>
            <w:r>
              <w:rPr>
                <w:rFonts w:cs="Arial"/>
                <w:b/>
                <w:bCs/>
                <w:color w:val="000000"/>
              </w:rPr>
              <w:t>C</w:t>
            </w:r>
            <w:r w:rsidRPr="0018540E">
              <w:rPr>
                <w:rFonts w:cs="Arial"/>
                <w:b/>
                <w:bCs/>
                <w:color w:val="000000"/>
              </w:rPr>
              <w:t>ategory change</w:t>
            </w:r>
          </w:p>
        </w:tc>
      </w:tr>
      <w:tr w:rsidR="00695570" w:rsidRPr="0018540E" w14:paraId="3616D914"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54BA0C45" w14:textId="77777777" w:rsidR="00695570" w:rsidRPr="0018540E" w:rsidRDefault="00695570">
            <w:pPr>
              <w:rPr>
                <w:rFonts w:cs="Arial"/>
                <w:i/>
                <w:iCs/>
                <w:color w:val="000000"/>
              </w:rPr>
            </w:pPr>
            <w:proofErr w:type="spellStart"/>
            <w:r w:rsidRPr="0018540E">
              <w:rPr>
                <w:rFonts w:cs="Arial"/>
                <w:i/>
                <w:iCs/>
                <w:color w:val="000000"/>
              </w:rPr>
              <w:t>Chelictinia</w:t>
            </w:r>
            <w:proofErr w:type="spellEnd"/>
            <w:r w:rsidRPr="0018540E">
              <w:rPr>
                <w:rFonts w:cs="Arial"/>
                <w:i/>
                <w:iCs/>
                <w:color w:val="000000"/>
              </w:rPr>
              <w:t xml:space="preserve"> </w:t>
            </w:r>
            <w:proofErr w:type="spellStart"/>
            <w:r w:rsidRPr="0018540E">
              <w:rPr>
                <w:rFonts w:cs="Arial"/>
                <w:i/>
                <w:iCs/>
                <w:color w:val="000000"/>
              </w:rPr>
              <w:t>riocourii</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0075A0EA" w14:textId="77777777" w:rsidR="00695570" w:rsidRPr="0018540E" w:rsidRDefault="00695570">
            <w:pPr>
              <w:rPr>
                <w:rFonts w:cs="Arial"/>
                <w:color w:val="000000"/>
              </w:rPr>
            </w:pPr>
            <w:r w:rsidRPr="0018540E">
              <w:rPr>
                <w:rFonts w:cs="Arial"/>
                <w:color w:val="000000"/>
              </w:rPr>
              <w:t>Scissor-tailed Kite</w:t>
            </w:r>
          </w:p>
        </w:tc>
        <w:tc>
          <w:tcPr>
            <w:tcW w:w="1067" w:type="dxa"/>
            <w:tcBorders>
              <w:top w:val="nil"/>
              <w:left w:val="nil"/>
              <w:bottom w:val="single" w:sz="4" w:space="0" w:color="808080"/>
              <w:right w:val="single" w:sz="4" w:space="0" w:color="808080"/>
            </w:tcBorders>
            <w:shd w:val="clear" w:color="auto" w:fill="auto"/>
            <w:noWrap/>
            <w:vAlign w:val="center"/>
            <w:hideMark/>
          </w:tcPr>
          <w:p w14:paraId="3BAAEF6C" w14:textId="77777777" w:rsidR="00695570" w:rsidRPr="0018540E" w:rsidRDefault="00695570">
            <w:pPr>
              <w:rPr>
                <w:rFonts w:cs="Arial"/>
                <w:color w:val="757171"/>
              </w:rPr>
            </w:pPr>
            <w:r w:rsidRPr="0018540E">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27AFE7D7" w14:textId="77777777" w:rsidR="00695570" w:rsidRPr="0018540E" w:rsidRDefault="00695570">
            <w:pPr>
              <w:rPr>
                <w:rFonts w:cs="Arial"/>
                <w:color w:val="000000"/>
              </w:rPr>
            </w:pPr>
            <w:r w:rsidRPr="0018540E">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225DEDBC"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08761BD8" w14:textId="77777777" w:rsidR="00695570" w:rsidRPr="0018540E" w:rsidRDefault="00695570">
            <w:pPr>
              <w:rPr>
                <w:rFonts w:cs="Arial"/>
                <w:color w:val="000000"/>
              </w:rPr>
            </w:pPr>
            <w:r w:rsidRPr="0018540E">
              <w:rPr>
                <w:rFonts w:cs="Arial"/>
                <w:color w:val="000000"/>
              </w:rPr>
              <w:t xml:space="preserve">Global RL status </w:t>
            </w:r>
            <w:proofErr w:type="spellStart"/>
            <w:r w:rsidRPr="0018540E">
              <w:rPr>
                <w:rFonts w:cs="Arial"/>
                <w:color w:val="000000"/>
              </w:rPr>
              <w:t>uplisted</w:t>
            </w:r>
            <w:proofErr w:type="spellEnd"/>
            <w:r w:rsidRPr="0018540E">
              <w:rPr>
                <w:rFonts w:cs="Arial"/>
                <w:color w:val="000000"/>
              </w:rPr>
              <w:t xml:space="preserve"> from LC to VU</w:t>
            </w:r>
          </w:p>
        </w:tc>
      </w:tr>
      <w:tr w:rsidR="00695570" w:rsidRPr="0018540E" w14:paraId="4ACD6255"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2592A32B" w14:textId="77777777" w:rsidR="00695570" w:rsidRPr="0018540E" w:rsidRDefault="00695570">
            <w:pPr>
              <w:rPr>
                <w:rFonts w:cs="Arial"/>
                <w:i/>
                <w:iCs/>
                <w:color w:val="000000"/>
              </w:rPr>
            </w:pPr>
            <w:r w:rsidRPr="0018540E">
              <w:rPr>
                <w:rFonts w:cs="Arial"/>
                <w:i/>
                <w:iCs/>
                <w:color w:val="000000"/>
              </w:rPr>
              <w:t xml:space="preserve">Pernis </w:t>
            </w:r>
            <w:proofErr w:type="spellStart"/>
            <w:r w:rsidRPr="0018540E">
              <w:rPr>
                <w:rFonts w:cs="Arial"/>
                <w:i/>
                <w:iCs/>
                <w:color w:val="000000"/>
              </w:rPr>
              <w:t>apivorus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058A665E" w14:textId="77777777" w:rsidR="00695570" w:rsidRPr="0018540E" w:rsidRDefault="00695570">
            <w:pPr>
              <w:rPr>
                <w:rFonts w:cs="Arial"/>
                <w:color w:val="000000"/>
              </w:rPr>
            </w:pPr>
            <w:r w:rsidRPr="0018540E">
              <w:rPr>
                <w:rFonts w:cs="Arial"/>
                <w:color w:val="000000"/>
              </w:rPr>
              <w:t>European Honey-buzzard</w:t>
            </w:r>
          </w:p>
        </w:tc>
        <w:tc>
          <w:tcPr>
            <w:tcW w:w="1067" w:type="dxa"/>
            <w:tcBorders>
              <w:top w:val="nil"/>
              <w:left w:val="nil"/>
              <w:bottom w:val="single" w:sz="4" w:space="0" w:color="808080"/>
              <w:right w:val="single" w:sz="4" w:space="0" w:color="808080"/>
            </w:tcBorders>
            <w:shd w:val="clear" w:color="auto" w:fill="auto"/>
            <w:noWrap/>
            <w:vAlign w:val="center"/>
            <w:hideMark/>
          </w:tcPr>
          <w:p w14:paraId="2985CB0A" w14:textId="77777777" w:rsidR="00695570" w:rsidRPr="0018540E" w:rsidRDefault="00695570">
            <w:pPr>
              <w:rPr>
                <w:rFonts w:cs="Arial"/>
                <w:color w:val="757171"/>
              </w:rPr>
            </w:pPr>
            <w:r w:rsidRPr="0018540E">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0CCAFC87" w14:textId="77777777" w:rsidR="00695570" w:rsidRPr="0018540E" w:rsidRDefault="00695570">
            <w:pPr>
              <w:rPr>
                <w:rFonts w:cs="Arial"/>
                <w:color w:val="000000"/>
              </w:rPr>
            </w:pPr>
            <w:r w:rsidRPr="0018540E">
              <w:rPr>
                <w:rFonts w:cs="Arial"/>
                <w:color w:val="000000"/>
              </w:rPr>
              <w:t>CAT3</w:t>
            </w:r>
          </w:p>
        </w:tc>
        <w:tc>
          <w:tcPr>
            <w:tcW w:w="1100" w:type="dxa"/>
            <w:tcBorders>
              <w:top w:val="nil"/>
              <w:left w:val="nil"/>
              <w:bottom w:val="single" w:sz="4" w:space="0" w:color="808080"/>
              <w:right w:val="single" w:sz="4" w:space="0" w:color="808080"/>
            </w:tcBorders>
            <w:shd w:val="clear" w:color="auto" w:fill="auto"/>
            <w:noWrap/>
            <w:vAlign w:val="center"/>
            <w:hideMark/>
          </w:tcPr>
          <w:p w14:paraId="62467BDE"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450ACFA9" w14:textId="77777777" w:rsidR="00695570" w:rsidRPr="0018540E" w:rsidRDefault="00695570">
            <w:pPr>
              <w:rPr>
                <w:rFonts w:cs="Arial"/>
                <w:color w:val="000000"/>
              </w:rPr>
            </w:pPr>
            <w:r w:rsidRPr="0018540E">
              <w:rPr>
                <w:rFonts w:cs="Arial"/>
                <w:color w:val="000000"/>
              </w:rPr>
              <w:t xml:space="preserve">Global population trend now stable </w:t>
            </w:r>
          </w:p>
        </w:tc>
      </w:tr>
      <w:tr w:rsidR="00695570" w:rsidRPr="0018540E" w14:paraId="4D32802D"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44422BD9" w14:textId="77777777" w:rsidR="00695570" w:rsidRPr="0018540E" w:rsidRDefault="00695570">
            <w:pPr>
              <w:rPr>
                <w:rFonts w:cs="Arial"/>
                <w:i/>
                <w:iCs/>
                <w:color w:val="000000"/>
              </w:rPr>
            </w:pPr>
            <w:r w:rsidRPr="0018540E">
              <w:rPr>
                <w:rFonts w:cs="Arial"/>
                <w:i/>
                <w:iCs/>
                <w:color w:val="000000"/>
              </w:rPr>
              <w:t xml:space="preserve">Pernis </w:t>
            </w:r>
            <w:proofErr w:type="spellStart"/>
            <w:r w:rsidRPr="0018540E">
              <w:rPr>
                <w:rFonts w:cs="Arial"/>
                <w:i/>
                <w:iCs/>
                <w:color w:val="000000"/>
              </w:rPr>
              <w:t>ptilorhynchus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3998FCEC" w14:textId="77777777" w:rsidR="00695570" w:rsidRPr="0018540E" w:rsidRDefault="00695570">
            <w:pPr>
              <w:rPr>
                <w:rFonts w:cs="Arial"/>
                <w:color w:val="000000"/>
              </w:rPr>
            </w:pPr>
            <w:r w:rsidRPr="0018540E">
              <w:rPr>
                <w:rFonts w:cs="Arial"/>
                <w:color w:val="000000"/>
              </w:rPr>
              <w:t>Oriental Honey-buzzard</w:t>
            </w:r>
          </w:p>
        </w:tc>
        <w:tc>
          <w:tcPr>
            <w:tcW w:w="1067" w:type="dxa"/>
            <w:tcBorders>
              <w:top w:val="nil"/>
              <w:left w:val="nil"/>
              <w:bottom w:val="single" w:sz="4" w:space="0" w:color="808080"/>
              <w:right w:val="single" w:sz="4" w:space="0" w:color="808080"/>
            </w:tcBorders>
            <w:shd w:val="clear" w:color="auto" w:fill="auto"/>
            <w:noWrap/>
            <w:vAlign w:val="center"/>
            <w:hideMark/>
          </w:tcPr>
          <w:p w14:paraId="3D2BC273" w14:textId="77777777" w:rsidR="00695570" w:rsidRPr="0018540E" w:rsidRDefault="00695570">
            <w:pPr>
              <w:rPr>
                <w:rFonts w:cs="Arial"/>
                <w:color w:val="757171"/>
              </w:rPr>
            </w:pPr>
            <w:r w:rsidRPr="0018540E">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52CF9203" w14:textId="77777777" w:rsidR="00695570" w:rsidRPr="0018540E" w:rsidRDefault="00695570">
            <w:pPr>
              <w:rPr>
                <w:rFonts w:cs="Arial"/>
                <w:color w:val="000000"/>
              </w:rPr>
            </w:pPr>
            <w:r w:rsidRPr="0018540E">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00216DF0"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1D83326F" w14:textId="77777777" w:rsidR="00695570" w:rsidRPr="0018540E" w:rsidRDefault="00695570">
            <w:pPr>
              <w:rPr>
                <w:rFonts w:cs="Arial"/>
                <w:color w:val="000000"/>
              </w:rPr>
            </w:pPr>
            <w:r w:rsidRPr="0018540E">
              <w:rPr>
                <w:rFonts w:cs="Arial"/>
                <w:color w:val="000000"/>
              </w:rPr>
              <w:t>Global population trend now declining</w:t>
            </w:r>
          </w:p>
        </w:tc>
      </w:tr>
      <w:tr w:rsidR="00695570" w:rsidRPr="0018540E" w14:paraId="4A55E2CA"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256C1AE3" w14:textId="77777777" w:rsidR="00695570" w:rsidRPr="0018540E" w:rsidRDefault="00695570">
            <w:pPr>
              <w:rPr>
                <w:rFonts w:cs="Arial"/>
                <w:i/>
                <w:iCs/>
                <w:color w:val="000000"/>
              </w:rPr>
            </w:pPr>
            <w:proofErr w:type="spellStart"/>
            <w:r w:rsidRPr="0018540E">
              <w:rPr>
                <w:rFonts w:cs="Arial"/>
                <w:i/>
                <w:iCs/>
                <w:color w:val="000000"/>
              </w:rPr>
              <w:t>Circaetus</w:t>
            </w:r>
            <w:proofErr w:type="spellEnd"/>
            <w:r w:rsidRPr="0018540E">
              <w:rPr>
                <w:rFonts w:cs="Arial"/>
                <w:i/>
                <w:iCs/>
                <w:color w:val="000000"/>
              </w:rPr>
              <w:t xml:space="preserve"> cinereus</w:t>
            </w:r>
          </w:p>
        </w:tc>
        <w:tc>
          <w:tcPr>
            <w:tcW w:w="1812" w:type="dxa"/>
            <w:tcBorders>
              <w:top w:val="nil"/>
              <w:left w:val="nil"/>
              <w:bottom w:val="single" w:sz="4" w:space="0" w:color="808080"/>
              <w:right w:val="single" w:sz="4" w:space="0" w:color="808080"/>
            </w:tcBorders>
            <w:shd w:val="clear" w:color="auto" w:fill="auto"/>
            <w:noWrap/>
            <w:vAlign w:val="center"/>
            <w:hideMark/>
          </w:tcPr>
          <w:p w14:paraId="3F503674" w14:textId="77777777" w:rsidR="00695570" w:rsidRPr="0018540E" w:rsidRDefault="00695570">
            <w:pPr>
              <w:rPr>
                <w:rFonts w:cs="Arial"/>
                <w:color w:val="000000"/>
              </w:rPr>
            </w:pPr>
            <w:r w:rsidRPr="0018540E">
              <w:rPr>
                <w:rFonts w:cs="Arial"/>
                <w:color w:val="000000"/>
              </w:rPr>
              <w:t>Brown Snake-eagle</w:t>
            </w:r>
          </w:p>
        </w:tc>
        <w:tc>
          <w:tcPr>
            <w:tcW w:w="1067" w:type="dxa"/>
            <w:tcBorders>
              <w:top w:val="nil"/>
              <w:left w:val="nil"/>
              <w:bottom w:val="single" w:sz="4" w:space="0" w:color="808080"/>
              <w:right w:val="single" w:sz="4" w:space="0" w:color="808080"/>
            </w:tcBorders>
            <w:shd w:val="clear" w:color="auto" w:fill="auto"/>
            <w:noWrap/>
            <w:vAlign w:val="center"/>
            <w:hideMark/>
          </w:tcPr>
          <w:p w14:paraId="0345DEA1" w14:textId="77777777" w:rsidR="00695570" w:rsidRPr="0018540E" w:rsidRDefault="00695570">
            <w:pPr>
              <w:rPr>
                <w:rFonts w:cs="Arial"/>
                <w:color w:val="757171"/>
              </w:rPr>
            </w:pPr>
            <w:r w:rsidRPr="0018540E">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2A7A7BD7" w14:textId="77777777" w:rsidR="00695570" w:rsidRPr="0018540E" w:rsidRDefault="00695570">
            <w:pPr>
              <w:rPr>
                <w:rFonts w:cs="Arial"/>
                <w:color w:val="000000"/>
              </w:rPr>
            </w:pPr>
            <w:r w:rsidRPr="0018540E">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37EDA72C"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33331914" w14:textId="77777777" w:rsidR="00695570" w:rsidRPr="0018540E" w:rsidRDefault="00695570">
            <w:pPr>
              <w:rPr>
                <w:rFonts w:cs="Arial"/>
                <w:color w:val="000000"/>
              </w:rPr>
            </w:pPr>
            <w:r w:rsidRPr="0018540E">
              <w:rPr>
                <w:rFonts w:cs="Arial"/>
                <w:color w:val="000000"/>
              </w:rPr>
              <w:t xml:space="preserve">Global population trend declining </w:t>
            </w:r>
          </w:p>
        </w:tc>
      </w:tr>
      <w:tr w:rsidR="00695570" w:rsidRPr="0018540E" w14:paraId="11B80B3C"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5BEA4702" w14:textId="77777777" w:rsidR="00695570" w:rsidRPr="0018540E" w:rsidRDefault="00695570">
            <w:pPr>
              <w:rPr>
                <w:rFonts w:cs="Arial"/>
                <w:i/>
                <w:iCs/>
                <w:color w:val="000000"/>
              </w:rPr>
            </w:pPr>
            <w:proofErr w:type="spellStart"/>
            <w:r w:rsidRPr="0018540E">
              <w:rPr>
                <w:rFonts w:cs="Arial"/>
                <w:i/>
                <w:iCs/>
                <w:color w:val="000000"/>
              </w:rPr>
              <w:t>Nisaetus</w:t>
            </w:r>
            <w:proofErr w:type="spellEnd"/>
            <w:r w:rsidRPr="0018540E">
              <w:rPr>
                <w:rFonts w:cs="Arial"/>
                <w:i/>
                <w:iCs/>
                <w:color w:val="000000"/>
              </w:rPr>
              <w:t xml:space="preserve"> </w:t>
            </w:r>
            <w:proofErr w:type="spellStart"/>
            <w:r w:rsidRPr="0018540E">
              <w:rPr>
                <w:rFonts w:cs="Arial"/>
                <w:i/>
                <w:iCs/>
                <w:color w:val="000000"/>
              </w:rPr>
              <w:t>nipalensis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45B2F995" w14:textId="77777777" w:rsidR="00695570" w:rsidRPr="0018540E" w:rsidRDefault="00695570">
            <w:pPr>
              <w:rPr>
                <w:rFonts w:cs="Arial"/>
                <w:color w:val="000000"/>
              </w:rPr>
            </w:pPr>
            <w:r w:rsidRPr="0018540E">
              <w:rPr>
                <w:rFonts w:cs="Arial"/>
                <w:color w:val="000000"/>
              </w:rPr>
              <w:t>Mountain Hawk-eagle</w:t>
            </w:r>
          </w:p>
        </w:tc>
        <w:tc>
          <w:tcPr>
            <w:tcW w:w="1067" w:type="dxa"/>
            <w:tcBorders>
              <w:top w:val="nil"/>
              <w:left w:val="nil"/>
              <w:bottom w:val="single" w:sz="4" w:space="0" w:color="808080"/>
              <w:right w:val="single" w:sz="4" w:space="0" w:color="808080"/>
            </w:tcBorders>
            <w:shd w:val="clear" w:color="auto" w:fill="auto"/>
            <w:noWrap/>
            <w:vAlign w:val="center"/>
            <w:hideMark/>
          </w:tcPr>
          <w:p w14:paraId="7E1DAB82" w14:textId="77777777" w:rsidR="00695570" w:rsidRPr="0018540E" w:rsidRDefault="00695570">
            <w:pPr>
              <w:rPr>
                <w:rFonts w:cs="Arial"/>
                <w:color w:val="757171"/>
              </w:rPr>
            </w:pPr>
            <w:r w:rsidRPr="0018540E">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53498706" w14:textId="77777777" w:rsidR="00695570" w:rsidRPr="0018540E" w:rsidRDefault="00695570">
            <w:pPr>
              <w:rPr>
                <w:rFonts w:cs="Arial"/>
                <w:color w:val="000000"/>
              </w:rPr>
            </w:pPr>
            <w:r w:rsidRPr="0018540E">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46CDC121"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5E76E18F" w14:textId="77777777" w:rsidR="00695570" w:rsidRPr="0018540E" w:rsidRDefault="00695570">
            <w:pPr>
              <w:rPr>
                <w:rFonts w:cs="Arial"/>
                <w:color w:val="000000"/>
              </w:rPr>
            </w:pPr>
            <w:r w:rsidRPr="0018540E">
              <w:rPr>
                <w:rFonts w:cs="Arial"/>
                <w:color w:val="000000"/>
              </w:rPr>
              <w:t xml:space="preserve">Global RL status </w:t>
            </w:r>
            <w:proofErr w:type="spellStart"/>
            <w:r w:rsidRPr="0018540E">
              <w:rPr>
                <w:rFonts w:cs="Arial"/>
                <w:color w:val="000000"/>
              </w:rPr>
              <w:t>uplisted</w:t>
            </w:r>
            <w:proofErr w:type="spellEnd"/>
            <w:r w:rsidRPr="0018540E">
              <w:rPr>
                <w:rFonts w:cs="Arial"/>
                <w:color w:val="000000"/>
              </w:rPr>
              <w:t xml:space="preserve"> from LC to NT</w:t>
            </w:r>
          </w:p>
        </w:tc>
      </w:tr>
      <w:tr w:rsidR="00695570" w:rsidRPr="0018540E" w14:paraId="7C0D6940"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5C93BFEE" w14:textId="77777777" w:rsidR="00695570" w:rsidRPr="0018540E" w:rsidRDefault="00695570">
            <w:pPr>
              <w:rPr>
                <w:rFonts w:cs="Arial"/>
                <w:i/>
                <w:iCs/>
                <w:color w:val="000000"/>
              </w:rPr>
            </w:pPr>
            <w:r w:rsidRPr="0018540E">
              <w:rPr>
                <w:rFonts w:cs="Arial"/>
                <w:i/>
                <w:iCs/>
                <w:color w:val="000000"/>
              </w:rPr>
              <w:t xml:space="preserve">Aquila </w:t>
            </w:r>
            <w:proofErr w:type="spellStart"/>
            <w:r w:rsidRPr="0018540E">
              <w:rPr>
                <w:rFonts w:cs="Arial"/>
                <w:i/>
                <w:iCs/>
                <w:color w:val="000000"/>
              </w:rPr>
              <w:t>rapax</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2B370413" w14:textId="77777777" w:rsidR="00695570" w:rsidRPr="0018540E" w:rsidRDefault="00695570">
            <w:pPr>
              <w:rPr>
                <w:rFonts w:cs="Arial"/>
                <w:color w:val="000000"/>
              </w:rPr>
            </w:pPr>
            <w:r w:rsidRPr="0018540E">
              <w:rPr>
                <w:rFonts w:cs="Arial"/>
                <w:color w:val="000000"/>
              </w:rPr>
              <w:t>Tawny Eagle</w:t>
            </w:r>
          </w:p>
        </w:tc>
        <w:tc>
          <w:tcPr>
            <w:tcW w:w="1067" w:type="dxa"/>
            <w:tcBorders>
              <w:top w:val="nil"/>
              <w:left w:val="nil"/>
              <w:bottom w:val="single" w:sz="4" w:space="0" w:color="808080"/>
              <w:right w:val="single" w:sz="4" w:space="0" w:color="808080"/>
            </w:tcBorders>
            <w:shd w:val="clear" w:color="auto" w:fill="auto"/>
            <w:noWrap/>
            <w:vAlign w:val="center"/>
            <w:hideMark/>
          </w:tcPr>
          <w:p w14:paraId="78A414FB" w14:textId="77777777" w:rsidR="00695570" w:rsidRPr="0018540E" w:rsidRDefault="00695570">
            <w:pPr>
              <w:rPr>
                <w:rFonts w:cs="Arial"/>
                <w:color w:val="757171"/>
              </w:rPr>
            </w:pPr>
            <w:r w:rsidRPr="0018540E">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49C5D758" w14:textId="77777777" w:rsidR="00695570" w:rsidRPr="0018540E" w:rsidRDefault="00695570">
            <w:pPr>
              <w:rPr>
                <w:rFonts w:cs="Arial"/>
                <w:color w:val="000000"/>
              </w:rPr>
            </w:pPr>
            <w:r w:rsidRPr="0018540E">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45E3360B"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389D0D20" w14:textId="77777777" w:rsidR="00695570" w:rsidRPr="0018540E" w:rsidRDefault="00695570">
            <w:pPr>
              <w:rPr>
                <w:rFonts w:cs="Arial"/>
                <w:color w:val="000000"/>
              </w:rPr>
            </w:pPr>
            <w:r w:rsidRPr="0018540E">
              <w:rPr>
                <w:rFonts w:cs="Arial"/>
                <w:color w:val="000000"/>
              </w:rPr>
              <w:t xml:space="preserve">Global RL status </w:t>
            </w:r>
            <w:proofErr w:type="spellStart"/>
            <w:r w:rsidRPr="0018540E">
              <w:rPr>
                <w:rFonts w:cs="Arial"/>
                <w:color w:val="000000"/>
              </w:rPr>
              <w:t>uplisted</w:t>
            </w:r>
            <w:proofErr w:type="spellEnd"/>
            <w:r w:rsidRPr="0018540E">
              <w:rPr>
                <w:rFonts w:cs="Arial"/>
                <w:color w:val="000000"/>
              </w:rPr>
              <w:t xml:space="preserve"> from LC to VU</w:t>
            </w:r>
          </w:p>
        </w:tc>
      </w:tr>
      <w:tr w:rsidR="00695570" w:rsidRPr="0018540E" w14:paraId="302C7B34"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298BBA48" w14:textId="77777777" w:rsidR="00695570" w:rsidRPr="0018540E" w:rsidRDefault="00695570">
            <w:pPr>
              <w:rPr>
                <w:rFonts w:cs="Arial"/>
                <w:i/>
                <w:iCs/>
                <w:color w:val="000000"/>
              </w:rPr>
            </w:pPr>
            <w:proofErr w:type="spellStart"/>
            <w:r w:rsidRPr="0018540E">
              <w:rPr>
                <w:rFonts w:cs="Arial"/>
                <w:i/>
                <w:iCs/>
                <w:color w:val="000000"/>
              </w:rPr>
              <w:t>Hieraaetus</w:t>
            </w:r>
            <w:proofErr w:type="spellEnd"/>
            <w:r w:rsidRPr="0018540E">
              <w:rPr>
                <w:rFonts w:cs="Arial"/>
                <w:i/>
                <w:iCs/>
                <w:color w:val="000000"/>
              </w:rPr>
              <w:t xml:space="preserve"> </w:t>
            </w:r>
            <w:proofErr w:type="spellStart"/>
            <w:r w:rsidRPr="0018540E">
              <w:rPr>
                <w:rFonts w:cs="Arial"/>
                <w:i/>
                <w:iCs/>
                <w:color w:val="000000"/>
              </w:rPr>
              <w:t>ayresii</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707623B6" w14:textId="77777777" w:rsidR="00695570" w:rsidRPr="0018540E" w:rsidRDefault="00695570">
            <w:pPr>
              <w:rPr>
                <w:rFonts w:cs="Arial"/>
                <w:color w:val="000000"/>
              </w:rPr>
            </w:pPr>
            <w:r w:rsidRPr="0018540E">
              <w:rPr>
                <w:rFonts w:cs="Arial"/>
                <w:color w:val="000000"/>
              </w:rPr>
              <w:t>Ayres's Hawk-eagle</w:t>
            </w:r>
          </w:p>
        </w:tc>
        <w:tc>
          <w:tcPr>
            <w:tcW w:w="1067" w:type="dxa"/>
            <w:tcBorders>
              <w:top w:val="nil"/>
              <w:left w:val="nil"/>
              <w:bottom w:val="single" w:sz="4" w:space="0" w:color="808080"/>
              <w:right w:val="single" w:sz="4" w:space="0" w:color="808080"/>
            </w:tcBorders>
            <w:shd w:val="clear" w:color="auto" w:fill="auto"/>
            <w:noWrap/>
            <w:vAlign w:val="center"/>
            <w:hideMark/>
          </w:tcPr>
          <w:p w14:paraId="7F44E8DC" w14:textId="77777777" w:rsidR="00695570" w:rsidRPr="0018540E" w:rsidRDefault="00695570">
            <w:pPr>
              <w:rPr>
                <w:rFonts w:cs="Arial"/>
                <w:color w:val="757171"/>
              </w:rPr>
            </w:pPr>
            <w:r w:rsidRPr="0018540E">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11A647EB" w14:textId="77777777" w:rsidR="00695570" w:rsidRPr="0018540E" w:rsidRDefault="00695570">
            <w:pPr>
              <w:rPr>
                <w:rFonts w:cs="Arial"/>
                <w:color w:val="000000"/>
              </w:rPr>
            </w:pPr>
            <w:r w:rsidRPr="0018540E">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3321CFEC"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33326A80" w14:textId="77777777" w:rsidR="00695570" w:rsidRPr="0018540E" w:rsidRDefault="00695570">
            <w:pPr>
              <w:rPr>
                <w:rFonts w:cs="Arial"/>
                <w:color w:val="000000"/>
              </w:rPr>
            </w:pPr>
            <w:r w:rsidRPr="0018540E">
              <w:rPr>
                <w:rFonts w:cs="Arial"/>
                <w:color w:val="000000"/>
              </w:rPr>
              <w:t>Global population trend now declining</w:t>
            </w:r>
          </w:p>
        </w:tc>
      </w:tr>
      <w:tr w:rsidR="00695570" w:rsidRPr="0018540E" w14:paraId="73028D7A"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357F5767" w14:textId="77777777" w:rsidR="00695570" w:rsidRPr="0018540E" w:rsidRDefault="00695570">
            <w:pPr>
              <w:rPr>
                <w:rFonts w:cs="Arial"/>
                <w:i/>
                <w:iCs/>
                <w:color w:val="000000"/>
              </w:rPr>
            </w:pPr>
            <w:r w:rsidRPr="0018540E">
              <w:rPr>
                <w:rFonts w:cs="Arial"/>
                <w:i/>
                <w:iCs/>
                <w:color w:val="000000"/>
              </w:rPr>
              <w:t xml:space="preserve">Accipiter </w:t>
            </w:r>
            <w:proofErr w:type="spellStart"/>
            <w:r w:rsidRPr="0018540E">
              <w:rPr>
                <w:rFonts w:cs="Arial"/>
                <w:i/>
                <w:iCs/>
                <w:color w:val="000000"/>
              </w:rPr>
              <w:t>brevipes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7148D844" w14:textId="77777777" w:rsidR="00695570" w:rsidRPr="0018540E" w:rsidRDefault="00695570">
            <w:pPr>
              <w:rPr>
                <w:rFonts w:cs="Arial"/>
                <w:color w:val="000000"/>
              </w:rPr>
            </w:pPr>
            <w:r w:rsidRPr="0018540E">
              <w:rPr>
                <w:rFonts w:cs="Arial"/>
                <w:color w:val="000000"/>
              </w:rPr>
              <w:t>Levant Sparrowhawk</w:t>
            </w:r>
          </w:p>
        </w:tc>
        <w:tc>
          <w:tcPr>
            <w:tcW w:w="1067" w:type="dxa"/>
            <w:tcBorders>
              <w:top w:val="nil"/>
              <w:left w:val="nil"/>
              <w:bottom w:val="single" w:sz="4" w:space="0" w:color="808080"/>
              <w:right w:val="single" w:sz="4" w:space="0" w:color="808080"/>
            </w:tcBorders>
            <w:shd w:val="clear" w:color="auto" w:fill="auto"/>
            <w:noWrap/>
            <w:vAlign w:val="center"/>
            <w:hideMark/>
          </w:tcPr>
          <w:p w14:paraId="129D9E58" w14:textId="77777777" w:rsidR="00695570" w:rsidRPr="0018540E" w:rsidRDefault="00695570">
            <w:pPr>
              <w:rPr>
                <w:rFonts w:cs="Arial"/>
                <w:color w:val="757171"/>
              </w:rPr>
            </w:pPr>
            <w:r w:rsidRPr="0018540E">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43D05057" w14:textId="77777777" w:rsidR="00695570" w:rsidRPr="0018540E" w:rsidRDefault="00695570">
            <w:pPr>
              <w:rPr>
                <w:rFonts w:cs="Arial"/>
                <w:color w:val="000000"/>
              </w:rPr>
            </w:pPr>
            <w:r w:rsidRPr="0018540E">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29A6E031"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01F36F54" w14:textId="77777777" w:rsidR="00695570" w:rsidRPr="0018540E" w:rsidRDefault="00695570">
            <w:pPr>
              <w:rPr>
                <w:rFonts w:cs="Arial"/>
                <w:color w:val="000000"/>
              </w:rPr>
            </w:pPr>
            <w:r w:rsidRPr="0018540E">
              <w:rPr>
                <w:rFonts w:cs="Arial"/>
                <w:color w:val="000000"/>
              </w:rPr>
              <w:t xml:space="preserve">Qualifies as SPEC </w:t>
            </w:r>
          </w:p>
        </w:tc>
      </w:tr>
      <w:tr w:rsidR="00695570" w:rsidRPr="0018540E" w14:paraId="658ED96F"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tcPr>
          <w:p w14:paraId="43FA88B8" w14:textId="77777777" w:rsidR="00695570" w:rsidRPr="0018540E" w:rsidRDefault="00695570">
            <w:pPr>
              <w:rPr>
                <w:rFonts w:cs="Arial"/>
                <w:i/>
                <w:iCs/>
                <w:color w:val="000000"/>
              </w:rPr>
            </w:pPr>
            <w:r w:rsidRPr="0018540E">
              <w:rPr>
                <w:rFonts w:cs="Arial"/>
                <w:i/>
                <w:iCs/>
                <w:color w:val="000000"/>
              </w:rPr>
              <w:t>Buteo lagopus</w:t>
            </w:r>
          </w:p>
        </w:tc>
        <w:tc>
          <w:tcPr>
            <w:tcW w:w="1812" w:type="dxa"/>
            <w:tcBorders>
              <w:top w:val="nil"/>
              <w:left w:val="nil"/>
              <w:bottom w:val="single" w:sz="4" w:space="0" w:color="808080"/>
              <w:right w:val="single" w:sz="4" w:space="0" w:color="808080"/>
            </w:tcBorders>
            <w:shd w:val="clear" w:color="auto" w:fill="auto"/>
            <w:noWrap/>
            <w:vAlign w:val="center"/>
          </w:tcPr>
          <w:p w14:paraId="7D5BCDF0" w14:textId="77777777" w:rsidR="00695570" w:rsidRPr="0018540E" w:rsidRDefault="00695570">
            <w:pPr>
              <w:rPr>
                <w:rFonts w:cs="Arial"/>
                <w:color w:val="000000"/>
              </w:rPr>
            </w:pPr>
            <w:r w:rsidRPr="0018540E">
              <w:rPr>
                <w:rFonts w:cs="Arial"/>
                <w:color w:val="000000"/>
              </w:rPr>
              <w:t>Rough-legged Buzzard</w:t>
            </w:r>
          </w:p>
        </w:tc>
        <w:tc>
          <w:tcPr>
            <w:tcW w:w="1067" w:type="dxa"/>
            <w:tcBorders>
              <w:top w:val="nil"/>
              <w:left w:val="nil"/>
              <w:bottom w:val="single" w:sz="4" w:space="0" w:color="808080"/>
              <w:right w:val="single" w:sz="4" w:space="0" w:color="808080"/>
            </w:tcBorders>
            <w:shd w:val="clear" w:color="auto" w:fill="auto"/>
            <w:noWrap/>
            <w:vAlign w:val="center"/>
          </w:tcPr>
          <w:p w14:paraId="45F85AE3" w14:textId="77777777" w:rsidR="00695570" w:rsidRPr="0018540E" w:rsidRDefault="00695570">
            <w:pPr>
              <w:rPr>
                <w:rFonts w:cs="Arial"/>
                <w:color w:val="757171"/>
              </w:rPr>
            </w:pPr>
            <w:r w:rsidRPr="0018540E">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tcPr>
          <w:p w14:paraId="63C3831D" w14:textId="77777777" w:rsidR="00695570" w:rsidRPr="0018540E" w:rsidRDefault="00695570">
            <w:pPr>
              <w:rPr>
                <w:rFonts w:cs="Arial"/>
                <w:color w:val="000000"/>
              </w:rPr>
            </w:pPr>
            <w:r w:rsidRPr="0018540E">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tcPr>
          <w:p w14:paraId="5E89E8C5"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tcPr>
          <w:p w14:paraId="6BB3A35B" w14:textId="77777777" w:rsidR="00695570" w:rsidRPr="0018540E" w:rsidRDefault="00695570">
            <w:pPr>
              <w:rPr>
                <w:rFonts w:cs="Arial"/>
                <w:color w:val="000000"/>
              </w:rPr>
            </w:pPr>
            <w:r w:rsidRPr="0018540E">
              <w:rPr>
                <w:rFonts w:cs="Arial"/>
                <w:color w:val="000000"/>
              </w:rPr>
              <w:t>Qualifies as SPEC</w:t>
            </w:r>
          </w:p>
        </w:tc>
      </w:tr>
      <w:tr w:rsidR="00695570" w:rsidRPr="0018540E" w14:paraId="6A22A3F3" w14:textId="77777777">
        <w:trPr>
          <w:trHeight w:val="80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34386F6F" w14:textId="77777777" w:rsidR="00695570" w:rsidRPr="0018540E" w:rsidRDefault="00695570">
            <w:pPr>
              <w:rPr>
                <w:rFonts w:cs="Arial"/>
                <w:i/>
                <w:iCs/>
                <w:color w:val="000000"/>
              </w:rPr>
            </w:pPr>
            <w:r w:rsidRPr="0018540E">
              <w:rPr>
                <w:rFonts w:cs="Arial"/>
                <w:i/>
                <w:iCs/>
                <w:color w:val="000000"/>
              </w:rPr>
              <w:t xml:space="preserve">Milvus </w:t>
            </w:r>
            <w:proofErr w:type="spellStart"/>
            <w:r w:rsidRPr="0018540E">
              <w:rPr>
                <w:rFonts w:cs="Arial"/>
                <w:i/>
                <w:iCs/>
                <w:color w:val="000000"/>
              </w:rPr>
              <w:t>milvus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7417D5AE" w14:textId="77777777" w:rsidR="00695570" w:rsidRPr="0018540E" w:rsidRDefault="00695570">
            <w:pPr>
              <w:rPr>
                <w:rFonts w:cs="Arial"/>
                <w:color w:val="000000"/>
              </w:rPr>
            </w:pPr>
            <w:r w:rsidRPr="0018540E">
              <w:rPr>
                <w:rFonts w:cs="Arial"/>
                <w:color w:val="000000"/>
              </w:rPr>
              <w:t>Red Kite</w:t>
            </w:r>
          </w:p>
        </w:tc>
        <w:tc>
          <w:tcPr>
            <w:tcW w:w="1067" w:type="dxa"/>
            <w:tcBorders>
              <w:top w:val="nil"/>
              <w:left w:val="nil"/>
              <w:bottom w:val="single" w:sz="4" w:space="0" w:color="808080"/>
              <w:right w:val="single" w:sz="4" w:space="0" w:color="808080"/>
            </w:tcBorders>
            <w:shd w:val="clear" w:color="auto" w:fill="auto"/>
            <w:noWrap/>
            <w:vAlign w:val="center"/>
            <w:hideMark/>
          </w:tcPr>
          <w:p w14:paraId="516D64AD" w14:textId="77777777" w:rsidR="00695570" w:rsidRPr="0018540E" w:rsidRDefault="00695570">
            <w:pPr>
              <w:rPr>
                <w:rFonts w:cs="Arial"/>
                <w:color w:val="757171"/>
              </w:rPr>
            </w:pPr>
            <w:r w:rsidRPr="0018540E">
              <w:rPr>
                <w:rFonts w:cs="Arial"/>
                <w:color w:val="757171"/>
              </w:rPr>
              <w:t>CAT1</w:t>
            </w:r>
          </w:p>
        </w:tc>
        <w:tc>
          <w:tcPr>
            <w:tcW w:w="1067" w:type="dxa"/>
            <w:tcBorders>
              <w:top w:val="nil"/>
              <w:left w:val="nil"/>
              <w:bottom w:val="single" w:sz="4" w:space="0" w:color="808080"/>
              <w:right w:val="single" w:sz="4" w:space="0" w:color="808080"/>
            </w:tcBorders>
            <w:shd w:val="clear" w:color="auto" w:fill="auto"/>
            <w:noWrap/>
            <w:vAlign w:val="center"/>
            <w:hideMark/>
          </w:tcPr>
          <w:p w14:paraId="6CBC3369" w14:textId="77777777" w:rsidR="00695570" w:rsidRPr="0018540E" w:rsidRDefault="00695570">
            <w:pPr>
              <w:rPr>
                <w:rFonts w:cs="Arial"/>
                <w:color w:val="000000"/>
              </w:rPr>
            </w:pPr>
            <w:r w:rsidRPr="0018540E">
              <w:rPr>
                <w:rFonts w:cs="Arial"/>
                <w:color w:val="000000"/>
              </w:rPr>
              <w:t>CAT3</w:t>
            </w:r>
          </w:p>
        </w:tc>
        <w:tc>
          <w:tcPr>
            <w:tcW w:w="1100" w:type="dxa"/>
            <w:tcBorders>
              <w:top w:val="nil"/>
              <w:left w:val="nil"/>
              <w:bottom w:val="single" w:sz="4" w:space="0" w:color="808080"/>
              <w:right w:val="single" w:sz="4" w:space="0" w:color="808080"/>
            </w:tcBorders>
            <w:shd w:val="clear" w:color="auto" w:fill="auto"/>
            <w:noWrap/>
            <w:vAlign w:val="center"/>
            <w:hideMark/>
          </w:tcPr>
          <w:p w14:paraId="0B0D38EF"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vAlign w:val="center"/>
            <w:hideMark/>
          </w:tcPr>
          <w:p w14:paraId="154DF0FC" w14:textId="77777777" w:rsidR="00695570" w:rsidRPr="0018540E" w:rsidRDefault="00695570">
            <w:pPr>
              <w:rPr>
                <w:rFonts w:cs="Arial"/>
                <w:color w:val="000000"/>
              </w:rPr>
            </w:pPr>
            <w:r w:rsidRPr="0018540E">
              <w:rPr>
                <w:rFonts w:cs="Arial"/>
                <w:color w:val="000000"/>
              </w:rPr>
              <w:t>Global RL status downlisted from NT to LC, global population trend now increasing, no longer qualifies as SPEC</w:t>
            </w:r>
          </w:p>
        </w:tc>
      </w:tr>
      <w:tr w:rsidR="00695570" w:rsidRPr="0018540E" w14:paraId="33D0090D"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4DF88827" w14:textId="77777777" w:rsidR="00695570" w:rsidRPr="0018540E" w:rsidRDefault="00695570">
            <w:pPr>
              <w:rPr>
                <w:rFonts w:cs="Arial"/>
                <w:i/>
                <w:iCs/>
                <w:color w:val="000000"/>
              </w:rPr>
            </w:pPr>
            <w:r w:rsidRPr="0018540E">
              <w:rPr>
                <w:rFonts w:cs="Arial"/>
                <w:i/>
                <w:iCs/>
                <w:color w:val="000000"/>
              </w:rPr>
              <w:t xml:space="preserve">Milvus </w:t>
            </w:r>
            <w:proofErr w:type="spellStart"/>
            <w:r w:rsidRPr="0018540E">
              <w:rPr>
                <w:rFonts w:cs="Arial"/>
                <w:i/>
                <w:iCs/>
                <w:color w:val="000000"/>
              </w:rPr>
              <w:t>migrans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528C2911" w14:textId="77777777" w:rsidR="00695570" w:rsidRPr="0018540E" w:rsidRDefault="00695570">
            <w:pPr>
              <w:rPr>
                <w:rFonts w:cs="Arial"/>
                <w:color w:val="000000"/>
              </w:rPr>
            </w:pPr>
            <w:r w:rsidRPr="0018540E">
              <w:rPr>
                <w:rFonts w:cs="Arial"/>
                <w:color w:val="000000"/>
              </w:rPr>
              <w:t>Black Kite</w:t>
            </w:r>
          </w:p>
        </w:tc>
        <w:tc>
          <w:tcPr>
            <w:tcW w:w="1067" w:type="dxa"/>
            <w:tcBorders>
              <w:top w:val="nil"/>
              <w:left w:val="nil"/>
              <w:bottom w:val="single" w:sz="4" w:space="0" w:color="808080"/>
              <w:right w:val="single" w:sz="4" w:space="0" w:color="808080"/>
            </w:tcBorders>
            <w:shd w:val="clear" w:color="auto" w:fill="auto"/>
            <w:noWrap/>
            <w:vAlign w:val="center"/>
            <w:hideMark/>
          </w:tcPr>
          <w:p w14:paraId="66105667" w14:textId="77777777" w:rsidR="00695570" w:rsidRPr="0018540E" w:rsidRDefault="00695570">
            <w:pPr>
              <w:rPr>
                <w:rFonts w:cs="Arial"/>
                <w:color w:val="757171"/>
              </w:rPr>
            </w:pPr>
            <w:r w:rsidRPr="0018540E">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1BCF9678" w14:textId="77777777" w:rsidR="00695570" w:rsidRPr="0018540E" w:rsidRDefault="00695570">
            <w:pPr>
              <w:rPr>
                <w:rFonts w:cs="Arial"/>
                <w:color w:val="000000"/>
              </w:rPr>
            </w:pPr>
            <w:r w:rsidRPr="0018540E">
              <w:rPr>
                <w:rFonts w:cs="Arial"/>
                <w:color w:val="000000"/>
              </w:rPr>
              <w:t>CAT3</w:t>
            </w:r>
          </w:p>
        </w:tc>
        <w:tc>
          <w:tcPr>
            <w:tcW w:w="1100" w:type="dxa"/>
            <w:tcBorders>
              <w:top w:val="nil"/>
              <w:left w:val="nil"/>
              <w:bottom w:val="single" w:sz="4" w:space="0" w:color="808080"/>
              <w:right w:val="single" w:sz="4" w:space="0" w:color="808080"/>
            </w:tcBorders>
            <w:shd w:val="clear" w:color="auto" w:fill="auto"/>
            <w:noWrap/>
            <w:vAlign w:val="center"/>
            <w:hideMark/>
          </w:tcPr>
          <w:p w14:paraId="05CC4666"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08B57181" w14:textId="77777777" w:rsidR="00695570" w:rsidRPr="0018540E" w:rsidRDefault="00695570">
            <w:pPr>
              <w:rPr>
                <w:rFonts w:cs="Arial"/>
                <w:color w:val="000000"/>
              </w:rPr>
            </w:pPr>
            <w:r w:rsidRPr="0018540E">
              <w:rPr>
                <w:rFonts w:cs="Arial"/>
                <w:color w:val="000000"/>
              </w:rPr>
              <w:t>No longer qualifies as SPEC</w:t>
            </w:r>
          </w:p>
        </w:tc>
      </w:tr>
      <w:tr w:rsidR="00695570" w:rsidRPr="0018540E" w14:paraId="4353690B"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4EF8117C" w14:textId="77777777" w:rsidR="00695570" w:rsidRPr="0018540E" w:rsidRDefault="00695570">
            <w:pPr>
              <w:rPr>
                <w:rFonts w:cs="Arial"/>
                <w:i/>
                <w:iCs/>
                <w:color w:val="000000"/>
              </w:rPr>
            </w:pPr>
            <w:r w:rsidRPr="0018540E">
              <w:rPr>
                <w:rFonts w:cs="Arial"/>
                <w:i/>
                <w:iCs/>
                <w:color w:val="000000"/>
              </w:rPr>
              <w:t xml:space="preserve">Buteo </w:t>
            </w:r>
            <w:proofErr w:type="spellStart"/>
            <w:r w:rsidRPr="0018540E">
              <w:rPr>
                <w:rFonts w:cs="Arial"/>
                <w:i/>
                <w:iCs/>
                <w:color w:val="000000"/>
              </w:rPr>
              <w:t>trizonatus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1DC3B31E" w14:textId="77777777" w:rsidR="00695570" w:rsidRPr="0018540E" w:rsidRDefault="00695570">
            <w:pPr>
              <w:rPr>
                <w:rFonts w:cs="Arial"/>
                <w:color w:val="000000"/>
              </w:rPr>
            </w:pPr>
            <w:r w:rsidRPr="0018540E">
              <w:rPr>
                <w:rFonts w:cs="Arial"/>
                <w:color w:val="000000"/>
              </w:rPr>
              <w:t>Forest Buzzard</w:t>
            </w:r>
          </w:p>
        </w:tc>
        <w:tc>
          <w:tcPr>
            <w:tcW w:w="1067" w:type="dxa"/>
            <w:tcBorders>
              <w:top w:val="nil"/>
              <w:left w:val="nil"/>
              <w:bottom w:val="single" w:sz="4" w:space="0" w:color="808080"/>
              <w:right w:val="single" w:sz="4" w:space="0" w:color="808080"/>
            </w:tcBorders>
            <w:shd w:val="clear" w:color="auto" w:fill="auto"/>
            <w:noWrap/>
            <w:vAlign w:val="center"/>
            <w:hideMark/>
          </w:tcPr>
          <w:p w14:paraId="77BB3D0B" w14:textId="77777777" w:rsidR="00695570" w:rsidRPr="0018540E" w:rsidRDefault="00695570">
            <w:pPr>
              <w:rPr>
                <w:rFonts w:cs="Arial"/>
                <w:color w:val="757171"/>
              </w:rPr>
            </w:pPr>
            <w:r w:rsidRPr="0018540E">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6521C335" w14:textId="77777777" w:rsidR="00695570" w:rsidRPr="0018540E" w:rsidRDefault="00695570">
            <w:pPr>
              <w:rPr>
                <w:rFonts w:cs="Arial"/>
                <w:color w:val="000000"/>
              </w:rPr>
            </w:pPr>
            <w:r w:rsidRPr="0018540E">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5B4ABDF7"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5D669448" w14:textId="77777777" w:rsidR="00695570" w:rsidRPr="0018540E" w:rsidRDefault="00695570">
            <w:pPr>
              <w:rPr>
                <w:rFonts w:cs="Arial"/>
                <w:color w:val="000000"/>
              </w:rPr>
            </w:pPr>
            <w:r w:rsidRPr="0018540E">
              <w:rPr>
                <w:rFonts w:cs="Arial"/>
                <w:color w:val="000000"/>
              </w:rPr>
              <w:t xml:space="preserve">Global RL status </w:t>
            </w:r>
            <w:proofErr w:type="spellStart"/>
            <w:r w:rsidRPr="0018540E">
              <w:rPr>
                <w:rFonts w:cs="Arial"/>
                <w:color w:val="000000"/>
              </w:rPr>
              <w:t>uplisted</w:t>
            </w:r>
            <w:proofErr w:type="spellEnd"/>
            <w:r w:rsidRPr="0018540E">
              <w:rPr>
                <w:rFonts w:cs="Arial"/>
                <w:color w:val="000000"/>
              </w:rPr>
              <w:t xml:space="preserve"> from LC to NT</w:t>
            </w:r>
          </w:p>
        </w:tc>
      </w:tr>
      <w:tr w:rsidR="00695570" w:rsidRPr="0018540E" w14:paraId="14DBB29F"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71F1B17F" w14:textId="77777777" w:rsidR="00695570" w:rsidRPr="0018540E" w:rsidRDefault="00695570">
            <w:pPr>
              <w:rPr>
                <w:rFonts w:cs="Arial"/>
                <w:i/>
                <w:iCs/>
                <w:color w:val="000000"/>
              </w:rPr>
            </w:pPr>
            <w:r w:rsidRPr="0018540E">
              <w:rPr>
                <w:rFonts w:cs="Arial"/>
                <w:i/>
                <w:iCs/>
                <w:color w:val="000000"/>
              </w:rPr>
              <w:t>Falco columbarius</w:t>
            </w:r>
          </w:p>
        </w:tc>
        <w:tc>
          <w:tcPr>
            <w:tcW w:w="1812" w:type="dxa"/>
            <w:tcBorders>
              <w:top w:val="nil"/>
              <w:left w:val="nil"/>
              <w:bottom w:val="single" w:sz="4" w:space="0" w:color="808080"/>
              <w:right w:val="single" w:sz="4" w:space="0" w:color="808080"/>
            </w:tcBorders>
            <w:shd w:val="clear" w:color="auto" w:fill="auto"/>
            <w:noWrap/>
            <w:vAlign w:val="center"/>
            <w:hideMark/>
          </w:tcPr>
          <w:p w14:paraId="6033418E" w14:textId="77777777" w:rsidR="00695570" w:rsidRPr="0018540E" w:rsidRDefault="00695570">
            <w:pPr>
              <w:rPr>
                <w:rFonts w:cs="Arial"/>
                <w:color w:val="000000"/>
              </w:rPr>
            </w:pPr>
            <w:r w:rsidRPr="0018540E">
              <w:rPr>
                <w:rFonts w:cs="Arial"/>
                <w:color w:val="000000"/>
              </w:rPr>
              <w:t>Merlin</w:t>
            </w:r>
          </w:p>
        </w:tc>
        <w:tc>
          <w:tcPr>
            <w:tcW w:w="1067" w:type="dxa"/>
            <w:tcBorders>
              <w:top w:val="nil"/>
              <w:left w:val="nil"/>
              <w:bottom w:val="single" w:sz="4" w:space="0" w:color="808080"/>
              <w:right w:val="single" w:sz="4" w:space="0" w:color="808080"/>
            </w:tcBorders>
            <w:shd w:val="clear" w:color="auto" w:fill="auto"/>
            <w:noWrap/>
            <w:vAlign w:val="center"/>
            <w:hideMark/>
          </w:tcPr>
          <w:p w14:paraId="2966DE7F" w14:textId="77777777" w:rsidR="00695570" w:rsidRPr="0018540E" w:rsidRDefault="00695570">
            <w:pPr>
              <w:rPr>
                <w:rFonts w:cs="Arial"/>
                <w:color w:val="757171"/>
              </w:rPr>
            </w:pPr>
            <w:r w:rsidRPr="0018540E">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6A7275EA" w14:textId="77777777" w:rsidR="00695570" w:rsidRPr="0018540E" w:rsidRDefault="00695570">
            <w:pPr>
              <w:rPr>
                <w:rFonts w:cs="Arial"/>
                <w:color w:val="000000"/>
              </w:rPr>
            </w:pPr>
            <w:r w:rsidRPr="0018540E">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442292A9"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7D613282" w14:textId="77777777" w:rsidR="00695570" w:rsidRPr="0018540E" w:rsidRDefault="00695570">
            <w:pPr>
              <w:rPr>
                <w:rFonts w:cs="Arial"/>
                <w:color w:val="000000"/>
              </w:rPr>
            </w:pPr>
            <w:r w:rsidRPr="0018540E">
              <w:rPr>
                <w:rFonts w:cs="Arial"/>
                <w:color w:val="000000"/>
              </w:rPr>
              <w:t>Now qualifies as SPEC</w:t>
            </w:r>
          </w:p>
        </w:tc>
      </w:tr>
      <w:tr w:rsidR="00695570" w:rsidRPr="0018540E" w14:paraId="42DD540D" w14:textId="77777777">
        <w:trPr>
          <w:trHeight w:val="320"/>
        </w:trPr>
        <w:tc>
          <w:tcPr>
            <w:tcW w:w="1516" w:type="dxa"/>
            <w:tcBorders>
              <w:top w:val="nil"/>
              <w:left w:val="single" w:sz="4" w:space="0" w:color="auto"/>
              <w:bottom w:val="single" w:sz="4" w:space="0" w:color="auto"/>
              <w:right w:val="single" w:sz="4" w:space="0" w:color="808080"/>
            </w:tcBorders>
            <w:shd w:val="clear" w:color="auto" w:fill="auto"/>
            <w:noWrap/>
            <w:vAlign w:val="center"/>
            <w:hideMark/>
          </w:tcPr>
          <w:p w14:paraId="4B6027F2" w14:textId="77777777" w:rsidR="00695570" w:rsidRPr="0018540E" w:rsidRDefault="00695570">
            <w:pPr>
              <w:rPr>
                <w:rFonts w:cs="Arial"/>
                <w:i/>
                <w:iCs/>
                <w:color w:val="000000"/>
              </w:rPr>
            </w:pPr>
            <w:r w:rsidRPr="0018540E">
              <w:rPr>
                <w:rFonts w:cs="Arial"/>
                <w:i/>
                <w:iCs/>
                <w:color w:val="000000"/>
              </w:rPr>
              <w:t xml:space="preserve">Falco </w:t>
            </w:r>
            <w:proofErr w:type="spellStart"/>
            <w:r w:rsidRPr="0018540E">
              <w:rPr>
                <w:rFonts w:cs="Arial"/>
                <w:i/>
                <w:iCs/>
                <w:color w:val="000000"/>
              </w:rPr>
              <w:t>rusticolus</w:t>
            </w:r>
            <w:proofErr w:type="spellEnd"/>
          </w:p>
        </w:tc>
        <w:tc>
          <w:tcPr>
            <w:tcW w:w="1812" w:type="dxa"/>
            <w:tcBorders>
              <w:top w:val="nil"/>
              <w:left w:val="nil"/>
              <w:bottom w:val="single" w:sz="4" w:space="0" w:color="auto"/>
              <w:right w:val="single" w:sz="4" w:space="0" w:color="808080"/>
            </w:tcBorders>
            <w:shd w:val="clear" w:color="auto" w:fill="auto"/>
            <w:noWrap/>
            <w:vAlign w:val="center"/>
            <w:hideMark/>
          </w:tcPr>
          <w:p w14:paraId="42E952DE" w14:textId="77777777" w:rsidR="00695570" w:rsidRPr="0018540E" w:rsidRDefault="00695570">
            <w:pPr>
              <w:rPr>
                <w:rFonts w:cs="Arial"/>
                <w:color w:val="000000"/>
              </w:rPr>
            </w:pPr>
            <w:r w:rsidRPr="0018540E">
              <w:rPr>
                <w:rFonts w:cs="Arial"/>
                <w:color w:val="000000"/>
              </w:rPr>
              <w:t>Gyrfalcon</w:t>
            </w:r>
          </w:p>
        </w:tc>
        <w:tc>
          <w:tcPr>
            <w:tcW w:w="1067" w:type="dxa"/>
            <w:tcBorders>
              <w:top w:val="nil"/>
              <w:left w:val="nil"/>
              <w:bottom w:val="single" w:sz="4" w:space="0" w:color="auto"/>
              <w:right w:val="single" w:sz="4" w:space="0" w:color="808080"/>
            </w:tcBorders>
            <w:shd w:val="clear" w:color="auto" w:fill="auto"/>
            <w:noWrap/>
            <w:vAlign w:val="center"/>
            <w:hideMark/>
          </w:tcPr>
          <w:p w14:paraId="0C1CF454" w14:textId="77777777" w:rsidR="00695570" w:rsidRPr="0018540E" w:rsidRDefault="00695570">
            <w:pPr>
              <w:rPr>
                <w:rFonts w:cs="Arial"/>
                <w:color w:val="757171"/>
              </w:rPr>
            </w:pPr>
            <w:r w:rsidRPr="0018540E">
              <w:rPr>
                <w:rFonts w:cs="Arial"/>
                <w:color w:val="757171"/>
              </w:rPr>
              <w:t>CAT3</w:t>
            </w:r>
          </w:p>
        </w:tc>
        <w:tc>
          <w:tcPr>
            <w:tcW w:w="1067" w:type="dxa"/>
            <w:tcBorders>
              <w:top w:val="nil"/>
              <w:left w:val="nil"/>
              <w:bottom w:val="single" w:sz="4" w:space="0" w:color="auto"/>
              <w:right w:val="single" w:sz="4" w:space="0" w:color="808080"/>
            </w:tcBorders>
            <w:shd w:val="clear" w:color="auto" w:fill="auto"/>
            <w:noWrap/>
            <w:vAlign w:val="center"/>
            <w:hideMark/>
          </w:tcPr>
          <w:p w14:paraId="4DD600A6" w14:textId="77777777" w:rsidR="00695570" w:rsidRPr="0018540E" w:rsidRDefault="00695570">
            <w:pPr>
              <w:rPr>
                <w:rFonts w:cs="Arial"/>
                <w:color w:val="000000"/>
              </w:rPr>
            </w:pPr>
            <w:r w:rsidRPr="0018540E">
              <w:rPr>
                <w:rFonts w:cs="Arial"/>
                <w:color w:val="000000"/>
              </w:rPr>
              <w:t>CAT2</w:t>
            </w:r>
          </w:p>
        </w:tc>
        <w:tc>
          <w:tcPr>
            <w:tcW w:w="1100" w:type="dxa"/>
            <w:tcBorders>
              <w:top w:val="nil"/>
              <w:left w:val="nil"/>
              <w:bottom w:val="single" w:sz="4" w:space="0" w:color="auto"/>
              <w:right w:val="single" w:sz="4" w:space="0" w:color="808080"/>
            </w:tcBorders>
            <w:shd w:val="clear" w:color="auto" w:fill="auto"/>
            <w:noWrap/>
            <w:vAlign w:val="center"/>
            <w:hideMark/>
          </w:tcPr>
          <w:p w14:paraId="25E3BABF"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auto"/>
              <w:right w:val="single" w:sz="4" w:space="0" w:color="auto"/>
            </w:tcBorders>
            <w:shd w:val="clear" w:color="auto" w:fill="auto"/>
            <w:noWrap/>
            <w:vAlign w:val="center"/>
            <w:hideMark/>
          </w:tcPr>
          <w:p w14:paraId="2C7FEE15" w14:textId="77777777" w:rsidR="00695570" w:rsidRPr="0018540E" w:rsidRDefault="00695570">
            <w:pPr>
              <w:rPr>
                <w:rFonts w:cs="Arial"/>
                <w:color w:val="000000"/>
              </w:rPr>
            </w:pPr>
            <w:r w:rsidRPr="0018540E">
              <w:rPr>
                <w:rFonts w:cs="Arial"/>
                <w:color w:val="000000"/>
              </w:rPr>
              <w:t xml:space="preserve">Qualifies as SPEC </w:t>
            </w:r>
          </w:p>
        </w:tc>
      </w:tr>
      <w:tr w:rsidR="00695570" w:rsidRPr="0018540E" w14:paraId="5C0B948B"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3FEE47F2" w14:textId="77777777" w:rsidR="00695570" w:rsidRPr="0018540E" w:rsidRDefault="00695570">
            <w:pPr>
              <w:rPr>
                <w:rFonts w:cs="Arial"/>
                <w:i/>
                <w:iCs/>
                <w:color w:val="000000"/>
              </w:rPr>
            </w:pPr>
            <w:proofErr w:type="spellStart"/>
            <w:r w:rsidRPr="0018540E">
              <w:rPr>
                <w:rFonts w:cs="Arial"/>
                <w:i/>
                <w:iCs/>
                <w:color w:val="000000"/>
              </w:rPr>
              <w:t>Strix</w:t>
            </w:r>
            <w:proofErr w:type="spellEnd"/>
            <w:r w:rsidRPr="0018540E">
              <w:rPr>
                <w:rFonts w:cs="Arial"/>
                <w:i/>
                <w:iCs/>
                <w:color w:val="000000"/>
              </w:rPr>
              <w:t xml:space="preserve"> </w:t>
            </w:r>
            <w:proofErr w:type="spellStart"/>
            <w:r w:rsidRPr="0018540E">
              <w:rPr>
                <w:rFonts w:cs="Arial"/>
                <w:i/>
                <w:iCs/>
                <w:color w:val="000000"/>
              </w:rPr>
              <w:t>nebulosa</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334AE4DC" w14:textId="77777777" w:rsidR="00695570" w:rsidRPr="0018540E" w:rsidRDefault="00695570">
            <w:pPr>
              <w:rPr>
                <w:rFonts w:cs="Arial"/>
                <w:color w:val="000000"/>
              </w:rPr>
            </w:pPr>
            <w:r w:rsidRPr="0018540E">
              <w:rPr>
                <w:rFonts w:cs="Arial"/>
                <w:color w:val="000000"/>
              </w:rPr>
              <w:t>Great Grey Owl</w:t>
            </w:r>
          </w:p>
        </w:tc>
        <w:tc>
          <w:tcPr>
            <w:tcW w:w="1067" w:type="dxa"/>
            <w:tcBorders>
              <w:top w:val="nil"/>
              <w:left w:val="nil"/>
              <w:bottom w:val="single" w:sz="4" w:space="0" w:color="808080"/>
              <w:right w:val="single" w:sz="4" w:space="0" w:color="808080"/>
            </w:tcBorders>
            <w:shd w:val="clear" w:color="auto" w:fill="auto"/>
            <w:noWrap/>
            <w:vAlign w:val="center"/>
            <w:hideMark/>
          </w:tcPr>
          <w:p w14:paraId="5B3A8C82" w14:textId="77777777" w:rsidR="00695570" w:rsidRPr="0018540E" w:rsidRDefault="00695570">
            <w:pPr>
              <w:rPr>
                <w:rFonts w:cs="Arial"/>
                <w:color w:val="757171"/>
              </w:rPr>
            </w:pPr>
            <w:r w:rsidRPr="0018540E">
              <w:rPr>
                <w:rFonts w:cs="Arial"/>
                <w:color w:val="757171"/>
              </w:rPr>
              <w:t>CAT3</w:t>
            </w:r>
          </w:p>
        </w:tc>
        <w:tc>
          <w:tcPr>
            <w:tcW w:w="1067" w:type="dxa"/>
            <w:tcBorders>
              <w:top w:val="nil"/>
              <w:left w:val="nil"/>
              <w:bottom w:val="single" w:sz="4" w:space="0" w:color="808080"/>
              <w:right w:val="single" w:sz="4" w:space="0" w:color="808080"/>
            </w:tcBorders>
            <w:shd w:val="clear" w:color="auto" w:fill="auto"/>
            <w:noWrap/>
            <w:vAlign w:val="center"/>
            <w:hideMark/>
          </w:tcPr>
          <w:p w14:paraId="702D4718" w14:textId="77777777" w:rsidR="00695570" w:rsidRPr="0018540E" w:rsidRDefault="00695570">
            <w:pPr>
              <w:rPr>
                <w:rFonts w:cs="Arial"/>
                <w:color w:val="000000"/>
              </w:rPr>
            </w:pPr>
            <w:r w:rsidRPr="0018540E">
              <w:rPr>
                <w:rFonts w:cs="Arial"/>
                <w:color w:val="000000"/>
              </w:rPr>
              <w:t>CAT2</w:t>
            </w:r>
          </w:p>
        </w:tc>
        <w:tc>
          <w:tcPr>
            <w:tcW w:w="1100" w:type="dxa"/>
            <w:tcBorders>
              <w:top w:val="nil"/>
              <w:left w:val="nil"/>
              <w:bottom w:val="single" w:sz="4" w:space="0" w:color="808080"/>
              <w:right w:val="single" w:sz="4" w:space="0" w:color="808080"/>
            </w:tcBorders>
            <w:shd w:val="clear" w:color="auto" w:fill="auto"/>
            <w:noWrap/>
            <w:vAlign w:val="center"/>
            <w:hideMark/>
          </w:tcPr>
          <w:p w14:paraId="140D44D4"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5C163C13" w14:textId="77777777" w:rsidR="00695570" w:rsidRPr="0018540E" w:rsidRDefault="00695570">
            <w:pPr>
              <w:rPr>
                <w:rFonts w:cs="Arial"/>
                <w:color w:val="000000"/>
              </w:rPr>
            </w:pPr>
            <w:r w:rsidRPr="0018540E">
              <w:rPr>
                <w:rFonts w:cs="Arial"/>
                <w:color w:val="000000"/>
              </w:rPr>
              <w:t>Qualifies as SPEC</w:t>
            </w:r>
          </w:p>
        </w:tc>
      </w:tr>
      <w:tr w:rsidR="00695570" w:rsidRPr="0018540E" w14:paraId="12D2A57D" w14:textId="77777777">
        <w:trPr>
          <w:trHeight w:val="320"/>
        </w:trPr>
        <w:tc>
          <w:tcPr>
            <w:tcW w:w="1516" w:type="dxa"/>
            <w:tcBorders>
              <w:top w:val="nil"/>
              <w:left w:val="single" w:sz="4" w:space="0" w:color="auto"/>
              <w:bottom w:val="single" w:sz="4" w:space="0" w:color="808080"/>
              <w:right w:val="single" w:sz="4" w:space="0" w:color="808080"/>
            </w:tcBorders>
            <w:shd w:val="clear" w:color="auto" w:fill="auto"/>
            <w:noWrap/>
            <w:vAlign w:val="center"/>
            <w:hideMark/>
          </w:tcPr>
          <w:p w14:paraId="434E8B10" w14:textId="77777777" w:rsidR="00695570" w:rsidRPr="0018540E" w:rsidRDefault="00695570">
            <w:pPr>
              <w:rPr>
                <w:rFonts w:cs="Arial"/>
                <w:i/>
                <w:iCs/>
                <w:color w:val="000000"/>
              </w:rPr>
            </w:pPr>
            <w:r w:rsidRPr="0018540E">
              <w:rPr>
                <w:rFonts w:cs="Arial"/>
                <w:i/>
                <w:iCs/>
                <w:color w:val="000000"/>
              </w:rPr>
              <w:t xml:space="preserve">Bubo </w:t>
            </w:r>
            <w:proofErr w:type="spellStart"/>
            <w:r w:rsidRPr="0018540E">
              <w:rPr>
                <w:rFonts w:cs="Arial"/>
                <w:i/>
                <w:iCs/>
                <w:color w:val="000000"/>
              </w:rPr>
              <w:t>scandiacus</w:t>
            </w:r>
            <w:proofErr w:type="spellEnd"/>
          </w:p>
        </w:tc>
        <w:tc>
          <w:tcPr>
            <w:tcW w:w="1812" w:type="dxa"/>
            <w:tcBorders>
              <w:top w:val="nil"/>
              <w:left w:val="nil"/>
              <w:bottom w:val="single" w:sz="4" w:space="0" w:color="808080"/>
              <w:right w:val="single" w:sz="4" w:space="0" w:color="808080"/>
            </w:tcBorders>
            <w:shd w:val="clear" w:color="auto" w:fill="auto"/>
            <w:noWrap/>
            <w:vAlign w:val="center"/>
            <w:hideMark/>
          </w:tcPr>
          <w:p w14:paraId="3739B43D" w14:textId="77777777" w:rsidR="00695570" w:rsidRPr="0018540E" w:rsidRDefault="00695570">
            <w:pPr>
              <w:rPr>
                <w:rFonts w:cs="Arial"/>
                <w:color w:val="000000"/>
              </w:rPr>
            </w:pPr>
            <w:r w:rsidRPr="0018540E">
              <w:rPr>
                <w:rFonts w:cs="Arial"/>
                <w:color w:val="000000"/>
              </w:rPr>
              <w:t>Snowy Owl</w:t>
            </w:r>
          </w:p>
        </w:tc>
        <w:tc>
          <w:tcPr>
            <w:tcW w:w="1067" w:type="dxa"/>
            <w:tcBorders>
              <w:top w:val="nil"/>
              <w:left w:val="nil"/>
              <w:bottom w:val="single" w:sz="4" w:space="0" w:color="808080"/>
              <w:right w:val="single" w:sz="4" w:space="0" w:color="808080"/>
            </w:tcBorders>
            <w:shd w:val="clear" w:color="auto" w:fill="auto"/>
            <w:noWrap/>
            <w:vAlign w:val="center"/>
            <w:hideMark/>
          </w:tcPr>
          <w:p w14:paraId="3BC45051" w14:textId="77777777" w:rsidR="00695570" w:rsidRPr="0018540E" w:rsidRDefault="00695570">
            <w:pPr>
              <w:rPr>
                <w:rFonts w:cs="Arial"/>
                <w:color w:val="757171"/>
              </w:rPr>
            </w:pPr>
            <w:r w:rsidRPr="0018540E">
              <w:rPr>
                <w:rFonts w:cs="Arial"/>
                <w:color w:val="757171"/>
              </w:rPr>
              <w:t>CAT2</w:t>
            </w:r>
          </w:p>
        </w:tc>
        <w:tc>
          <w:tcPr>
            <w:tcW w:w="1067" w:type="dxa"/>
            <w:tcBorders>
              <w:top w:val="nil"/>
              <w:left w:val="nil"/>
              <w:bottom w:val="single" w:sz="4" w:space="0" w:color="808080"/>
              <w:right w:val="single" w:sz="4" w:space="0" w:color="808080"/>
            </w:tcBorders>
            <w:shd w:val="clear" w:color="auto" w:fill="auto"/>
            <w:noWrap/>
            <w:vAlign w:val="center"/>
            <w:hideMark/>
          </w:tcPr>
          <w:p w14:paraId="754A0A31" w14:textId="77777777" w:rsidR="00695570" w:rsidRPr="0018540E" w:rsidRDefault="00695570">
            <w:pPr>
              <w:rPr>
                <w:rFonts w:cs="Arial"/>
                <w:color w:val="000000"/>
              </w:rPr>
            </w:pPr>
            <w:r w:rsidRPr="0018540E">
              <w:rPr>
                <w:rFonts w:cs="Arial"/>
                <w:color w:val="000000"/>
              </w:rPr>
              <w:t>CAT1</w:t>
            </w:r>
          </w:p>
        </w:tc>
        <w:tc>
          <w:tcPr>
            <w:tcW w:w="1100" w:type="dxa"/>
            <w:tcBorders>
              <w:top w:val="nil"/>
              <w:left w:val="nil"/>
              <w:bottom w:val="single" w:sz="4" w:space="0" w:color="808080"/>
              <w:right w:val="single" w:sz="4" w:space="0" w:color="808080"/>
            </w:tcBorders>
            <w:shd w:val="clear" w:color="auto" w:fill="auto"/>
            <w:noWrap/>
            <w:vAlign w:val="center"/>
            <w:hideMark/>
          </w:tcPr>
          <w:p w14:paraId="3475E0AE" w14:textId="77777777" w:rsidR="00695570" w:rsidRPr="0018540E" w:rsidRDefault="00695570">
            <w:pPr>
              <w:rPr>
                <w:rFonts w:cs="Arial"/>
                <w:color w:val="000000"/>
              </w:rPr>
            </w:pPr>
            <w:r w:rsidRPr="0018540E">
              <w:rPr>
                <w:rFonts w:cs="Arial"/>
                <w:color w:val="000000"/>
              </w:rPr>
              <w:t>YES</w:t>
            </w:r>
          </w:p>
        </w:tc>
        <w:tc>
          <w:tcPr>
            <w:tcW w:w="2902" w:type="dxa"/>
            <w:tcBorders>
              <w:top w:val="nil"/>
              <w:left w:val="nil"/>
              <w:bottom w:val="single" w:sz="4" w:space="0" w:color="808080"/>
              <w:right w:val="single" w:sz="4" w:space="0" w:color="auto"/>
            </w:tcBorders>
            <w:shd w:val="clear" w:color="auto" w:fill="auto"/>
            <w:noWrap/>
            <w:vAlign w:val="center"/>
            <w:hideMark/>
          </w:tcPr>
          <w:p w14:paraId="293935D3" w14:textId="77777777" w:rsidR="00695570" w:rsidRPr="0018540E" w:rsidRDefault="00695570">
            <w:pPr>
              <w:rPr>
                <w:rFonts w:cs="Arial"/>
                <w:color w:val="000000"/>
              </w:rPr>
            </w:pPr>
            <w:r w:rsidRPr="0018540E">
              <w:rPr>
                <w:rFonts w:cs="Arial"/>
                <w:color w:val="000000"/>
              </w:rPr>
              <w:t xml:space="preserve">Global RL status </w:t>
            </w:r>
            <w:proofErr w:type="spellStart"/>
            <w:r w:rsidRPr="0018540E">
              <w:rPr>
                <w:rFonts w:cs="Arial"/>
                <w:color w:val="000000"/>
              </w:rPr>
              <w:t>uplisted</w:t>
            </w:r>
            <w:proofErr w:type="spellEnd"/>
            <w:r w:rsidRPr="0018540E">
              <w:rPr>
                <w:rFonts w:cs="Arial"/>
                <w:color w:val="000000"/>
              </w:rPr>
              <w:t xml:space="preserve"> from LC to VU</w:t>
            </w:r>
          </w:p>
        </w:tc>
      </w:tr>
    </w:tbl>
    <w:p w14:paraId="36236AFA" w14:textId="77777777" w:rsidR="00695570" w:rsidRDefault="00695570" w:rsidP="00695570">
      <w:pPr>
        <w:tabs>
          <w:tab w:val="center" w:pos="0"/>
        </w:tabs>
        <w:jc w:val="center"/>
        <w:rPr>
          <w:rFonts w:asciiTheme="minorBidi" w:hAnsiTheme="minorBidi"/>
          <w:b/>
          <w:bCs/>
        </w:rPr>
      </w:pPr>
    </w:p>
    <w:p w14:paraId="0B9C42F8" w14:textId="493D9AF4" w:rsidR="008F186E" w:rsidRDefault="008F186E">
      <w:pPr>
        <w:rPr>
          <w:b/>
          <w:bCs/>
        </w:rPr>
      </w:pPr>
      <w:r>
        <w:br w:type="page"/>
      </w:r>
    </w:p>
    <w:p w14:paraId="5B6E52BD" w14:textId="77777777" w:rsidR="00695570" w:rsidRDefault="00695570" w:rsidP="009406C2">
      <w:pPr>
        <w:pStyle w:val="Heading1"/>
        <w:jc w:val="center"/>
      </w:pPr>
    </w:p>
    <w:p w14:paraId="1E5377FE" w14:textId="2EE11662" w:rsidR="00EF3DAF" w:rsidRPr="004A3C0E" w:rsidRDefault="00695570" w:rsidP="009406C2">
      <w:pPr>
        <w:pStyle w:val="Heading1"/>
        <w:jc w:val="center"/>
      </w:pPr>
      <w:bookmarkStart w:id="54" w:name="_Toc130559824"/>
      <w:bookmarkStart w:id="55" w:name="_Toc131512335"/>
      <w:r>
        <w:t>A</w:t>
      </w:r>
      <w:r w:rsidR="008F186E">
        <w:t>D</w:t>
      </w:r>
      <w:r w:rsidR="00CF5D9B">
        <w:t>DENDUM</w:t>
      </w:r>
      <w:r w:rsidR="00EF3DAF" w:rsidRPr="004A3C0E">
        <w:t xml:space="preserve"> </w:t>
      </w:r>
      <w:r w:rsidR="00BF4030">
        <w:t>10</w:t>
      </w:r>
      <w:r w:rsidR="00EF3DAF" w:rsidRPr="004A3C0E">
        <w:t xml:space="preserve"> </w:t>
      </w:r>
      <w:r w:rsidR="00CF5D9B">
        <w:t xml:space="preserve">– List of the 18 </w:t>
      </w:r>
      <w:r w:rsidR="008F186E">
        <w:t>s</w:t>
      </w:r>
      <w:r w:rsidR="00CF5D9B">
        <w:t xml:space="preserve">pecies </w:t>
      </w:r>
      <w:r w:rsidR="008F186E">
        <w:t>a</w:t>
      </w:r>
      <w:r w:rsidR="00CF5D9B">
        <w:t>dded to the MOU’s Annex 1 (Species List) at MOS2</w:t>
      </w:r>
      <w:bookmarkEnd w:id="54"/>
      <w:bookmarkEnd w:id="55"/>
    </w:p>
    <w:p w14:paraId="2FEA253E" w14:textId="77777777" w:rsidR="001148C2" w:rsidRPr="0018540E" w:rsidRDefault="001148C2" w:rsidP="001156B6">
      <w:pPr>
        <w:jc w:val="center"/>
        <w:rPr>
          <w:rFonts w:cs="Arial"/>
          <w:b/>
          <w:bCs/>
        </w:rPr>
      </w:pPr>
    </w:p>
    <w:p w14:paraId="5010C034" w14:textId="77777777" w:rsidR="001148C2" w:rsidRPr="0018540E" w:rsidRDefault="001148C2" w:rsidP="001156B6">
      <w:pPr>
        <w:rPr>
          <w:rFonts w:cs="Arial"/>
        </w:rPr>
      </w:pPr>
    </w:p>
    <w:p w14:paraId="2DAA590B" w14:textId="6C258EB3" w:rsidR="001148C2" w:rsidRPr="0018540E" w:rsidRDefault="001148C2" w:rsidP="009406C2">
      <w:pPr>
        <w:jc w:val="center"/>
        <w:rPr>
          <w:rFonts w:cs="Arial"/>
        </w:rPr>
      </w:pPr>
      <w:r w:rsidRPr="0018540E">
        <w:rPr>
          <w:rFonts w:cs="Arial"/>
        </w:rPr>
        <w:t>For further detail</w:t>
      </w:r>
      <w:r w:rsidR="006503C6">
        <w:rPr>
          <w:rFonts w:cs="Arial"/>
        </w:rPr>
        <w:t>,</w:t>
      </w:r>
      <w:r w:rsidRPr="0018540E">
        <w:rPr>
          <w:rFonts w:cs="Arial"/>
        </w:rPr>
        <w:t xml:space="preserve"> see </w:t>
      </w:r>
      <w:r w:rsidR="00CF5D9B" w:rsidRPr="006503C6">
        <w:rPr>
          <w:rFonts w:cs="Arial"/>
        </w:rPr>
        <w:t xml:space="preserve">document </w:t>
      </w:r>
      <w:hyperlink r:id="rId21" w:history="1">
        <w:r w:rsidRPr="009406C2">
          <w:rPr>
            <w:rStyle w:val="Hyperlink"/>
          </w:rPr>
          <w:t>UNEP/CMS/Raptors/MOS2/</w:t>
        </w:r>
        <w:r w:rsidR="006503C6" w:rsidRPr="009406C2">
          <w:rPr>
            <w:rStyle w:val="Hyperlink"/>
            <w:rFonts w:cs="Arial"/>
          </w:rPr>
          <w:t>Doc.</w:t>
        </w:r>
        <w:r w:rsidRPr="009406C2">
          <w:rPr>
            <w:rStyle w:val="Hyperlink"/>
          </w:rPr>
          <w:t>13</w:t>
        </w:r>
      </w:hyperlink>
      <w:r w:rsidR="00CF5D9B">
        <w:rPr>
          <w:rFonts w:cs="Arial"/>
        </w:rPr>
        <w:t>.</w:t>
      </w:r>
    </w:p>
    <w:p w14:paraId="7B26BFC7" w14:textId="77777777" w:rsidR="001148C2" w:rsidRPr="0018540E" w:rsidRDefault="001148C2" w:rsidP="001156B6">
      <w:pPr>
        <w:rPr>
          <w:rFonts w:cs="Arial"/>
          <w:b/>
          <w:bCs/>
          <w:i/>
          <w:iCs/>
        </w:rPr>
      </w:pPr>
    </w:p>
    <w:tbl>
      <w:tblPr>
        <w:tblStyle w:val="TableGrid"/>
        <w:tblW w:w="0" w:type="auto"/>
        <w:tblLook w:val="04A0" w:firstRow="1" w:lastRow="0" w:firstColumn="1" w:lastColumn="0" w:noHBand="0" w:noVBand="1"/>
      </w:tblPr>
      <w:tblGrid>
        <w:gridCol w:w="4675"/>
        <w:gridCol w:w="4675"/>
      </w:tblGrid>
      <w:tr w:rsidR="00BA622A" w:rsidRPr="0018540E" w14:paraId="2E3F6829" w14:textId="77777777" w:rsidTr="003F4E02">
        <w:trPr>
          <w:cantSplit/>
          <w:trHeight w:val="476"/>
        </w:trPr>
        <w:tc>
          <w:tcPr>
            <w:tcW w:w="4675" w:type="dxa"/>
            <w:shd w:val="clear" w:color="auto" w:fill="E7E6E6" w:themeFill="background2"/>
            <w:vAlign w:val="center"/>
          </w:tcPr>
          <w:p w14:paraId="342A0A40" w14:textId="77777777" w:rsidR="007A1E44" w:rsidRPr="009406C2" w:rsidRDefault="007A1E44" w:rsidP="001156B6">
            <w:pPr>
              <w:rPr>
                <w:rFonts w:cs="Arial"/>
                <w:b/>
                <w:bCs/>
              </w:rPr>
            </w:pPr>
            <w:r w:rsidRPr="009406C2">
              <w:rPr>
                <w:rFonts w:cs="Arial"/>
                <w:b/>
                <w:bCs/>
              </w:rPr>
              <w:t>Scientific name</w:t>
            </w:r>
          </w:p>
        </w:tc>
        <w:tc>
          <w:tcPr>
            <w:tcW w:w="4675" w:type="dxa"/>
            <w:shd w:val="clear" w:color="auto" w:fill="E7E6E6" w:themeFill="background2"/>
            <w:vAlign w:val="center"/>
          </w:tcPr>
          <w:p w14:paraId="4BD80A3F" w14:textId="70C2CADB" w:rsidR="007A1E44" w:rsidRPr="009406C2" w:rsidRDefault="007A1E44" w:rsidP="001156B6">
            <w:pPr>
              <w:rPr>
                <w:rFonts w:cs="Arial"/>
                <w:b/>
                <w:bCs/>
              </w:rPr>
            </w:pPr>
            <w:r w:rsidRPr="009406C2">
              <w:rPr>
                <w:rFonts w:cs="Arial"/>
                <w:b/>
                <w:bCs/>
              </w:rPr>
              <w:t>Common name</w:t>
            </w:r>
          </w:p>
        </w:tc>
      </w:tr>
      <w:tr w:rsidR="00BA622A" w:rsidRPr="0018540E" w14:paraId="387DD4A0" w14:textId="77777777" w:rsidTr="007A1E44">
        <w:trPr>
          <w:cantSplit/>
        </w:trPr>
        <w:tc>
          <w:tcPr>
            <w:tcW w:w="4675" w:type="dxa"/>
            <w:vAlign w:val="center"/>
          </w:tcPr>
          <w:p w14:paraId="4547B5D6" w14:textId="77777777" w:rsidR="007A1E44" w:rsidRPr="0018540E" w:rsidRDefault="007A1E44" w:rsidP="001156B6">
            <w:pPr>
              <w:rPr>
                <w:rFonts w:cs="Arial"/>
                <w:i/>
                <w:iCs/>
              </w:rPr>
            </w:pPr>
            <w:proofErr w:type="spellStart"/>
            <w:r w:rsidRPr="0018540E">
              <w:rPr>
                <w:rFonts w:cs="Arial"/>
                <w:i/>
                <w:iCs/>
              </w:rPr>
              <w:t>Gypaetus</w:t>
            </w:r>
            <w:proofErr w:type="spellEnd"/>
            <w:r w:rsidRPr="0018540E">
              <w:rPr>
                <w:rFonts w:cs="Arial"/>
                <w:i/>
                <w:iCs/>
              </w:rPr>
              <w:t xml:space="preserve"> barbatus</w:t>
            </w:r>
          </w:p>
        </w:tc>
        <w:tc>
          <w:tcPr>
            <w:tcW w:w="4675" w:type="dxa"/>
            <w:vAlign w:val="center"/>
          </w:tcPr>
          <w:p w14:paraId="6B179B1F" w14:textId="7BED31BC" w:rsidR="007A1E44" w:rsidRPr="0018540E" w:rsidRDefault="007A1E44" w:rsidP="001156B6">
            <w:pPr>
              <w:rPr>
                <w:rFonts w:cs="Arial"/>
              </w:rPr>
            </w:pPr>
            <w:r w:rsidRPr="0018540E">
              <w:rPr>
                <w:rFonts w:cs="Arial"/>
              </w:rPr>
              <w:t xml:space="preserve">Bearded Vulture </w:t>
            </w:r>
          </w:p>
        </w:tc>
      </w:tr>
      <w:tr w:rsidR="00BA622A" w:rsidRPr="0018540E" w14:paraId="6731206C" w14:textId="77777777" w:rsidTr="007A1E44">
        <w:trPr>
          <w:cantSplit/>
        </w:trPr>
        <w:tc>
          <w:tcPr>
            <w:tcW w:w="4675" w:type="dxa"/>
            <w:vAlign w:val="center"/>
          </w:tcPr>
          <w:p w14:paraId="33E9AE6A" w14:textId="77777777" w:rsidR="007A1E44" w:rsidRPr="0018540E" w:rsidRDefault="007A1E44" w:rsidP="001156B6">
            <w:pPr>
              <w:rPr>
                <w:rFonts w:cs="Arial"/>
                <w:i/>
                <w:iCs/>
              </w:rPr>
            </w:pPr>
            <w:proofErr w:type="spellStart"/>
            <w:r w:rsidRPr="0018540E">
              <w:rPr>
                <w:rFonts w:cs="Arial"/>
                <w:i/>
                <w:iCs/>
              </w:rPr>
              <w:t>Circaetus</w:t>
            </w:r>
            <w:proofErr w:type="spellEnd"/>
            <w:r w:rsidRPr="0018540E">
              <w:rPr>
                <w:rFonts w:cs="Arial"/>
                <w:i/>
                <w:iCs/>
              </w:rPr>
              <w:t xml:space="preserve"> </w:t>
            </w:r>
            <w:proofErr w:type="spellStart"/>
            <w:r w:rsidRPr="0018540E">
              <w:rPr>
                <w:rFonts w:cs="Arial"/>
                <w:i/>
                <w:iCs/>
              </w:rPr>
              <w:t>beaudouini</w:t>
            </w:r>
            <w:proofErr w:type="spellEnd"/>
          </w:p>
        </w:tc>
        <w:tc>
          <w:tcPr>
            <w:tcW w:w="4675" w:type="dxa"/>
            <w:vAlign w:val="center"/>
          </w:tcPr>
          <w:p w14:paraId="26D4E323" w14:textId="5599F501" w:rsidR="007A1E44" w:rsidRPr="0018540E" w:rsidRDefault="007A1E44" w:rsidP="001156B6">
            <w:pPr>
              <w:rPr>
                <w:rFonts w:cs="Arial"/>
              </w:rPr>
            </w:pPr>
            <w:proofErr w:type="spellStart"/>
            <w:r w:rsidRPr="0018540E">
              <w:rPr>
                <w:rFonts w:cs="Arial"/>
              </w:rPr>
              <w:t>Beaudouin's</w:t>
            </w:r>
            <w:proofErr w:type="spellEnd"/>
            <w:r w:rsidRPr="0018540E">
              <w:rPr>
                <w:rFonts w:cs="Arial"/>
              </w:rPr>
              <w:t xml:space="preserve"> Snake-eagle</w:t>
            </w:r>
          </w:p>
        </w:tc>
      </w:tr>
      <w:tr w:rsidR="00BA622A" w:rsidRPr="0018540E" w14:paraId="2140D4E2" w14:textId="77777777" w:rsidTr="007A1E44">
        <w:trPr>
          <w:cantSplit/>
        </w:trPr>
        <w:tc>
          <w:tcPr>
            <w:tcW w:w="4675" w:type="dxa"/>
            <w:vAlign w:val="center"/>
          </w:tcPr>
          <w:p w14:paraId="258391F3" w14:textId="77777777" w:rsidR="007A1E44" w:rsidRPr="0018540E" w:rsidRDefault="007A1E44" w:rsidP="001156B6">
            <w:pPr>
              <w:rPr>
                <w:rFonts w:cs="Arial"/>
                <w:i/>
                <w:iCs/>
              </w:rPr>
            </w:pPr>
            <w:proofErr w:type="spellStart"/>
            <w:r w:rsidRPr="0018540E">
              <w:rPr>
                <w:rFonts w:cs="Arial"/>
                <w:i/>
                <w:iCs/>
              </w:rPr>
              <w:t>Circaetus</w:t>
            </w:r>
            <w:proofErr w:type="spellEnd"/>
            <w:r w:rsidRPr="0018540E">
              <w:rPr>
                <w:rFonts w:cs="Arial"/>
                <w:i/>
                <w:iCs/>
              </w:rPr>
              <w:t xml:space="preserve"> pectoralis</w:t>
            </w:r>
          </w:p>
        </w:tc>
        <w:tc>
          <w:tcPr>
            <w:tcW w:w="4675" w:type="dxa"/>
            <w:vAlign w:val="center"/>
          </w:tcPr>
          <w:p w14:paraId="4382E62D" w14:textId="0E58FD02" w:rsidR="007A1E44" w:rsidRPr="0018540E" w:rsidRDefault="007A1E44" w:rsidP="001156B6">
            <w:pPr>
              <w:rPr>
                <w:rFonts w:cs="Arial"/>
              </w:rPr>
            </w:pPr>
            <w:r w:rsidRPr="0018540E">
              <w:rPr>
                <w:rFonts w:cs="Arial"/>
              </w:rPr>
              <w:t>Black-chested Snake-eagle</w:t>
            </w:r>
          </w:p>
        </w:tc>
      </w:tr>
      <w:tr w:rsidR="00BA622A" w:rsidRPr="0018540E" w14:paraId="6266EE36" w14:textId="77777777" w:rsidTr="007A1E44">
        <w:trPr>
          <w:cantSplit/>
        </w:trPr>
        <w:tc>
          <w:tcPr>
            <w:tcW w:w="4675" w:type="dxa"/>
            <w:vAlign w:val="center"/>
          </w:tcPr>
          <w:p w14:paraId="1AE09F65" w14:textId="77777777" w:rsidR="007A1E44" w:rsidRPr="0018540E" w:rsidRDefault="007A1E44" w:rsidP="001156B6">
            <w:pPr>
              <w:rPr>
                <w:rFonts w:cs="Arial"/>
                <w:i/>
                <w:iCs/>
              </w:rPr>
            </w:pPr>
            <w:proofErr w:type="spellStart"/>
            <w:r w:rsidRPr="0018540E">
              <w:rPr>
                <w:rFonts w:cs="Arial"/>
                <w:i/>
                <w:iCs/>
              </w:rPr>
              <w:t>Circaetus</w:t>
            </w:r>
            <w:proofErr w:type="spellEnd"/>
            <w:r w:rsidRPr="0018540E">
              <w:rPr>
                <w:rFonts w:cs="Arial"/>
                <w:i/>
                <w:iCs/>
              </w:rPr>
              <w:t xml:space="preserve"> cinereus</w:t>
            </w:r>
          </w:p>
        </w:tc>
        <w:tc>
          <w:tcPr>
            <w:tcW w:w="4675" w:type="dxa"/>
            <w:vAlign w:val="center"/>
          </w:tcPr>
          <w:p w14:paraId="364FA395" w14:textId="06EF00CF" w:rsidR="007A1E44" w:rsidRPr="0018540E" w:rsidRDefault="007A1E44" w:rsidP="001156B6">
            <w:pPr>
              <w:rPr>
                <w:rFonts w:cs="Arial"/>
              </w:rPr>
            </w:pPr>
            <w:r w:rsidRPr="0018540E">
              <w:rPr>
                <w:rFonts w:cs="Arial"/>
              </w:rPr>
              <w:t xml:space="preserve">Brown Snake-eagle </w:t>
            </w:r>
          </w:p>
        </w:tc>
      </w:tr>
      <w:tr w:rsidR="00BA622A" w:rsidRPr="0018540E" w14:paraId="1393D856" w14:textId="77777777" w:rsidTr="007A1E44">
        <w:trPr>
          <w:cantSplit/>
        </w:trPr>
        <w:tc>
          <w:tcPr>
            <w:tcW w:w="4675" w:type="dxa"/>
            <w:vAlign w:val="center"/>
          </w:tcPr>
          <w:p w14:paraId="3CB90D70" w14:textId="77777777" w:rsidR="007A1E44" w:rsidRPr="0018540E" w:rsidRDefault="007A1E44" w:rsidP="001156B6">
            <w:pPr>
              <w:rPr>
                <w:rFonts w:cs="Arial"/>
                <w:i/>
                <w:iCs/>
              </w:rPr>
            </w:pPr>
            <w:proofErr w:type="spellStart"/>
            <w:r w:rsidRPr="0018540E">
              <w:rPr>
                <w:rFonts w:cs="Arial"/>
                <w:i/>
                <w:iCs/>
              </w:rPr>
              <w:t>Sarcogyps</w:t>
            </w:r>
            <w:proofErr w:type="spellEnd"/>
            <w:r w:rsidRPr="0018540E">
              <w:rPr>
                <w:rFonts w:cs="Arial"/>
                <w:i/>
                <w:iCs/>
              </w:rPr>
              <w:t xml:space="preserve"> calvus</w:t>
            </w:r>
          </w:p>
        </w:tc>
        <w:tc>
          <w:tcPr>
            <w:tcW w:w="4675" w:type="dxa"/>
            <w:vAlign w:val="center"/>
          </w:tcPr>
          <w:p w14:paraId="22455DA0" w14:textId="19FEB8D4" w:rsidR="007A1E44" w:rsidRPr="0018540E" w:rsidRDefault="007A1E44" w:rsidP="001156B6">
            <w:pPr>
              <w:rPr>
                <w:rFonts w:cs="Arial"/>
              </w:rPr>
            </w:pPr>
            <w:r w:rsidRPr="0018540E">
              <w:rPr>
                <w:rFonts w:cs="Arial"/>
              </w:rPr>
              <w:t>Red-headed Vulture</w:t>
            </w:r>
          </w:p>
        </w:tc>
      </w:tr>
      <w:tr w:rsidR="00BA622A" w:rsidRPr="0018540E" w14:paraId="672B2430" w14:textId="77777777" w:rsidTr="007A1E44">
        <w:trPr>
          <w:cantSplit/>
        </w:trPr>
        <w:tc>
          <w:tcPr>
            <w:tcW w:w="4675" w:type="dxa"/>
            <w:vAlign w:val="center"/>
          </w:tcPr>
          <w:p w14:paraId="6F48A9CE" w14:textId="77777777" w:rsidR="007A1E44" w:rsidRPr="0018540E" w:rsidRDefault="007A1E44" w:rsidP="001156B6">
            <w:pPr>
              <w:rPr>
                <w:rFonts w:cs="Arial"/>
                <w:i/>
                <w:iCs/>
              </w:rPr>
            </w:pPr>
            <w:proofErr w:type="spellStart"/>
            <w:r w:rsidRPr="0018540E">
              <w:rPr>
                <w:rFonts w:cs="Arial"/>
                <w:i/>
                <w:iCs/>
              </w:rPr>
              <w:t>Trigonoceps</w:t>
            </w:r>
            <w:proofErr w:type="spellEnd"/>
            <w:r w:rsidRPr="0018540E">
              <w:rPr>
                <w:rFonts w:cs="Arial"/>
                <w:i/>
                <w:iCs/>
              </w:rPr>
              <w:t xml:space="preserve"> occipitalis</w:t>
            </w:r>
          </w:p>
        </w:tc>
        <w:tc>
          <w:tcPr>
            <w:tcW w:w="4675" w:type="dxa"/>
            <w:vAlign w:val="center"/>
          </w:tcPr>
          <w:p w14:paraId="51A742EA" w14:textId="5C055642" w:rsidR="007A1E44" w:rsidRPr="0018540E" w:rsidRDefault="007A1E44" w:rsidP="001156B6">
            <w:pPr>
              <w:rPr>
                <w:rFonts w:cs="Arial"/>
              </w:rPr>
            </w:pPr>
            <w:r w:rsidRPr="0018540E">
              <w:rPr>
                <w:rFonts w:cs="Arial"/>
              </w:rPr>
              <w:t xml:space="preserve">White-headed Vulture </w:t>
            </w:r>
          </w:p>
        </w:tc>
      </w:tr>
      <w:tr w:rsidR="00BA622A" w:rsidRPr="0018540E" w14:paraId="6FC0C7D8" w14:textId="77777777" w:rsidTr="007A1E44">
        <w:trPr>
          <w:cantSplit/>
        </w:trPr>
        <w:tc>
          <w:tcPr>
            <w:tcW w:w="4675" w:type="dxa"/>
            <w:vAlign w:val="center"/>
          </w:tcPr>
          <w:p w14:paraId="6EBA265D" w14:textId="77777777" w:rsidR="007A1E44" w:rsidRPr="0018540E" w:rsidRDefault="007A1E44" w:rsidP="001156B6">
            <w:pPr>
              <w:rPr>
                <w:rFonts w:cs="Arial"/>
              </w:rPr>
            </w:pPr>
            <w:proofErr w:type="spellStart"/>
            <w:r w:rsidRPr="0018540E">
              <w:rPr>
                <w:rFonts w:cs="Arial"/>
                <w:i/>
                <w:iCs/>
              </w:rPr>
              <w:t>Necrosyrtes</w:t>
            </w:r>
            <w:proofErr w:type="spellEnd"/>
            <w:r w:rsidRPr="0018540E">
              <w:rPr>
                <w:rFonts w:cs="Arial"/>
                <w:i/>
                <w:iCs/>
              </w:rPr>
              <w:t xml:space="preserve"> </w:t>
            </w:r>
            <w:proofErr w:type="spellStart"/>
            <w:r w:rsidRPr="0018540E">
              <w:rPr>
                <w:rFonts w:cs="Arial"/>
                <w:i/>
                <w:iCs/>
              </w:rPr>
              <w:t>monachus</w:t>
            </w:r>
            <w:proofErr w:type="spellEnd"/>
          </w:p>
        </w:tc>
        <w:tc>
          <w:tcPr>
            <w:tcW w:w="4675" w:type="dxa"/>
            <w:vAlign w:val="center"/>
          </w:tcPr>
          <w:p w14:paraId="765EACC0" w14:textId="53CB197C" w:rsidR="007A1E44" w:rsidRPr="0018540E" w:rsidRDefault="007A1E44" w:rsidP="001156B6">
            <w:pPr>
              <w:rPr>
                <w:rFonts w:cs="Arial"/>
              </w:rPr>
            </w:pPr>
            <w:r w:rsidRPr="0018540E">
              <w:rPr>
                <w:rFonts w:cs="Arial"/>
              </w:rPr>
              <w:t xml:space="preserve">Hooded Vulture </w:t>
            </w:r>
          </w:p>
        </w:tc>
      </w:tr>
      <w:tr w:rsidR="00BA622A" w:rsidRPr="0018540E" w14:paraId="61BE7893" w14:textId="77777777" w:rsidTr="007A1E44">
        <w:trPr>
          <w:cantSplit/>
        </w:trPr>
        <w:tc>
          <w:tcPr>
            <w:tcW w:w="4675" w:type="dxa"/>
            <w:vAlign w:val="center"/>
          </w:tcPr>
          <w:p w14:paraId="55FE3E9C" w14:textId="77777777" w:rsidR="007A1E44" w:rsidRPr="0018540E" w:rsidRDefault="007A1E44" w:rsidP="001156B6">
            <w:pPr>
              <w:rPr>
                <w:rFonts w:cs="Arial"/>
                <w:i/>
                <w:iCs/>
              </w:rPr>
            </w:pPr>
            <w:r w:rsidRPr="0018540E">
              <w:rPr>
                <w:rFonts w:cs="Arial"/>
                <w:i/>
                <w:iCs/>
              </w:rPr>
              <w:t xml:space="preserve">Gyps </w:t>
            </w:r>
            <w:proofErr w:type="spellStart"/>
            <w:r w:rsidRPr="0018540E">
              <w:rPr>
                <w:rFonts w:cs="Arial"/>
                <w:i/>
                <w:iCs/>
              </w:rPr>
              <w:t>himalayensis</w:t>
            </w:r>
            <w:proofErr w:type="spellEnd"/>
          </w:p>
        </w:tc>
        <w:tc>
          <w:tcPr>
            <w:tcW w:w="4675" w:type="dxa"/>
            <w:vAlign w:val="center"/>
          </w:tcPr>
          <w:p w14:paraId="15B4D4AB" w14:textId="319D9F63" w:rsidR="007A1E44" w:rsidRPr="0018540E" w:rsidRDefault="007A1E44" w:rsidP="001156B6">
            <w:pPr>
              <w:rPr>
                <w:rFonts w:cs="Arial"/>
              </w:rPr>
            </w:pPr>
            <w:r w:rsidRPr="0018540E">
              <w:rPr>
                <w:rFonts w:cs="Arial"/>
              </w:rPr>
              <w:t xml:space="preserve">Himalayan Griffon </w:t>
            </w:r>
          </w:p>
        </w:tc>
      </w:tr>
      <w:tr w:rsidR="00BA622A" w:rsidRPr="0018540E" w14:paraId="51E41726" w14:textId="77777777" w:rsidTr="007A1E44">
        <w:trPr>
          <w:cantSplit/>
        </w:trPr>
        <w:tc>
          <w:tcPr>
            <w:tcW w:w="4675" w:type="dxa"/>
            <w:vAlign w:val="center"/>
          </w:tcPr>
          <w:p w14:paraId="639AAF51" w14:textId="77777777" w:rsidR="007A1E44" w:rsidRPr="0018540E" w:rsidRDefault="007A1E44" w:rsidP="001156B6">
            <w:pPr>
              <w:rPr>
                <w:rFonts w:cs="Arial"/>
              </w:rPr>
            </w:pPr>
            <w:r w:rsidRPr="0018540E">
              <w:rPr>
                <w:rFonts w:cs="Arial"/>
                <w:i/>
                <w:iCs/>
              </w:rPr>
              <w:t>Gyps bengalensis</w:t>
            </w:r>
          </w:p>
        </w:tc>
        <w:tc>
          <w:tcPr>
            <w:tcW w:w="4675" w:type="dxa"/>
            <w:vAlign w:val="center"/>
          </w:tcPr>
          <w:p w14:paraId="40449CB4" w14:textId="06F85DAE" w:rsidR="007A1E44" w:rsidRPr="0018540E" w:rsidRDefault="007A1E44" w:rsidP="001156B6">
            <w:pPr>
              <w:rPr>
                <w:rFonts w:cs="Arial"/>
              </w:rPr>
            </w:pPr>
            <w:r w:rsidRPr="0018540E">
              <w:rPr>
                <w:rFonts w:cs="Arial"/>
              </w:rPr>
              <w:t>White-</w:t>
            </w:r>
            <w:proofErr w:type="spellStart"/>
            <w:r w:rsidRPr="0018540E">
              <w:rPr>
                <w:rFonts w:cs="Arial"/>
              </w:rPr>
              <w:t>rumped</w:t>
            </w:r>
            <w:proofErr w:type="spellEnd"/>
            <w:r w:rsidRPr="0018540E">
              <w:rPr>
                <w:rFonts w:cs="Arial"/>
              </w:rPr>
              <w:t xml:space="preserve"> Vulture </w:t>
            </w:r>
          </w:p>
        </w:tc>
      </w:tr>
      <w:tr w:rsidR="00BA622A" w:rsidRPr="0018540E" w14:paraId="67A8355B" w14:textId="77777777" w:rsidTr="007A1E44">
        <w:trPr>
          <w:cantSplit/>
        </w:trPr>
        <w:tc>
          <w:tcPr>
            <w:tcW w:w="4675" w:type="dxa"/>
            <w:vAlign w:val="center"/>
          </w:tcPr>
          <w:p w14:paraId="6290B01D" w14:textId="77777777" w:rsidR="007A1E44" w:rsidRPr="0018540E" w:rsidRDefault="007A1E44" w:rsidP="001156B6">
            <w:pPr>
              <w:rPr>
                <w:rFonts w:cs="Arial"/>
              </w:rPr>
            </w:pPr>
            <w:r w:rsidRPr="0018540E">
              <w:rPr>
                <w:rFonts w:cs="Arial"/>
                <w:i/>
                <w:iCs/>
              </w:rPr>
              <w:t>Gyps africanus</w:t>
            </w:r>
          </w:p>
        </w:tc>
        <w:tc>
          <w:tcPr>
            <w:tcW w:w="4675" w:type="dxa"/>
            <w:vAlign w:val="center"/>
          </w:tcPr>
          <w:p w14:paraId="63C12E96" w14:textId="012E7EFB" w:rsidR="007A1E44" w:rsidRPr="0018540E" w:rsidRDefault="007A1E44" w:rsidP="001156B6">
            <w:pPr>
              <w:rPr>
                <w:rFonts w:cs="Arial"/>
              </w:rPr>
            </w:pPr>
            <w:r w:rsidRPr="0018540E">
              <w:rPr>
                <w:rFonts w:cs="Arial"/>
              </w:rPr>
              <w:t xml:space="preserve">White-backed Vulture </w:t>
            </w:r>
          </w:p>
        </w:tc>
      </w:tr>
      <w:tr w:rsidR="00BA622A" w:rsidRPr="0018540E" w14:paraId="660A8707" w14:textId="77777777" w:rsidTr="007A1E44">
        <w:trPr>
          <w:cantSplit/>
        </w:trPr>
        <w:tc>
          <w:tcPr>
            <w:tcW w:w="4675" w:type="dxa"/>
            <w:vAlign w:val="center"/>
          </w:tcPr>
          <w:p w14:paraId="7B4ED66C" w14:textId="77777777" w:rsidR="007A1E44" w:rsidRPr="0018540E" w:rsidRDefault="007A1E44" w:rsidP="001156B6">
            <w:pPr>
              <w:rPr>
                <w:rFonts w:cs="Arial"/>
              </w:rPr>
            </w:pPr>
            <w:r w:rsidRPr="0018540E">
              <w:rPr>
                <w:rFonts w:cs="Arial"/>
                <w:i/>
                <w:iCs/>
              </w:rPr>
              <w:t>Gyps indicus</w:t>
            </w:r>
          </w:p>
        </w:tc>
        <w:tc>
          <w:tcPr>
            <w:tcW w:w="4675" w:type="dxa"/>
            <w:vAlign w:val="center"/>
          </w:tcPr>
          <w:p w14:paraId="1A84F887" w14:textId="6FCA2172" w:rsidR="007A1E44" w:rsidRPr="0018540E" w:rsidRDefault="007A1E44" w:rsidP="001156B6">
            <w:pPr>
              <w:rPr>
                <w:rFonts w:cs="Arial"/>
              </w:rPr>
            </w:pPr>
            <w:r w:rsidRPr="0018540E">
              <w:rPr>
                <w:rFonts w:cs="Arial"/>
              </w:rPr>
              <w:t>Indian Vulture</w:t>
            </w:r>
          </w:p>
        </w:tc>
      </w:tr>
      <w:tr w:rsidR="00BA622A" w:rsidRPr="0018540E" w14:paraId="766EB0CF" w14:textId="77777777" w:rsidTr="007A1E44">
        <w:trPr>
          <w:cantSplit/>
        </w:trPr>
        <w:tc>
          <w:tcPr>
            <w:tcW w:w="4675" w:type="dxa"/>
            <w:vAlign w:val="center"/>
          </w:tcPr>
          <w:p w14:paraId="62C6C180" w14:textId="77777777" w:rsidR="007A1E44" w:rsidRPr="0018540E" w:rsidRDefault="007A1E44" w:rsidP="001156B6">
            <w:pPr>
              <w:rPr>
                <w:rFonts w:cs="Arial"/>
              </w:rPr>
            </w:pPr>
            <w:r w:rsidRPr="0018540E">
              <w:rPr>
                <w:rFonts w:cs="Arial"/>
                <w:i/>
                <w:iCs/>
              </w:rPr>
              <w:t xml:space="preserve">Gyps </w:t>
            </w:r>
            <w:proofErr w:type="spellStart"/>
            <w:r w:rsidRPr="0018540E">
              <w:rPr>
                <w:rFonts w:cs="Arial"/>
                <w:i/>
                <w:iCs/>
              </w:rPr>
              <w:t>tenuirostris</w:t>
            </w:r>
            <w:proofErr w:type="spellEnd"/>
          </w:p>
        </w:tc>
        <w:tc>
          <w:tcPr>
            <w:tcW w:w="4675" w:type="dxa"/>
            <w:vAlign w:val="center"/>
          </w:tcPr>
          <w:p w14:paraId="7DFA26D6" w14:textId="38721072" w:rsidR="007A1E44" w:rsidRPr="0018540E" w:rsidRDefault="007A1E44" w:rsidP="001156B6">
            <w:pPr>
              <w:rPr>
                <w:rFonts w:cs="Arial"/>
              </w:rPr>
            </w:pPr>
            <w:r w:rsidRPr="0018540E">
              <w:rPr>
                <w:rFonts w:cs="Arial"/>
              </w:rPr>
              <w:t>Slender-billed Vulture</w:t>
            </w:r>
          </w:p>
        </w:tc>
      </w:tr>
      <w:tr w:rsidR="00BA622A" w:rsidRPr="0018540E" w14:paraId="39EBA9A5" w14:textId="77777777" w:rsidTr="007A1E44">
        <w:trPr>
          <w:cantSplit/>
        </w:trPr>
        <w:tc>
          <w:tcPr>
            <w:tcW w:w="4675" w:type="dxa"/>
            <w:vAlign w:val="center"/>
          </w:tcPr>
          <w:p w14:paraId="19365F26" w14:textId="77777777" w:rsidR="007A1E44" w:rsidRPr="0018540E" w:rsidRDefault="007A1E44" w:rsidP="001156B6">
            <w:pPr>
              <w:rPr>
                <w:rFonts w:cs="Arial"/>
              </w:rPr>
            </w:pPr>
            <w:r w:rsidRPr="0018540E">
              <w:rPr>
                <w:rFonts w:cs="Arial"/>
                <w:i/>
                <w:iCs/>
              </w:rPr>
              <w:t xml:space="preserve">Gyps </w:t>
            </w:r>
            <w:proofErr w:type="spellStart"/>
            <w:r w:rsidRPr="0018540E">
              <w:rPr>
                <w:rFonts w:cs="Arial"/>
                <w:i/>
                <w:iCs/>
              </w:rPr>
              <w:t>coprotheres</w:t>
            </w:r>
            <w:proofErr w:type="spellEnd"/>
          </w:p>
        </w:tc>
        <w:tc>
          <w:tcPr>
            <w:tcW w:w="4675" w:type="dxa"/>
            <w:vAlign w:val="center"/>
          </w:tcPr>
          <w:p w14:paraId="55ECF219" w14:textId="0AEDB85D" w:rsidR="007A1E44" w:rsidRPr="0018540E" w:rsidRDefault="007A1E44" w:rsidP="001156B6">
            <w:pPr>
              <w:rPr>
                <w:rFonts w:cs="Arial"/>
              </w:rPr>
            </w:pPr>
            <w:r w:rsidRPr="0018540E">
              <w:rPr>
                <w:rFonts w:cs="Arial"/>
              </w:rPr>
              <w:t xml:space="preserve">Cape Vulture </w:t>
            </w:r>
          </w:p>
        </w:tc>
      </w:tr>
      <w:tr w:rsidR="00BA622A" w:rsidRPr="0018540E" w14:paraId="75BE41BF" w14:textId="77777777" w:rsidTr="007A1E44">
        <w:trPr>
          <w:cantSplit/>
        </w:trPr>
        <w:tc>
          <w:tcPr>
            <w:tcW w:w="4675" w:type="dxa"/>
            <w:vAlign w:val="center"/>
          </w:tcPr>
          <w:p w14:paraId="59CD8144" w14:textId="77777777" w:rsidR="007A1E44" w:rsidRPr="0018540E" w:rsidRDefault="007A1E44" w:rsidP="001156B6">
            <w:pPr>
              <w:rPr>
                <w:rFonts w:cs="Arial"/>
              </w:rPr>
            </w:pPr>
            <w:r w:rsidRPr="0018540E">
              <w:rPr>
                <w:rFonts w:cs="Arial"/>
                <w:i/>
                <w:iCs/>
              </w:rPr>
              <w:t xml:space="preserve">Gyps </w:t>
            </w:r>
            <w:proofErr w:type="spellStart"/>
            <w:r w:rsidRPr="0018540E">
              <w:rPr>
                <w:rFonts w:cs="Arial"/>
                <w:i/>
                <w:iCs/>
              </w:rPr>
              <w:t>rueppelli</w:t>
            </w:r>
            <w:proofErr w:type="spellEnd"/>
          </w:p>
        </w:tc>
        <w:tc>
          <w:tcPr>
            <w:tcW w:w="4675" w:type="dxa"/>
            <w:vAlign w:val="center"/>
          </w:tcPr>
          <w:p w14:paraId="3BE4FDB9" w14:textId="5CC67E2F" w:rsidR="007A1E44" w:rsidRPr="0018540E" w:rsidRDefault="007A1E44" w:rsidP="001156B6">
            <w:pPr>
              <w:rPr>
                <w:rFonts w:cs="Arial"/>
              </w:rPr>
            </w:pPr>
            <w:proofErr w:type="spellStart"/>
            <w:r w:rsidRPr="0018540E">
              <w:rPr>
                <w:rFonts w:cs="Arial"/>
              </w:rPr>
              <w:t>Rüppell's</w:t>
            </w:r>
            <w:proofErr w:type="spellEnd"/>
            <w:r w:rsidRPr="0018540E">
              <w:rPr>
                <w:rFonts w:cs="Arial"/>
              </w:rPr>
              <w:t xml:space="preserve"> Vulture </w:t>
            </w:r>
          </w:p>
        </w:tc>
      </w:tr>
      <w:tr w:rsidR="00BA622A" w:rsidRPr="0018540E" w14:paraId="7F23D458" w14:textId="77777777" w:rsidTr="007A1E44">
        <w:trPr>
          <w:cantSplit/>
        </w:trPr>
        <w:tc>
          <w:tcPr>
            <w:tcW w:w="4675" w:type="dxa"/>
            <w:vAlign w:val="center"/>
          </w:tcPr>
          <w:p w14:paraId="549F67A5" w14:textId="77777777" w:rsidR="007A1E44" w:rsidRPr="0018540E" w:rsidRDefault="007A1E44" w:rsidP="001156B6">
            <w:pPr>
              <w:rPr>
                <w:rFonts w:cs="Arial"/>
              </w:rPr>
            </w:pPr>
            <w:proofErr w:type="spellStart"/>
            <w:r w:rsidRPr="0018540E">
              <w:rPr>
                <w:rFonts w:cs="Arial"/>
                <w:i/>
                <w:iCs/>
              </w:rPr>
              <w:t>Torgos</w:t>
            </w:r>
            <w:proofErr w:type="spellEnd"/>
            <w:r w:rsidRPr="0018540E">
              <w:rPr>
                <w:rFonts w:cs="Arial"/>
                <w:i/>
                <w:iCs/>
              </w:rPr>
              <w:t xml:space="preserve"> </w:t>
            </w:r>
            <w:proofErr w:type="spellStart"/>
            <w:r w:rsidRPr="0018540E">
              <w:rPr>
                <w:rFonts w:cs="Arial"/>
                <w:i/>
                <w:iCs/>
              </w:rPr>
              <w:t>tracheliotos</w:t>
            </w:r>
            <w:proofErr w:type="spellEnd"/>
          </w:p>
        </w:tc>
        <w:tc>
          <w:tcPr>
            <w:tcW w:w="4675" w:type="dxa"/>
            <w:vAlign w:val="center"/>
          </w:tcPr>
          <w:p w14:paraId="02581557" w14:textId="45E3A5F8" w:rsidR="007A1E44" w:rsidRPr="0018540E" w:rsidRDefault="007A1E44" w:rsidP="001156B6">
            <w:pPr>
              <w:rPr>
                <w:rFonts w:cs="Arial"/>
              </w:rPr>
            </w:pPr>
            <w:r w:rsidRPr="0018540E">
              <w:rPr>
                <w:rFonts w:cs="Arial"/>
              </w:rPr>
              <w:t xml:space="preserve">Lappet-faced Vulture </w:t>
            </w:r>
          </w:p>
        </w:tc>
      </w:tr>
      <w:tr w:rsidR="00BA622A" w:rsidRPr="0018540E" w14:paraId="305DA522" w14:textId="77777777" w:rsidTr="007A1E44">
        <w:trPr>
          <w:cantSplit/>
        </w:trPr>
        <w:tc>
          <w:tcPr>
            <w:tcW w:w="4675" w:type="dxa"/>
            <w:vAlign w:val="center"/>
          </w:tcPr>
          <w:p w14:paraId="4C07C0FF" w14:textId="77777777" w:rsidR="007A1E44" w:rsidRPr="0018540E" w:rsidRDefault="007A1E44" w:rsidP="001156B6">
            <w:pPr>
              <w:rPr>
                <w:rFonts w:cs="Arial"/>
              </w:rPr>
            </w:pPr>
            <w:proofErr w:type="spellStart"/>
            <w:r w:rsidRPr="0018540E">
              <w:rPr>
                <w:rFonts w:cs="Arial"/>
                <w:i/>
                <w:iCs/>
              </w:rPr>
              <w:t>Hieraaetus</w:t>
            </w:r>
            <w:proofErr w:type="spellEnd"/>
            <w:r w:rsidRPr="0018540E">
              <w:rPr>
                <w:rFonts w:cs="Arial"/>
                <w:i/>
                <w:iCs/>
              </w:rPr>
              <w:t xml:space="preserve"> </w:t>
            </w:r>
            <w:proofErr w:type="spellStart"/>
            <w:r w:rsidRPr="0018540E">
              <w:rPr>
                <w:rFonts w:cs="Arial"/>
                <w:i/>
                <w:iCs/>
              </w:rPr>
              <w:t>ayresii</w:t>
            </w:r>
            <w:proofErr w:type="spellEnd"/>
          </w:p>
        </w:tc>
        <w:tc>
          <w:tcPr>
            <w:tcW w:w="4675" w:type="dxa"/>
            <w:vAlign w:val="center"/>
          </w:tcPr>
          <w:p w14:paraId="6083D988" w14:textId="4962ED37" w:rsidR="007A1E44" w:rsidRPr="0018540E" w:rsidRDefault="007A1E44" w:rsidP="001156B6">
            <w:pPr>
              <w:rPr>
                <w:rFonts w:cs="Arial"/>
              </w:rPr>
            </w:pPr>
            <w:r w:rsidRPr="0018540E">
              <w:rPr>
                <w:rFonts w:cs="Arial"/>
              </w:rPr>
              <w:t xml:space="preserve">Ayres's Hawk-eagle </w:t>
            </w:r>
          </w:p>
        </w:tc>
      </w:tr>
      <w:tr w:rsidR="00BA622A" w:rsidRPr="0018540E" w14:paraId="574FE387" w14:textId="77777777" w:rsidTr="007A1E44">
        <w:trPr>
          <w:cantSplit/>
        </w:trPr>
        <w:tc>
          <w:tcPr>
            <w:tcW w:w="4675" w:type="dxa"/>
            <w:vAlign w:val="center"/>
          </w:tcPr>
          <w:p w14:paraId="6CC17A3E" w14:textId="77777777" w:rsidR="007A1E44" w:rsidRPr="0018540E" w:rsidRDefault="007A1E44" w:rsidP="001156B6">
            <w:pPr>
              <w:rPr>
                <w:rFonts w:cs="Arial"/>
              </w:rPr>
            </w:pPr>
            <w:r w:rsidRPr="0018540E">
              <w:rPr>
                <w:rFonts w:cs="Arial"/>
                <w:i/>
                <w:iCs/>
              </w:rPr>
              <w:t xml:space="preserve">Falco </w:t>
            </w:r>
            <w:proofErr w:type="spellStart"/>
            <w:r w:rsidRPr="0018540E">
              <w:rPr>
                <w:rFonts w:cs="Arial"/>
                <w:i/>
                <w:iCs/>
              </w:rPr>
              <w:t>cuvierii</w:t>
            </w:r>
            <w:proofErr w:type="spellEnd"/>
          </w:p>
        </w:tc>
        <w:tc>
          <w:tcPr>
            <w:tcW w:w="4675" w:type="dxa"/>
            <w:vAlign w:val="center"/>
          </w:tcPr>
          <w:p w14:paraId="557B94C8" w14:textId="733333D0" w:rsidR="007A1E44" w:rsidRPr="0018540E" w:rsidRDefault="007A1E44" w:rsidP="001156B6">
            <w:pPr>
              <w:rPr>
                <w:rFonts w:cs="Arial"/>
              </w:rPr>
            </w:pPr>
            <w:r w:rsidRPr="0018540E">
              <w:rPr>
                <w:rFonts w:cs="Arial"/>
              </w:rPr>
              <w:t xml:space="preserve">African Hobby </w:t>
            </w:r>
          </w:p>
        </w:tc>
      </w:tr>
      <w:tr w:rsidR="00BA622A" w:rsidRPr="0018540E" w14:paraId="56399737" w14:textId="77777777" w:rsidTr="007A1E44">
        <w:trPr>
          <w:cantSplit/>
        </w:trPr>
        <w:tc>
          <w:tcPr>
            <w:tcW w:w="4675" w:type="dxa"/>
            <w:vAlign w:val="center"/>
          </w:tcPr>
          <w:p w14:paraId="1E38F460" w14:textId="77777777" w:rsidR="007A1E44" w:rsidRPr="0018540E" w:rsidRDefault="007A1E44" w:rsidP="001156B6">
            <w:pPr>
              <w:pStyle w:val="CommentText"/>
              <w:spacing w:after="0"/>
              <w:rPr>
                <w:rFonts w:ascii="Arial" w:hAnsi="Arial" w:cs="Arial"/>
                <w:sz w:val="22"/>
                <w:szCs w:val="22"/>
              </w:rPr>
            </w:pPr>
            <w:proofErr w:type="spellStart"/>
            <w:r w:rsidRPr="0018540E">
              <w:rPr>
                <w:rFonts w:ascii="Arial" w:hAnsi="Arial" w:cs="Arial"/>
                <w:i/>
                <w:iCs/>
                <w:sz w:val="22"/>
                <w:szCs w:val="22"/>
              </w:rPr>
              <w:t>Asio</w:t>
            </w:r>
            <w:proofErr w:type="spellEnd"/>
            <w:r w:rsidRPr="0018540E">
              <w:rPr>
                <w:rFonts w:ascii="Arial" w:hAnsi="Arial" w:cs="Arial"/>
                <w:i/>
                <w:iCs/>
                <w:sz w:val="22"/>
                <w:szCs w:val="22"/>
              </w:rPr>
              <w:t xml:space="preserve"> capensis</w:t>
            </w:r>
          </w:p>
        </w:tc>
        <w:tc>
          <w:tcPr>
            <w:tcW w:w="4675" w:type="dxa"/>
            <w:vAlign w:val="center"/>
          </w:tcPr>
          <w:p w14:paraId="0A03CFA3" w14:textId="0E57B4CB" w:rsidR="007A1E44" w:rsidRPr="0018540E" w:rsidRDefault="007A1E44" w:rsidP="001156B6">
            <w:pPr>
              <w:pStyle w:val="CommentText"/>
              <w:spacing w:after="0"/>
              <w:rPr>
                <w:rFonts w:ascii="Arial" w:hAnsi="Arial" w:cs="Arial"/>
                <w:sz w:val="22"/>
                <w:szCs w:val="22"/>
              </w:rPr>
            </w:pPr>
            <w:r w:rsidRPr="0018540E">
              <w:rPr>
                <w:rFonts w:ascii="Arial" w:hAnsi="Arial" w:cs="Arial"/>
                <w:sz w:val="22"/>
                <w:szCs w:val="22"/>
              </w:rPr>
              <w:t>Marsh Owl</w:t>
            </w:r>
          </w:p>
        </w:tc>
      </w:tr>
    </w:tbl>
    <w:p w14:paraId="4C4F6705" w14:textId="77BAF688" w:rsidR="00695570" w:rsidRPr="00695570" w:rsidRDefault="00695570" w:rsidP="00695570">
      <w:pPr>
        <w:rPr>
          <w:rFonts w:cs="Arial"/>
          <w:b/>
          <w:bCs/>
        </w:rPr>
      </w:pPr>
    </w:p>
    <w:sectPr w:rsidR="00695570" w:rsidRPr="00695570" w:rsidSect="007463B5">
      <w:pgSz w:w="12240" w:h="15840"/>
      <w:pgMar w:top="805" w:right="1440" w:bottom="1440" w:left="1440" w:header="720" w:footer="57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F9334" w14:textId="77777777" w:rsidR="0022662B" w:rsidRDefault="0022662B" w:rsidP="008562CA">
      <w:r>
        <w:separator/>
      </w:r>
    </w:p>
  </w:endnote>
  <w:endnote w:type="continuationSeparator" w:id="0">
    <w:p w14:paraId="3DECC93B" w14:textId="77777777" w:rsidR="0022662B" w:rsidRDefault="0022662B" w:rsidP="008562CA">
      <w:r>
        <w:continuationSeparator/>
      </w:r>
    </w:p>
  </w:endnote>
  <w:endnote w:type="continuationNotice" w:id="1">
    <w:p w14:paraId="108A8D3C" w14:textId="77777777" w:rsidR="0022662B" w:rsidRDefault="002266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MT">
    <w:altName w:val="MS Gothic"/>
    <w:panose1 w:val="00000000000000000000"/>
    <w:charset w:val="80"/>
    <w:family w:val="auto"/>
    <w:notTrueType/>
    <w:pitch w:val="default"/>
    <w:sig w:usb0="00000003" w:usb1="08070000" w:usb2="00000010" w:usb3="00000000" w:csb0="0002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666602824"/>
      <w:docPartObj>
        <w:docPartGallery w:val="Page Numbers (Bottom of Page)"/>
        <w:docPartUnique/>
      </w:docPartObj>
    </w:sdtPr>
    <w:sdtEndPr>
      <w:rPr>
        <w:noProof/>
      </w:rPr>
    </w:sdtEndPr>
    <w:sdtContent>
      <w:p w14:paraId="7BDCF7DD" w14:textId="22778DE5" w:rsidR="0068175C" w:rsidRPr="0068175C" w:rsidRDefault="0068175C" w:rsidP="0068175C">
        <w:pPr>
          <w:pStyle w:val="Footer"/>
          <w:jc w:val="center"/>
          <w:rPr>
            <w:sz w:val="18"/>
            <w:szCs w:val="18"/>
          </w:rPr>
        </w:pPr>
        <w:r w:rsidRPr="0068175C">
          <w:rPr>
            <w:sz w:val="18"/>
            <w:szCs w:val="18"/>
          </w:rPr>
          <w:fldChar w:fldCharType="begin"/>
        </w:r>
        <w:r w:rsidRPr="0068175C">
          <w:rPr>
            <w:sz w:val="18"/>
            <w:szCs w:val="18"/>
          </w:rPr>
          <w:instrText xml:space="preserve"> PAGE   \* MERGEFORMAT </w:instrText>
        </w:r>
        <w:r w:rsidRPr="0068175C">
          <w:rPr>
            <w:sz w:val="18"/>
            <w:szCs w:val="18"/>
          </w:rPr>
          <w:fldChar w:fldCharType="separate"/>
        </w:r>
        <w:r w:rsidR="000947FD">
          <w:rPr>
            <w:noProof/>
            <w:sz w:val="18"/>
            <w:szCs w:val="18"/>
          </w:rPr>
          <w:t>20</w:t>
        </w:r>
        <w:r w:rsidRPr="0068175C">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080143"/>
      <w:docPartObj>
        <w:docPartGallery w:val="Page Numbers (Bottom of Page)"/>
        <w:docPartUnique/>
      </w:docPartObj>
    </w:sdtPr>
    <w:sdtEndPr>
      <w:rPr>
        <w:noProof/>
        <w:sz w:val="18"/>
        <w:szCs w:val="18"/>
      </w:rPr>
    </w:sdtEndPr>
    <w:sdtContent>
      <w:p w14:paraId="3E7F6AE0" w14:textId="71E94295" w:rsidR="00EB5C55" w:rsidRPr="00EB5C55" w:rsidRDefault="00EB5C55">
        <w:pPr>
          <w:pStyle w:val="Footer"/>
          <w:jc w:val="center"/>
          <w:rPr>
            <w:sz w:val="18"/>
            <w:szCs w:val="18"/>
          </w:rPr>
        </w:pPr>
        <w:r w:rsidRPr="00EB5C55">
          <w:rPr>
            <w:sz w:val="18"/>
            <w:szCs w:val="18"/>
          </w:rPr>
          <w:fldChar w:fldCharType="begin"/>
        </w:r>
        <w:r w:rsidRPr="00EB5C55">
          <w:rPr>
            <w:sz w:val="18"/>
            <w:szCs w:val="18"/>
          </w:rPr>
          <w:instrText xml:space="preserve"> PAGE   \* MERGEFORMAT </w:instrText>
        </w:r>
        <w:r w:rsidRPr="00EB5C55">
          <w:rPr>
            <w:sz w:val="18"/>
            <w:szCs w:val="18"/>
          </w:rPr>
          <w:fldChar w:fldCharType="separate"/>
        </w:r>
        <w:r w:rsidR="000947FD">
          <w:rPr>
            <w:noProof/>
            <w:sz w:val="18"/>
            <w:szCs w:val="18"/>
          </w:rPr>
          <w:t>29</w:t>
        </w:r>
        <w:r w:rsidRPr="00EB5C55">
          <w:rPr>
            <w:noProof/>
            <w:sz w:val="18"/>
            <w:szCs w:val="18"/>
          </w:rPr>
          <w:fldChar w:fldCharType="end"/>
        </w:r>
      </w:p>
    </w:sdtContent>
  </w:sdt>
  <w:p w14:paraId="16CC52F9" w14:textId="77777777" w:rsidR="004F6ECD" w:rsidRDefault="004F6E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838889549"/>
      <w:docPartObj>
        <w:docPartGallery w:val="Page Numbers (Bottom of Page)"/>
        <w:docPartUnique/>
      </w:docPartObj>
    </w:sdtPr>
    <w:sdtEndPr>
      <w:rPr>
        <w:noProof/>
      </w:rPr>
    </w:sdtEndPr>
    <w:sdtContent>
      <w:p w14:paraId="3E8BBFD3" w14:textId="3248415C" w:rsidR="00EB5C55" w:rsidRPr="00EB5C55" w:rsidRDefault="00EB5C55">
        <w:pPr>
          <w:pStyle w:val="Footer"/>
          <w:jc w:val="center"/>
          <w:rPr>
            <w:sz w:val="18"/>
            <w:szCs w:val="18"/>
          </w:rPr>
        </w:pPr>
        <w:r w:rsidRPr="00EB5C55">
          <w:rPr>
            <w:sz w:val="18"/>
            <w:szCs w:val="18"/>
          </w:rPr>
          <w:fldChar w:fldCharType="begin"/>
        </w:r>
        <w:r w:rsidRPr="00EB5C55">
          <w:rPr>
            <w:sz w:val="18"/>
            <w:szCs w:val="18"/>
          </w:rPr>
          <w:instrText xml:space="preserve"> PAGE   \* MERGEFORMAT </w:instrText>
        </w:r>
        <w:r w:rsidRPr="00EB5C55">
          <w:rPr>
            <w:sz w:val="18"/>
            <w:szCs w:val="18"/>
          </w:rPr>
          <w:fldChar w:fldCharType="separate"/>
        </w:r>
        <w:r w:rsidR="000947FD">
          <w:rPr>
            <w:noProof/>
            <w:sz w:val="18"/>
            <w:szCs w:val="18"/>
          </w:rPr>
          <w:t>21</w:t>
        </w:r>
        <w:r w:rsidRPr="00EB5C55">
          <w:rPr>
            <w:noProof/>
            <w:sz w:val="18"/>
            <w:szCs w:val="18"/>
          </w:rPr>
          <w:fldChar w:fldCharType="end"/>
        </w:r>
      </w:p>
    </w:sdtContent>
  </w:sdt>
  <w:p w14:paraId="7F185121" w14:textId="77777777" w:rsidR="007463B5" w:rsidRDefault="007463B5" w:rsidP="007463B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F1B25" w14:textId="77777777" w:rsidR="0022662B" w:rsidRDefault="0022662B" w:rsidP="008562CA">
      <w:r>
        <w:separator/>
      </w:r>
    </w:p>
  </w:footnote>
  <w:footnote w:type="continuationSeparator" w:id="0">
    <w:p w14:paraId="311A4D05" w14:textId="77777777" w:rsidR="0022662B" w:rsidRDefault="0022662B" w:rsidP="008562CA">
      <w:r>
        <w:continuationSeparator/>
      </w:r>
    </w:p>
  </w:footnote>
  <w:footnote w:type="continuationNotice" w:id="1">
    <w:p w14:paraId="5EFB8C53" w14:textId="77777777" w:rsidR="0022662B" w:rsidRDefault="0022662B"/>
  </w:footnote>
  <w:footnote w:id="2">
    <w:p w14:paraId="44ED2D0F" w14:textId="77777777" w:rsidR="00F37F6A" w:rsidRDefault="00F37F6A" w:rsidP="00F37F6A">
      <w:pPr>
        <w:pStyle w:val="FootnoteText"/>
        <w:ind w:left="170" w:hanging="170"/>
      </w:pPr>
      <w:r w:rsidRPr="00597009">
        <w:rPr>
          <w:rStyle w:val="FootnoteReference"/>
          <w:rFonts w:ascii="Arial" w:hAnsi="Arial" w:cs="Arial"/>
          <w:sz w:val="18"/>
          <w:szCs w:val="18"/>
        </w:rPr>
        <w:footnoteRef/>
      </w:r>
      <w:r w:rsidRPr="00105FF5">
        <w:rPr>
          <w:sz w:val="18"/>
          <w:szCs w:val="18"/>
        </w:rPr>
        <w:t xml:space="preserve">  </w:t>
      </w:r>
      <w:r w:rsidRPr="00105FF5">
        <w:rPr>
          <w:rFonts w:ascii="Arial" w:hAnsi="Arial" w:cs="Arial"/>
          <w:sz w:val="18"/>
          <w:szCs w:val="18"/>
        </w:rPr>
        <w:t>Population decline is taken to mean a reduction in abundance or range.</w:t>
      </w:r>
    </w:p>
  </w:footnote>
  <w:footnote w:id="3">
    <w:p w14:paraId="69290F9C" w14:textId="2FEF9C35" w:rsidR="00500CE3" w:rsidRPr="00125AE8" w:rsidRDefault="00500CE3" w:rsidP="009406C2">
      <w:pPr>
        <w:pStyle w:val="FootnoteText"/>
        <w:jc w:val="both"/>
        <w:rPr>
          <w:rFonts w:asciiTheme="minorBidi" w:hAnsiTheme="minorBidi"/>
          <w:sz w:val="18"/>
          <w:szCs w:val="18"/>
        </w:rPr>
      </w:pPr>
      <w:r w:rsidRPr="009406C2">
        <w:rPr>
          <w:rStyle w:val="FootnoteReference"/>
          <w:rFonts w:asciiTheme="minorBidi" w:hAnsiTheme="minorBidi"/>
          <w:sz w:val="18"/>
          <w:szCs w:val="18"/>
        </w:rPr>
        <w:footnoteRef/>
      </w:r>
      <w:r w:rsidRPr="009406C2">
        <w:rPr>
          <w:rFonts w:asciiTheme="minorBidi" w:hAnsiTheme="minorBidi"/>
          <w:sz w:val="18"/>
          <w:szCs w:val="18"/>
        </w:rPr>
        <w:t xml:space="preserve"> </w:t>
      </w:r>
      <w:r w:rsidRPr="00125AE8">
        <w:rPr>
          <w:rFonts w:asciiTheme="minorBidi" w:hAnsiTheme="minorBidi"/>
          <w:sz w:val="18"/>
          <w:szCs w:val="18"/>
        </w:rPr>
        <w:t xml:space="preserve">Based on Annex 1 as amended by the </w:t>
      </w:r>
      <w:r w:rsidRPr="00125AE8">
        <w:rPr>
          <w:rFonts w:asciiTheme="minorBidi" w:hAnsiTheme="minorBidi"/>
          <w:strike/>
          <w:sz w:val="18"/>
          <w:szCs w:val="18"/>
        </w:rPr>
        <w:t>Second</w:t>
      </w:r>
      <w:r w:rsidR="00845549" w:rsidRPr="00125AE8">
        <w:rPr>
          <w:rFonts w:asciiTheme="minorBidi" w:hAnsiTheme="minorBidi"/>
          <w:sz w:val="18"/>
          <w:szCs w:val="18"/>
          <w:u w:val="single"/>
        </w:rPr>
        <w:t>Third</w:t>
      </w:r>
      <w:r w:rsidR="00845549" w:rsidRPr="00125AE8">
        <w:rPr>
          <w:rFonts w:asciiTheme="minorBidi" w:hAnsiTheme="minorBidi"/>
          <w:sz w:val="18"/>
          <w:szCs w:val="18"/>
        </w:rPr>
        <w:t xml:space="preserve"> </w:t>
      </w:r>
      <w:r w:rsidRPr="00125AE8">
        <w:rPr>
          <w:rFonts w:asciiTheme="minorBidi" w:hAnsiTheme="minorBidi"/>
          <w:sz w:val="18"/>
          <w:szCs w:val="18"/>
        </w:rPr>
        <w:t>Meeting of Signatories in 20</w:t>
      </w:r>
      <w:r w:rsidRPr="00125AE8">
        <w:rPr>
          <w:rFonts w:asciiTheme="minorBidi" w:hAnsiTheme="minorBidi"/>
          <w:strike/>
          <w:sz w:val="18"/>
          <w:szCs w:val="18"/>
        </w:rPr>
        <w:t>15</w:t>
      </w:r>
      <w:r w:rsidR="00845549" w:rsidRPr="00125AE8">
        <w:rPr>
          <w:rFonts w:asciiTheme="minorBidi" w:hAnsiTheme="minorBidi"/>
          <w:sz w:val="18"/>
          <w:szCs w:val="18"/>
          <w:u w:val="single"/>
        </w:rPr>
        <w:t>23</w:t>
      </w:r>
      <w:r w:rsidRPr="00125AE8">
        <w:rPr>
          <w:rFonts w:asciiTheme="minorBidi" w:hAnsiTheme="minorBidi"/>
          <w:sz w:val="18"/>
          <w:szCs w:val="18"/>
        </w:rPr>
        <w:t xml:space="preserve"> and effective on </w:t>
      </w:r>
      <w:r w:rsidRPr="00125AE8">
        <w:rPr>
          <w:rFonts w:asciiTheme="minorBidi" w:hAnsiTheme="minorBidi"/>
          <w:strike/>
          <w:sz w:val="18"/>
          <w:szCs w:val="18"/>
        </w:rPr>
        <w:t>6 October 2015</w:t>
      </w:r>
      <w:r w:rsidR="00085544">
        <w:rPr>
          <w:rFonts w:asciiTheme="minorBidi" w:hAnsiTheme="minorBidi"/>
          <w:sz w:val="18"/>
          <w:szCs w:val="18"/>
          <w:u w:val="single"/>
        </w:rPr>
        <w:t>7</w:t>
      </w:r>
      <w:r w:rsidR="0049627A" w:rsidRPr="00125AE8">
        <w:rPr>
          <w:rFonts w:asciiTheme="minorBidi" w:hAnsiTheme="minorBidi"/>
          <w:sz w:val="18"/>
          <w:szCs w:val="18"/>
          <w:u w:val="single"/>
        </w:rPr>
        <w:t xml:space="preserve"> July 2023</w:t>
      </w:r>
      <w:r w:rsidRPr="00125AE8">
        <w:rPr>
          <w:rFonts w:asciiTheme="minorBidi" w:hAnsiTheme="minorBidi"/>
          <w:sz w:val="18"/>
          <w:szCs w:val="18"/>
        </w:rPr>
        <w:t>.</w:t>
      </w:r>
    </w:p>
  </w:footnote>
  <w:footnote w:id="4">
    <w:p w14:paraId="27B6751F" w14:textId="66AE1F54" w:rsidR="00A55FA1" w:rsidRPr="004A272E" w:rsidRDefault="00A55FA1" w:rsidP="009406C2">
      <w:pPr>
        <w:pStyle w:val="FootnoteText"/>
        <w:jc w:val="both"/>
        <w:rPr>
          <w:rFonts w:asciiTheme="minorBidi" w:hAnsiTheme="minorBidi"/>
        </w:rPr>
      </w:pPr>
      <w:r w:rsidRPr="009406C2">
        <w:rPr>
          <w:rStyle w:val="FootnoteReference"/>
          <w:rFonts w:asciiTheme="minorBidi" w:hAnsiTheme="minorBidi"/>
          <w:sz w:val="18"/>
          <w:szCs w:val="18"/>
        </w:rPr>
        <w:footnoteRef/>
      </w:r>
      <w:r w:rsidRPr="009406C2">
        <w:rPr>
          <w:rFonts w:asciiTheme="minorBidi" w:hAnsiTheme="minorBidi"/>
          <w:sz w:val="18"/>
          <w:szCs w:val="18"/>
        </w:rPr>
        <w:t xml:space="preserve"> </w:t>
      </w:r>
      <w:r w:rsidRPr="00125AE8">
        <w:rPr>
          <w:rFonts w:asciiTheme="minorBidi" w:hAnsiTheme="minorBidi"/>
          <w:sz w:val="18"/>
          <w:szCs w:val="18"/>
        </w:rPr>
        <w:t xml:space="preserve">Globally threatened and Near Threatened species according to the Global </w:t>
      </w:r>
      <w:r w:rsidRPr="00085544">
        <w:rPr>
          <w:rFonts w:asciiTheme="minorBidi" w:hAnsiTheme="minorBidi"/>
          <w:sz w:val="18"/>
          <w:szCs w:val="18"/>
        </w:rPr>
        <w:t>Red List (</w:t>
      </w:r>
      <w:r w:rsidRPr="00085544">
        <w:rPr>
          <w:rFonts w:asciiTheme="minorBidi" w:hAnsiTheme="minorBidi"/>
          <w:strike/>
          <w:sz w:val="18"/>
          <w:szCs w:val="18"/>
        </w:rPr>
        <w:t>2015</w:t>
      </w:r>
      <w:r w:rsidR="00085544" w:rsidRPr="00085544">
        <w:rPr>
          <w:rFonts w:asciiTheme="minorBidi" w:hAnsiTheme="minorBidi"/>
          <w:sz w:val="18"/>
          <w:szCs w:val="18"/>
          <w:u w:val="single"/>
        </w:rPr>
        <w:t>2022</w:t>
      </w:r>
      <w:r w:rsidRPr="00085544">
        <w:rPr>
          <w:rFonts w:asciiTheme="minorBidi" w:hAnsiTheme="minorBidi"/>
          <w:sz w:val="18"/>
          <w:szCs w:val="18"/>
        </w:rPr>
        <w:t>) defin</w:t>
      </w:r>
      <w:r w:rsidRPr="00125AE8">
        <w:rPr>
          <w:rFonts w:asciiTheme="minorBidi" w:hAnsiTheme="minorBidi"/>
          <w:sz w:val="18"/>
          <w:szCs w:val="18"/>
        </w:rPr>
        <w:t>ed by IUCN and listed on BirdLife International’s World Bird and Biodiversity Database (CR =Critically Endangered, EN = Endangered; VU = Vulnerable; NT = Near Threatened).</w:t>
      </w:r>
    </w:p>
  </w:footnote>
  <w:footnote w:id="5">
    <w:p w14:paraId="021A3479" w14:textId="5B81188F" w:rsidR="001E1313" w:rsidRPr="00125AE8" w:rsidRDefault="001E1313" w:rsidP="00E86148">
      <w:pPr>
        <w:pStyle w:val="FootnoteText"/>
        <w:jc w:val="both"/>
        <w:rPr>
          <w:rFonts w:asciiTheme="minorBidi" w:hAnsiTheme="minorBidi"/>
          <w:sz w:val="18"/>
          <w:szCs w:val="18"/>
        </w:rPr>
      </w:pPr>
      <w:r w:rsidRPr="009406C2">
        <w:rPr>
          <w:rStyle w:val="FootnoteReference"/>
          <w:rFonts w:asciiTheme="minorBidi" w:hAnsiTheme="minorBidi"/>
          <w:sz w:val="18"/>
          <w:szCs w:val="18"/>
        </w:rPr>
        <w:footnoteRef/>
      </w:r>
      <w:r w:rsidRPr="009406C2">
        <w:rPr>
          <w:rFonts w:asciiTheme="minorBidi" w:hAnsiTheme="minorBidi"/>
          <w:sz w:val="18"/>
          <w:szCs w:val="18"/>
        </w:rPr>
        <w:t xml:space="preserve"> </w:t>
      </w:r>
      <w:r w:rsidRPr="00125AE8">
        <w:rPr>
          <w:rFonts w:asciiTheme="minorBidi" w:hAnsiTheme="minorBidi"/>
          <w:sz w:val="18"/>
          <w:szCs w:val="18"/>
        </w:rPr>
        <w:t>Species that are considered to have Unfavourable Conservation Status at a regional level within the area</w:t>
      </w:r>
      <w:r w:rsidR="00085544">
        <w:rPr>
          <w:rFonts w:asciiTheme="minorBidi" w:hAnsiTheme="minorBidi"/>
          <w:sz w:val="18"/>
          <w:szCs w:val="18"/>
        </w:rPr>
        <w:t xml:space="preserve"> </w:t>
      </w:r>
      <w:r w:rsidRPr="00125AE8">
        <w:rPr>
          <w:rFonts w:asciiTheme="minorBidi" w:hAnsiTheme="minorBidi"/>
          <w:sz w:val="18"/>
          <w:szCs w:val="18"/>
        </w:rPr>
        <w:t xml:space="preserve">(defined in Annex 2) of the </w:t>
      </w:r>
      <w:r w:rsidRPr="0058372B">
        <w:rPr>
          <w:rFonts w:asciiTheme="minorBidi" w:hAnsiTheme="minorBidi"/>
          <w:strike/>
          <w:sz w:val="18"/>
          <w:szCs w:val="18"/>
        </w:rPr>
        <w:t>M</w:t>
      </w:r>
      <w:r w:rsidR="00085544">
        <w:rPr>
          <w:rFonts w:asciiTheme="minorBidi" w:hAnsiTheme="minorBidi"/>
          <w:strike/>
          <w:sz w:val="18"/>
          <w:szCs w:val="18"/>
        </w:rPr>
        <w:t>o</w:t>
      </w:r>
      <w:r w:rsidRPr="00085544">
        <w:rPr>
          <w:rFonts w:asciiTheme="minorBidi" w:hAnsiTheme="minorBidi"/>
          <w:strike/>
          <w:sz w:val="18"/>
          <w:szCs w:val="18"/>
        </w:rPr>
        <w:t>U</w:t>
      </w:r>
      <w:r w:rsidR="00085544">
        <w:rPr>
          <w:rFonts w:asciiTheme="minorBidi" w:hAnsiTheme="minorBidi"/>
          <w:sz w:val="18"/>
          <w:szCs w:val="18"/>
          <w:u w:val="single"/>
        </w:rPr>
        <w:t>MOU</w:t>
      </w:r>
      <w:r w:rsidRPr="00125AE8">
        <w:rPr>
          <w:rFonts w:asciiTheme="minorBidi" w:hAnsiTheme="minorBidi"/>
          <w:sz w:val="18"/>
          <w:szCs w:val="18"/>
        </w:rPr>
        <w:t>. Effectively this comprises Annex 1 species which are Least Concern on the</w:t>
      </w:r>
      <w:r w:rsidR="00E86148">
        <w:rPr>
          <w:rFonts w:asciiTheme="minorBidi" w:hAnsiTheme="minorBidi"/>
          <w:sz w:val="18"/>
          <w:szCs w:val="18"/>
        </w:rPr>
        <w:t xml:space="preserve"> </w:t>
      </w:r>
      <w:r w:rsidRPr="00125AE8">
        <w:rPr>
          <w:rFonts w:asciiTheme="minorBidi" w:hAnsiTheme="minorBidi"/>
          <w:sz w:val="18"/>
          <w:szCs w:val="18"/>
        </w:rPr>
        <w:t>Global IUCN Red List, but are either:</w:t>
      </w:r>
    </w:p>
    <w:p w14:paraId="425BC220" w14:textId="6C2F9421" w:rsidR="001E1313" w:rsidRPr="0058372B" w:rsidRDefault="001E1313" w:rsidP="009406C2">
      <w:pPr>
        <w:pStyle w:val="FootnoteText"/>
        <w:numPr>
          <w:ilvl w:val="0"/>
          <w:numId w:val="89"/>
        </w:numPr>
        <w:tabs>
          <w:tab w:val="clear" w:pos="4513"/>
          <w:tab w:val="clear" w:pos="9026"/>
        </w:tabs>
        <w:jc w:val="both"/>
        <w:rPr>
          <w:rFonts w:asciiTheme="minorBidi" w:hAnsiTheme="minorBidi"/>
          <w:sz w:val="18"/>
          <w:szCs w:val="18"/>
        </w:rPr>
      </w:pPr>
      <w:r w:rsidRPr="00125AE8">
        <w:rPr>
          <w:rFonts w:asciiTheme="minorBidi" w:hAnsiTheme="minorBidi"/>
          <w:sz w:val="18"/>
          <w:szCs w:val="18"/>
        </w:rPr>
        <w:t>Listed as threatened or Near Threatened on the European Red Lis</w:t>
      </w:r>
      <w:r w:rsidRPr="0058372B">
        <w:rPr>
          <w:rFonts w:asciiTheme="minorBidi" w:hAnsiTheme="minorBidi"/>
          <w:sz w:val="18"/>
          <w:szCs w:val="18"/>
        </w:rPr>
        <w:t>t of Birds (</w:t>
      </w:r>
      <w:r w:rsidR="0058372B" w:rsidRPr="0058372B">
        <w:rPr>
          <w:rFonts w:asciiTheme="minorBidi" w:hAnsiTheme="minorBidi"/>
          <w:sz w:val="18"/>
          <w:szCs w:val="18"/>
          <w:u w:val="single"/>
        </w:rPr>
        <w:t>2021</w:t>
      </w:r>
      <w:r w:rsidRPr="0058372B">
        <w:rPr>
          <w:rFonts w:asciiTheme="minorBidi" w:hAnsiTheme="minorBidi"/>
          <w:strike/>
          <w:sz w:val="18"/>
          <w:szCs w:val="18"/>
        </w:rPr>
        <w:t>2015</w:t>
      </w:r>
      <w:r w:rsidRPr="0058372B">
        <w:rPr>
          <w:rFonts w:asciiTheme="minorBidi" w:hAnsiTheme="minorBidi"/>
          <w:sz w:val="18"/>
          <w:szCs w:val="18"/>
        </w:rPr>
        <w:t>); or,</w:t>
      </w:r>
    </w:p>
    <w:p w14:paraId="575A6296" w14:textId="4FEC32D1" w:rsidR="001E1313" w:rsidRPr="00085544" w:rsidRDefault="001E1313">
      <w:pPr>
        <w:pStyle w:val="FootnoteText"/>
        <w:numPr>
          <w:ilvl w:val="0"/>
          <w:numId w:val="89"/>
        </w:numPr>
        <w:tabs>
          <w:tab w:val="clear" w:pos="4513"/>
          <w:tab w:val="clear" w:pos="9026"/>
        </w:tabs>
        <w:jc w:val="both"/>
        <w:rPr>
          <w:rFonts w:asciiTheme="minorBidi" w:hAnsiTheme="minorBidi"/>
          <w:sz w:val="18"/>
          <w:szCs w:val="18"/>
        </w:rPr>
      </w:pPr>
      <w:r w:rsidRPr="00085544">
        <w:rPr>
          <w:rFonts w:asciiTheme="minorBidi" w:hAnsiTheme="minorBidi"/>
          <w:sz w:val="18"/>
          <w:szCs w:val="18"/>
        </w:rPr>
        <w:t xml:space="preserve">On the basis of BirdLife International data </w:t>
      </w:r>
      <w:r w:rsidRPr="0058372B">
        <w:rPr>
          <w:rFonts w:asciiTheme="minorBidi" w:hAnsiTheme="minorBidi"/>
          <w:sz w:val="18"/>
          <w:szCs w:val="18"/>
          <w:u w:val="single"/>
        </w:rPr>
        <w:t>2</w:t>
      </w:r>
      <w:r w:rsidR="0058372B" w:rsidRPr="0058372B">
        <w:rPr>
          <w:rFonts w:asciiTheme="minorBidi" w:hAnsiTheme="minorBidi"/>
          <w:sz w:val="18"/>
          <w:szCs w:val="18"/>
          <w:u w:val="single"/>
        </w:rPr>
        <w:t>021</w:t>
      </w:r>
      <w:r w:rsidRPr="00085544">
        <w:rPr>
          <w:rFonts w:asciiTheme="minorBidi" w:hAnsiTheme="minorBidi"/>
          <w:sz w:val="18"/>
          <w:szCs w:val="18"/>
        </w:rPr>
        <w:t>015, would meet criteria to be considered as Species of</w:t>
      </w:r>
      <w:r w:rsidR="00085544" w:rsidRPr="00085544">
        <w:rPr>
          <w:rFonts w:asciiTheme="minorBidi" w:hAnsiTheme="minorBidi"/>
          <w:sz w:val="18"/>
          <w:szCs w:val="18"/>
        </w:rPr>
        <w:t xml:space="preserve"> </w:t>
      </w:r>
      <w:r w:rsidRPr="00085544">
        <w:rPr>
          <w:rFonts w:asciiTheme="minorBidi" w:hAnsiTheme="minorBidi"/>
          <w:sz w:val="18"/>
          <w:szCs w:val="18"/>
        </w:rPr>
        <w:t xml:space="preserve">European Conservation Concern -SPEC1, SPEC2 or SPEC 3 (as in BirdLife International </w:t>
      </w:r>
      <w:r w:rsidRPr="0058372B">
        <w:rPr>
          <w:rFonts w:asciiTheme="minorBidi" w:hAnsiTheme="minorBidi"/>
          <w:sz w:val="18"/>
          <w:szCs w:val="18"/>
        </w:rPr>
        <w:t>(2004)</w:t>
      </w:r>
      <w:r w:rsidRPr="00085544">
        <w:rPr>
          <w:rFonts w:asciiTheme="minorBidi" w:hAnsiTheme="minorBidi"/>
          <w:sz w:val="18"/>
          <w:szCs w:val="18"/>
        </w:rPr>
        <w:t xml:space="preserve"> Birds in Europe: population estimates, trends and conservation status. Cambridge, UK: BirdLife International</w:t>
      </w:r>
      <w:r w:rsidR="00085544" w:rsidRPr="00085544">
        <w:rPr>
          <w:rFonts w:asciiTheme="minorBidi" w:hAnsiTheme="minorBidi"/>
          <w:sz w:val="18"/>
          <w:szCs w:val="18"/>
        </w:rPr>
        <w:t xml:space="preserve"> </w:t>
      </w:r>
      <w:r w:rsidRPr="00085544">
        <w:rPr>
          <w:rFonts w:asciiTheme="minorBidi" w:hAnsiTheme="minorBidi"/>
          <w:sz w:val="18"/>
          <w:szCs w:val="18"/>
        </w:rPr>
        <w:t>Conservation Series No.12); or</w:t>
      </w:r>
    </w:p>
    <w:p w14:paraId="4184EE8E" w14:textId="16951AD2" w:rsidR="001E1313" w:rsidRPr="007026F7" w:rsidRDefault="001E1313" w:rsidP="00085544">
      <w:pPr>
        <w:pStyle w:val="FootnoteText"/>
        <w:numPr>
          <w:ilvl w:val="0"/>
          <w:numId w:val="89"/>
        </w:numPr>
        <w:tabs>
          <w:tab w:val="clear" w:pos="4513"/>
          <w:tab w:val="clear" w:pos="9026"/>
        </w:tabs>
        <w:jc w:val="both"/>
      </w:pPr>
      <w:r w:rsidRPr="007026F7">
        <w:rPr>
          <w:rFonts w:asciiTheme="minorBidi" w:hAnsiTheme="minorBidi"/>
          <w:sz w:val="18"/>
          <w:szCs w:val="18"/>
        </w:rPr>
        <w:t xml:space="preserve">Have a declining global population trend according to the Birdlife International database </w:t>
      </w:r>
      <w:r w:rsidRPr="007026F7">
        <w:rPr>
          <w:rFonts w:asciiTheme="minorBidi" w:hAnsiTheme="minorBidi"/>
          <w:strike/>
          <w:sz w:val="18"/>
          <w:szCs w:val="18"/>
        </w:rPr>
        <w:t>2015</w:t>
      </w:r>
      <w:r w:rsidR="00085544" w:rsidRPr="007026F7">
        <w:rPr>
          <w:rFonts w:asciiTheme="minorBidi" w:hAnsiTheme="minorBidi"/>
          <w:sz w:val="18"/>
          <w:szCs w:val="18"/>
          <w:u w:val="single"/>
        </w:rPr>
        <w:t>2022</w:t>
      </w:r>
      <w:r w:rsidRPr="007026F7">
        <w:rPr>
          <w:rFonts w:asciiTheme="minorBidi" w:hAnsiTheme="minorBidi"/>
          <w:sz w:val="18"/>
          <w:szCs w:val="18"/>
        </w:rPr>
        <w:t>.</w:t>
      </w:r>
    </w:p>
  </w:footnote>
  <w:footnote w:id="6">
    <w:p w14:paraId="42E0CF52" w14:textId="77777777" w:rsidR="006362F6" w:rsidRPr="009406C2" w:rsidRDefault="006362F6" w:rsidP="006362F6">
      <w:pPr>
        <w:pStyle w:val="FootnoteText"/>
        <w:rPr>
          <w:rFonts w:ascii="Arial" w:hAnsi="Arial" w:cs="Arial"/>
          <w:sz w:val="18"/>
          <w:szCs w:val="18"/>
        </w:rPr>
      </w:pPr>
      <w:r w:rsidRPr="009406C2">
        <w:rPr>
          <w:rStyle w:val="FootnoteReference"/>
          <w:rFonts w:ascii="Arial" w:hAnsi="Arial" w:cs="Arial"/>
          <w:sz w:val="18"/>
          <w:szCs w:val="18"/>
        </w:rPr>
        <w:footnoteRef/>
      </w:r>
      <w:r w:rsidRPr="009406C2">
        <w:rPr>
          <w:rFonts w:ascii="Arial" w:hAnsi="Arial" w:cs="Arial"/>
          <w:sz w:val="18"/>
          <w:szCs w:val="18"/>
        </w:rPr>
        <w:t xml:space="preserve"> All other migratory species.</w:t>
      </w:r>
    </w:p>
  </w:footnote>
  <w:footnote w:id="7">
    <w:p w14:paraId="7C471984" w14:textId="443395B8" w:rsidR="00BF4030" w:rsidRPr="00AC532D" w:rsidRDefault="00BF4030" w:rsidP="00BF4030">
      <w:pPr>
        <w:pStyle w:val="FootnoteText"/>
        <w:rPr>
          <w:rFonts w:ascii="Arial" w:hAnsi="Arial" w:cs="Arial"/>
          <w:sz w:val="18"/>
          <w:szCs w:val="18"/>
        </w:rPr>
      </w:pPr>
      <w:r w:rsidRPr="00AC532D">
        <w:rPr>
          <w:rStyle w:val="FootnoteReference"/>
          <w:rFonts w:ascii="Arial" w:hAnsi="Arial" w:cs="Arial"/>
          <w:sz w:val="18"/>
          <w:szCs w:val="18"/>
        </w:rPr>
        <w:footnoteRef/>
      </w:r>
      <w:r w:rsidRPr="00AC532D">
        <w:rPr>
          <w:rFonts w:ascii="Arial" w:hAnsi="Arial" w:cs="Arial"/>
          <w:sz w:val="18"/>
          <w:szCs w:val="18"/>
        </w:rPr>
        <w:t xml:space="preserve"> </w:t>
      </w:r>
      <w:hyperlink r:id="rId1" w:history="1">
        <w:r w:rsidRPr="00AC532D">
          <w:rPr>
            <w:rStyle w:val="Hyperlink"/>
            <w:rFonts w:ascii="Arial" w:hAnsi="Arial" w:cs="Arial"/>
            <w:sz w:val="18"/>
            <w:szCs w:val="18"/>
          </w:rPr>
          <w:t>cms_raptors-tag3_doc4.1a_amendments-species-list.pdf</w:t>
        </w:r>
      </w:hyperlink>
      <w:r w:rsidR="00AC532D" w:rsidRPr="00AC532D">
        <w:rPr>
          <w:rStyle w:val="Hyperlink"/>
          <w:rFonts w:ascii="Arial" w:hAnsi="Arial" w:cs="Arial"/>
          <w:sz w:val="18"/>
          <w:szCs w:val="18"/>
        </w:rPr>
        <w:t>.</w:t>
      </w:r>
    </w:p>
  </w:footnote>
  <w:footnote w:id="8">
    <w:p w14:paraId="4EAAC4CE" w14:textId="0A0383DF" w:rsidR="00BF4030" w:rsidRDefault="00BF4030" w:rsidP="00BF4030">
      <w:pPr>
        <w:pStyle w:val="FootnoteText"/>
      </w:pPr>
      <w:r w:rsidRPr="00AC532D">
        <w:rPr>
          <w:rStyle w:val="FootnoteReference"/>
          <w:rFonts w:ascii="Arial" w:hAnsi="Arial" w:cs="Arial"/>
          <w:sz w:val="18"/>
          <w:szCs w:val="18"/>
        </w:rPr>
        <w:footnoteRef/>
      </w:r>
      <w:r w:rsidRPr="00AC532D">
        <w:rPr>
          <w:rFonts w:ascii="Arial" w:hAnsi="Arial" w:cs="Arial"/>
          <w:sz w:val="18"/>
          <w:szCs w:val="18"/>
        </w:rPr>
        <w:t xml:space="preserve"> </w:t>
      </w:r>
      <w:hyperlink r:id="rId2" w:history="1">
        <w:r w:rsidRPr="00AC532D">
          <w:rPr>
            <w:rStyle w:val="Hyperlink"/>
            <w:rFonts w:ascii="Arial" w:hAnsi="Arial" w:cs="Arial"/>
            <w:sz w:val="18"/>
            <w:szCs w:val="18"/>
          </w:rPr>
          <w:t>cms_raptors-tag4_doc_6.2b_Amendments_species Rev1_0.pdf</w:t>
        </w:r>
      </w:hyperlink>
      <w:r w:rsidR="00AC532D" w:rsidRPr="00AC532D">
        <w:rPr>
          <w:rStyle w:val="Hyperlink"/>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4EE1" w14:textId="4C93FD37" w:rsidR="004A3EEA" w:rsidRPr="004A3EEA" w:rsidRDefault="004A3EEA" w:rsidP="004A3EEA">
    <w:pPr>
      <w:pStyle w:val="Header"/>
      <w:pBdr>
        <w:bottom w:val="single" w:sz="4" w:space="1" w:color="auto"/>
      </w:pBdr>
      <w:rPr>
        <w:i/>
        <w:iCs/>
        <w:sz w:val="18"/>
        <w:szCs w:val="18"/>
        <w:lang w:val="fr-FR"/>
      </w:rPr>
    </w:pPr>
    <w:r w:rsidRPr="00A33668">
      <w:rPr>
        <w:i/>
        <w:iCs/>
        <w:sz w:val="18"/>
        <w:szCs w:val="18"/>
        <w:lang w:val="fr-FR"/>
      </w:rPr>
      <w:t>UNEP/CMS/RAPTORS/MOS3/</w:t>
    </w:r>
    <w:r w:rsidR="00EC61B1">
      <w:rPr>
        <w:i/>
        <w:iCs/>
        <w:sz w:val="18"/>
        <w:szCs w:val="18"/>
        <w:lang w:val="fr-FR"/>
      </w:rPr>
      <w:t>CRP.1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67EC" w14:textId="18D56AA5" w:rsidR="004A3EEA" w:rsidRPr="004A3EEA" w:rsidRDefault="004A3EEA" w:rsidP="004A3EEA">
    <w:pPr>
      <w:pStyle w:val="Header"/>
      <w:pBdr>
        <w:bottom w:val="single" w:sz="4" w:space="1" w:color="auto"/>
      </w:pBdr>
      <w:jc w:val="right"/>
      <w:rPr>
        <w:i/>
        <w:iCs/>
        <w:sz w:val="18"/>
        <w:szCs w:val="18"/>
        <w:lang w:val="fr-FR"/>
      </w:rPr>
    </w:pPr>
    <w:r w:rsidRPr="00A33668">
      <w:rPr>
        <w:i/>
        <w:iCs/>
        <w:sz w:val="18"/>
        <w:szCs w:val="18"/>
        <w:lang w:val="fr-FR"/>
      </w:rPr>
      <w:t>UNEP/CMS/RAPTORS/MOS3/</w:t>
    </w:r>
    <w:r w:rsidR="00EC61B1">
      <w:rPr>
        <w:i/>
        <w:iCs/>
        <w:sz w:val="18"/>
        <w:szCs w:val="18"/>
        <w:lang w:val="fr-FR"/>
      </w:rPr>
      <w:t>CRP.1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1525F" w14:textId="77777777" w:rsidR="004A3EEA" w:rsidRDefault="004A3EEA" w:rsidP="004A3EEA">
    <w:pPr>
      <w:pStyle w:val="Header"/>
    </w:pPr>
    <w:r>
      <w:rPr>
        <w:noProof/>
        <w:lang w:eastAsia="en-GB"/>
      </w:rPr>
      <w:drawing>
        <wp:anchor distT="0" distB="0" distL="114300" distR="114300" simplePos="0" relativeHeight="251658241" behindDoc="0" locked="0" layoutInCell="1" allowOverlap="1" wp14:anchorId="68B20836" wp14:editId="10F1E9A5">
          <wp:simplePos x="0" y="0"/>
          <wp:positionH relativeFrom="column">
            <wp:posOffset>5227320</wp:posOffset>
          </wp:positionH>
          <wp:positionV relativeFrom="paragraph">
            <wp:posOffset>-130810</wp:posOffset>
          </wp:positionV>
          <wp:extent cx="533400" cy="748030"/>
          <wp:effectExtent l="0" t="0" r="0" b="0"/>
          <wp:wrapNone/>
          <wp:docPr id="13" name="Picture 13"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cms_logo-for_letterhead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748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8242" behindDoc="0" locked="0" layoutInCell="1" allowOverlap="1" wp14:anchorId="2B9D133E" wp14:editId="43F8031F">
          <wp:simplePos x="0" y="0"/>
          <wp:positionH relativeFrom="column">
            <wp:posOffset>5805805</wp:posOffset>
          </wp:positionH>
          <wp:positionV relativeFrom="paragraph">
            <wp:posOffset>-171450</wp:posOffset>
          </wp:positionV>
          <wp:extent cx="805180" cy="864235"/>
          <wp:effectExtent l="0" t="0" r="0" b="0"/>
          <wp:wrapNone/>
          <wp:docPr id="14" name="Picture 1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descr="Shape&#10;&#10;Description automatically generated with medium confidence"/>
                  <pic:cNvPicPr>
                    <a:picLocks noChangeAspect="1" noChangeArrowheads="1"/>
                  </pic:cNvPicPr>
                </pic:nvPicPr>
                <pic:blipFill rotWithShape="1">
                  <a:blip r:embed="rId2">
                    <a:extLst>
                      <a:ext uri="{28A0092B-C50C-407E-A947-70E740481C1C}">
                        <a14:useLocalDpi xmlns:a14="http://schemas.microsoft.com/office/drawing/2010/main" val="0"/>
                      </a:ext>
                    </a:extLst>
                  </a:blip>
                  <a:srcRect l="-1" r="-496"/>
                  <a:stretch/>
                </pic:blipFill>
                <pic:spPr bwMode="auto">
                  <a:xfrm>
                    <a:off x="0" y="0"/>
                    <a:ext cx="805180" cy="8642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8240" behindDoc="0" locked="0" layoutInCell="1" allowOverlap="1" wp14:anchorId="1C9C8EAF" wp14:editId="3D1AA1EC">
              <wp:simplePos x="0" y="0"/>
              <wp:positionH relativeFrom="column">
                <wp:posOffset>555625</wp:posOffset>
              </wp:positionH>
              <wp:positionV relativeFrom="paragraph">
                <wp:posOffset>-30480</wp:posOffset>
              </wp:positionV>
              <wp:extent cx="4583430" cy="675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675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11B1F267" w14:textId="77777777" w:rsidR="004A3EEA" w:rsidRPr="006141FE" w:rsidRDefault="004A3EEA" w:rsidP="004A3EEA">
                          <w:pPr>
                            <w:ind w:left="86"/>
                            <w:rPr>
                              <w:rFonts w:cs="Arial"/>
                              <w:b/>
                              <w:spacing w:val="2"/>
                              <w:sz w:val="40"/>
                            </w:rPr>
                          </w:pPr>
                          <w:r w:rsidRPr="006141FE">
                            <w:rPr>
                              <w:rFonts w:cs="Arial"/>
                              <w:b/>
                              <w:spacing w:val="2"/>
                              <w:sz w:val="40"/>
                            </w:rPr>
                            <w:t xml:space="preserve">Convention on the Conservation of </w:t>
                          </w:r>
                        </w:p>
                        <w:p w14:paraId="72AD26AB" w14:textId="77777777" w:rsidR="004A3EEA" w:rsidRPr="006141FE" w:rsidRDefault="004A3EEA" w:rsidP="004A3EEA">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wps:txbx>
                    <wps:bodyPr rot="0" vert="horz" wrap="square" lIns="91440" tIns="45720" rIns="91440" bIns="45720" anchor="t" anchorCtr="0" upright="1">
                      <a:spAutoFit/>
                    </wps:bodyPr>
                  </wps:wsp>
                </a:graphicData>
              </a:graphic>
            </wp:anchor>
          </w:drawing>
        </mc:Choice>
        <mc:Fallback>
          <w:pict>
            <v:shapetype w14:anchorId="1C9C8EAF" id="_x0000_t202" coordsize="21600,21600" o:spt="202" path="m,l,21600r21600,l21600,xe">
              <v:stroke joinstyle="miter"/>
              <v:path gradientshapeok="t" o:connecttype="rect"/>
            </v:shapetype>
            <v:shape id="Text Box 2" o:spid="_x0000_s1027" type="#_x0000_t202" style="position:absolute;margin-left:43.75pt;margin-top:-2.4pt;width:360.9pt;height:53.2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" filled="f" stroked="f" strokeweight="0">
              <v:textbox style="mso-fit-shape-to-text:t">
                <w:txbxContent>
                  <w:p w14:paraId="11B1F267" w14:textId="77777777" w:rsidR="004A3EEA" w:rsidRPr="006141FE" w:rsidRDefault="004A3EEA" w:rsidP="004A3EEA">
                    <w:pPr>
                      <w:ind w:left="86"/>
                      <w:rPr>
                        <w:rFonts w:cs="Arial"/>
                        <w:b/>
                        <w:spacing w:val="2"/>
                        <w:sz w:val="40"/>
                      </w:rPr>
                    </w:pPr>
                    <w:r w:rsidRPr="006141FE">
                      <w:rPr>
                        <w:rFonts w:cs="Arial"/>
                        <w:b/>
                        <w:spacing w:val="2"/>
                        <w:sz w:val="40"/>
                      </w:rPr>
                      <w:t xml:space="preserve">Convention on the Conservation of </w:t>
                    </w:r>
                  </w:p>
                  <w:p w14:paraId="72AD26AB" w14:textId="77777777" w:rsidR="004A3EEA" w:rsidRPr="006141FE" w:rsidRDefault="004A3EEA" w:rsidP="004A3EEA">
                    <w:pPr>
                      <w:ind w:left="86"/>
                      <w:rPr>
                        <w:rFonts w:cs="Arial"/>
                        <w:b/>
                        <w:spacing w:val="5"/>
                        <w:sz w:val="40"/>
                      </w:rPr>
                    </w:pPr>
                    <w:r w:rsidRPr="006141FE">
                      <w:rPr>
                        <w:rFonts w:cs="Arial"/>
                        <w:b/>
                        <w:sz w:val="40"/>
                      </w:rPr>
                      <w:t>M</w:t>
                    </w:r>
                    <w:r w:rsidRPr="006141FE">
                      <w:rPr>
                        <w:rFonts w:cs="Arial"/>
                        <w:b/>
                        <w:spacing w:val="6"/>
                        <w:sz w:val="40"/>
                      </w:rPr>
                      <w:t>igratory Species of Wild Animals</w:t>
                    </w:r>
                  </w:p>
                </w:txbxContent>
              </v:textbox>
            </v:shape>
          </w:pict>
        </mc:Fallback>
      </mc:AlternateContent>
    </w:r>
    <w:r>
      <w:rPr>
        <w:noProof/>
        <w:lang w:eastAsia="en-GB"/>
      </w:rPr>
      <w:drawing>
        <wp:anchor distT="0" distB="0" distL="114300" distR="114300" simplePos="0" relativeHeight="251658243" behindDoc="0" locked="0" layoutInCell="1" allowOverlap="1" wp14:anchorId="41C2A61D" wp14:editId="636B7608">
          <wp:simplePos x="0" y="0"/>
          <wp:positionH relativeFrom="column">
            <wp:posOffset>-685800</wp:posOffset>
          </wp:positionH>
          <wp:positionV relativeFrom="paragraph">
            <wp:posOffset>-349250</wp:posOffset>
          </wp:positionV>
          <wp:extent cx="1219200" cy="1219200"/>
          <wp:effectExtent l="0" t="0" r="0" b="0"/>
          <wp:wrapNone/>
          <wp:docPr id="15" name="Picture 1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7" descr="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121920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B6213E" w14:textId="77777777" w:rsidR="00531399" w:rsidRDefault="005313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41F82" w14:textId="77777777" w:rsidR="007463B5" w:rsidRPr="004A3EEA" w:rsidRDefault="007463B5" w:rsidP="007463B5">
    <w:pPr>
      <w:pStyle w:val="Header"/>
      <w:pBdr>
        <w:bottom w:val="single" w:sz="4" w:space="1" w:color="auto"/>
      </w:pBdr>
      <w:rPr>
        <w:i/>
        <w:iCs/>
        <w:sz w:val="18"/>
        <w:szCs w:val="18"/>
        <w:lang w:val="fr-FR"/>
      </w:rPr>
    </w:pPr>
    <w:r w:rsidRPr="00A33668">
      <w:rPr>
        <w:i/>
        <w:iCs/>
        <w:sz w:val="18"/>
        <w:szCs w:val="18"/>
        <w:lang w:val="fr-FR"/>
      </w:rPr>
      <w:t>UNEP/CMS/RAPTORS/MOS3/Doc.</w:t>
    </w:r>
    <w:r>
      <w:rPr>
        <w:i/>
        <w:iCs/>
        <w:sz w:val="18"/>
        <w:szCs w:val="18"/>
        <w:lang w:val="fr-FR"/>
      </w:rPr>
      <w:t>14.1</w:t>
    </w:r>
  </w:p>
  <w:p w14:paraId="6BBA79FE" w14:textId="77777777" w:rsidR="007463B5" w:rsidRDefault="007463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1ED6"/>
    <w:multiLevelType w:val="hybridMultilevel"/>
    <w:tmpl w:val="44389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C20154"/>
    <w:multiLevelType w:val="hybridMultilevel"/>
    <w:tmpl w:val="2884B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FA2758"/>
    <w:multiLevelType w:val="hybridMultilevel"/>
    <w:tmpl w:val="A32C4FB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033B86"/>
    <w:multiLevelType w:val="hybridMultilevel"/>
    <w:tmpl w:val="D80CC7E8"/>
    <w:lvl w:ilvl="0" w:tplc="35FC56D6">
      <w:start w:val="1"/>
      <w:numFmt w:val="lowerLetter"/>
      <w:lvlText w:val="(%1)"/>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B253119"/>
    <w:multiLevelType w:val="hybridMultilevel"/>
    <w:tmpl w:val="0A524B38"/>
    <w:lvl w:ilvl="0" w:tplc="FFFFFFFF">
      <w:start w:val="1"/>
      <w:numFmt w:val="decimal"/>
      <w:lvlText w:val="%1."/>
      <w:lvlJc w:val="left"/>
      <w:pPr>
        <w:ind w:left="360" w:hanging="360"/>
      </w:pPr>
    </w:lvl>
    <w:lvl w:ilvl="1" w:tplc="04090015">
      <w:start w:val="1"/>
      <w:numFmt w:val="upp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0B51710"/>
    <w:multiLevelType w:val="hybridMultilevel"/>
    <w:tmpl w:val="1232707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15:restartNumberingAfterBreak="0">
    <w:nsid w:val="10DC690E"/>
    <w:multiLevelType w:val="hybridMultilevel"/>
    <w:tmpl w:val="B9AA2B1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16326D0"/>
    <w:multiLevelType w:val="hybridMultilevel"/>
    <w:tmpl w:val="FB00C5CE"/>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576218"/>
    <w:multiLevelType w:val="hybridMultilevel"/>
    <w:tmpl w:val="9FCA786E"/>
    <w:lvl w:ilvl="0" w:tplc="B0E24E6E">
      <w:start w:val="1"/>
      <w:numFmt w:val="lowerLetter"/>
      <w:lvlText w:val="%1)"/>
      <w:lvlJc w:val="left"/>
      <w:pPr>
        <w:ind w:left="502" w:hanging="360"/>
      </w:pPr>
      <w:rPr>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177A5B5C"/>
    <w:multiLevelType w:val="hybridMultilevel"/>
    <w:tmpl w:val="2CCAC872"/>
    <w:lvl w:ilvl="0" w:tplc="08090001">
      <w:start w:val="1"/>
      <w:numFmt w:val="bullet"/>
      <w:lvlText w:val=""/>
      <w:lvlJc w:val="left"/>
      <w:pPr>
        <w:ind w:left="1582" w:hanging="360"/>
      </w:pPr>
      <w:rPr>
        <w:rFonts w:ascii="Symbol" w:hAnsi="Symbol" w:hint="default"/>
      </w:rPr>
    </w:lvl>
    <w:lvl w:ilvl="1" w:tplc="08090003" w:tentative="1">
      <w:start w:val="1"/>
      <w:numFmt w:val="bullet"/>
      <w:lvlText w:val="o"/>
      <w:lvlJc w:val="left"/>
      <w:pPr>
        <w:ind w:left="2302" w:hanging="360"/>
      </w:pPr>
      <w:rPr>
        <w:rFonts w:ascii="Courier New" w:hAnsi="Courier New" w:cs="Courier New" w:hint="default"/>
      </w:rPr>
    </w:lvl>
    <w:lvl w:ilvl="2" w:tplc="08090005" w:tentative="1">
      <w:start w:val="1"/>
      <w:numFmt w:val="bullet"/>
      <w:lvlText w:val=""/>
      <w:lvlJc w:val="left"/>
      <w:pPr>
        <w:ind w:left="3022" w:hanging="360"/>
      </w:pPr>
      <w:rPr>
        <w:rFonts w:ascii="Wingdings" w:hAnsi="Wingdings" w:hint="default"/>
      </w:rPr>
    </w:lvl>
    <w:lvl w:ilvl="3" w:tplc="08090001" w:tentative="1">
      <w:start w:val="1"/>
      <w:numFmt w:val="bullet"/>
      <w:lvlText w:val=""/>
      <w:lvlJc w:val="left"/>
      <w:pPr>
        <w:ind w:left="3742" w:hanging="360"/>
      </w:pPr>
      <w:rPr>
        <w:rFonts w:ascii="Symbol" w:hAnsi="Symbol" w:hint="default"/>
      </w:rPr>
    </w:lvl>
    <w:lvl w:ilvl="4" w:tplc="08090003" w:tentative="1">
      <w:start w:val="1"/>
      <w:numFmt w:val="bullet"/>
      <w:lvlText w:val="o"/>
      <w:lvlJc w:val="left"/>
      <w:pPr>
        <w:ind w:left="4462" w:hanging="360"/>
      </w:pPr>
      <w:rPr>
        <w:rFonts w:ascii="Courier New" w:hAnsi="Courier New" w:cs="Courier New" w:hint="default"/>
      </w:rPr>
    </w:lvl>
    <w:lvl w:ilvl="5" w:tplc="08090005" w:tentative="1">
      <w:start w:val="1"/>
      <w:numFmt w:val="bullet"/>
      <w:lvlText w:val=""/>
      <w:lvlJc w:val="left"/>
      <w:pPr>
        <w:ind w:left="5182" w:hanging="360"/>
      </w:pPr>
      <w:rPr>
        <w:rFonts w:ascii="Wingdings" w:hAnsi="Wingdings" w:hint="default"/>
      </w:rPr>
    </w:lvl>
    <w:lvl w:ilvl="6" w:tplc="08090001" w:tentative="1">
      <w:start w:val="1"/>
      <w:numFmt w:val="bullet"/>
      <w:lvlText w:val=""/>
      <w:lvlJc w:val="left"/>
      <w:pPr>
        <w:ind w:left="5902" w:hanging="360"/>
      </w:pPr>
      <w:rPr>
        <w:rFonts w:ascii="Symbol" w:hAnsi="Symbol" w:hint="default"/>
      </w:rPr>
    </w:lvl>
    <w:lvl w:ilvl="7" w:tplc="08090003" w:tentative="1">
      <w:start w:val="1"/>
      <w:numFmt w:val="bullet"/>
      <w:lvlText w:val="o"/>
      <w:lvlJc w:val="left"/>
      <w:pPr>
        <w:ind w:left="6622" w:hanging="360"/>
      </w:pPr>
      <w:rPr>
        <w:rFonts w:ascii="Courier New" w:hAnsi="Courier New" w:cs="Courier New" w:hint="default"/>
      </w:rPr>
    </w:lvl>
    <w:lvl w:ilvl="8" w:tplc="08090005" w:tentative="1">
      <w:start w:val="1"/>
      <w:numFmt w:val="bullet"/>
      <w:lvlText w:val=""/>
      <w:lvlJc w:val="left"/>
      <w:pPr>
        <w:ind w:left="7342" w:hanging="360"/>
      </w:pPr>
      <w:rPr>
        <w:rFonts w:ascii="Wingdings" w:hAnsi="Wingdings" w:hint="default"/>
      </w:rPr>
    </w:lvl>
  </w:abstractNum>
  <w:abstractNum w:abstractNumId="10" w15:restartNumberingAfterBreak="0">
    <w:nsid w:val="1851028D"/>
    <w:multiLevelType w:val="hybridMultilevel"/>
    <w:tmpl w:val="F6920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51670C"/>
    <w:multiLevelType w:val="hybridMultilevel"/>
    <w:tmpl w:val="70B422B2"/>
    <w:lvl w:ilvl="0" w:tplc="0409000F">
      <w:start w:val="1"/>
      <w:numFmt w:val="decimal"/>
      <w:lvlText w:val="%1."/>
      <w:lvlJc w:val="left"/>
      <w:pPr>
        <w:ind w:left="1145"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CC84BB8"/>
    <w:multiLevelType w:val="hybridMultilevel"/>
    <w:tmpl w:val="3CE6B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130357"/>
    <w:multiLevelType w:val="hybridMultilevel"/>
    <w:tmpl w:val="983A68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1EEB6710"/>
    <w:multiLevelType w:val="hybridMultilevel"/>
    <w:tmpl w:val="52B4567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05936E2"/>
    <w:multiLevelType w:val="hybridMultilevel"/>
    <w:tmpl w:val="29CE2E58"/>
    <w:lvl w:ilvl="0" w:tplc="FFFFFFFF">
      <w:start w:val="1"/>
      <w:numFmt w:val="lowerLetter"/>
      <w:lvlText w:val="%1)"/>
      <w:lvlJc w:val="left"/>
      <w:pPr>
        <w:ind w:left="720" w:hanging="360"/>
      </w:pPr>
    </w:lvl>
    <w:lvl w:ilvl="1" w:tplc="04090017">
      <w:start w:val="1"/>
      <w:numFmt w:val="lowerLetter"/>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0AF7F45"/>
    <w:multiLevelType w:val="hybridMultilevel"/>
    <w:tmpl w:val="7C0E99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E47D9A"/>
    <w:multiLevelType w:val="hybridMultilevel"/>
    <w:tmpl w:val="BEA0878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2207204D"/>
    <w:multiLevelType w:val="hybridMultilevel"/>
    <w:tmpl w:val="E9146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F17B0A"/>
    <w:multiLevelType w:val="hybridMultilevel"/>
    <w:tmpl w:val="207A5F9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8C5154"/>
    <w:multiLevelType w:val="hybridMultilevel"/>
    <w:tmpl w:val="723A96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B44FB5"/>
    <w:multiLevelType w:val="hybridMultilevel"/>
    <w:tmpl w:val="471082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5CB10F6"/>
    <w:multiLevelType w:val="hybridMultilevel"/>
    <w:tmpl w:val="9E8272E0"/>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DC7F64"/>
    <w:multiLevelType w:val="hybridMultilevel"/>
    <w:tmpl w:val="9E5E2696"/>
    <w:lvl w:ilvl="0" w:tplc="04090017">
      <w:start w:val="1"/>
      <w:numFmt w:val="lowerLetter"/>
      <w:lvlText w:val="%1)"/>
      <w:lvlJc w:val="left"/>
      <w:pPr>
        <w:ind w:left="720" w:hanging="360"/>
      </w:pPr>
    </w:lvl>
    <w:lvl w:ilvl="1" w:tplc="35FC56D6">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411040"/>
    <w:multiLevelType w:val="hybridMultilevel"/>
    <w:tmpl w:val="51F207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8CB2CE6"/>
    <w:multiLevelType w:val="hybridMultilevel"/>
    <w:tmpl w:val="82AC87F0"/>
    <w:lvl w:ilvl="0" w:tplc="35FC56D6">
      <w:start w:val="1"/>
      <w:numFmt w:val="lowerLetter"/>
      <w:lvlText w:val="(%1)"/>
      <w:lvlJc w:val="left"/>
      <w:pPr>
        <w:ind w:left="720" w:hanging="360"/>
      </w:pPr>
      <w:rPr>
        <w:rFonts w:ascii="Arial" w:eastAsia="Times New Roman" w:hAnsi="Arial" w:cs="Arial"/>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8D7684C"/>
    <w:multiLevelType w:val="hybridMultilevel"/>
    <w:tmpl w:val="EA5439D0"/>
    <w:lvl w:ilvl="0" w:tplc="DF984646">
      <w:start w:val="1"/>
      <w:numFmt w:val="upperRoman"/>
      <w:lvlText w:val="%1."/>
      <w:lvlJc w:val="left"/>
      <w:pPr>
        <w:tabs>
          <w:tab w:val="num" w:pos="1080"/>
        </w:tabs>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DA784A"/>
    <w:multiLevelType w:val="hybridMultilevel"/>
    <w:tmpl w:val="F87AF9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91C55B7"/>
    <w:multiLevelType w:val="hybridMultilevel"/>
    <w:tmpl w:val="43627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59543C"/>
    <w:multiLevelType w:val="hybridMultilevel"/>
    <w:tmpl w:val="F774BE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A6C2457"/>
    <w:multiLevelType w:val="hybridMultilevel"/>
    <w:tmpl w:val="0B423D3C"/>
    <w:lvl w:ilvl="0" w:tplc="FBAEE0C2">
      <w:start w:val="8"/>
      <w:numFmt w:val="bullet"/>
      <w:lvlText w:val="-"/>
      <w:lvlJc w:val="left"/>
      <w:pPr>
        <w:ind w:left="720" w:hanging="360"/>
      </w:pPr>
      <w:rPr>
        <w:rFonts w:ascii="Calibri" w:eastAsiaTheme="minorHAnsi" w:hAnsi="Calibri" w:cs="Calibr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787C2C"/>
    <w:multiLevelType w:val="hybridMultilevel"/>
    <w:tmpl w:val="C4C41E16"/>
    <w:lvl w:ilvl="0" w:tplc="FFFFFFFF">
      <w:start w:val="1"/>
      <w:numFmt w:val="lowerLetter"/>
      <w:lvlText w:val="%1)"/>
      <w:lvlJc w:val="left"/>
      <w:pPr>
        <w:ind w:left="720" w:hanging="360"/>
      </w:pPr>
      <w:rPr>
        <w:rFonts w:hint="default"/>
      </w:rPr>
    </w:lvl>
    <w:lvl w:ilvl="1" w:tplc="FBAEE0C2">
      <w:start w:val="8"/>
      <w:numFmt w:val="bullet"/>
      <w:lvlText w:val="-"/>
      <w:lvlJc w:val="left"/>
      <w:pPr>
        <w:ind w:left="1440" w:hanging="360"/>
      </w:pPr>
      <w:rPr>
        <w:rFonts w:ascii="Calibri" w:eastAsiaTheme="minorHAnsi" w:hAnsi="Calibri" w:cs="Calibri" w:hint="default"/>
      </w:rPr>
    </w:lvl>
    <w:lvl w:ilvl="2" w:tplc="A8EA8AD4">
      <w:start w:val="1"/>
      <w:numFmt w:val="decimal"/>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04C0296"/>
    <w:multiLevelType w:val="hybridMultilevel"/>
    <w:tmpl w:val="86B205C2"/>
    <w:lvl w:ilvl="0" w:tplc="0FA0B306">
      <w:start w:val="1"/>
      <w:numFmt w:val="lowerRoman"/>
      <w:lvlText w:val="%1)"/>
      <w:lvlJc w:val="left"/>
      <w:pPr>
        <w:ind w:left="720" w:hanging="360"/>
      </w:pPr>
      <w:rPr>
        <w:rFonts w:asciiTheme="minorBidi" w:eastAsiaTheme="minorHAnsi" w:hAnsiTheme="minorBidi"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0F036C4"/>
    <w:multiLevelType w:val="hybridMultilevel"/>
    <w:tmpl w:val="8962DC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423B5D"/>
    <w:multiLevelType w:val="hybridMultilevel"/>
    <w:tmpl w:val="580C1E4E"/>
    <w:lvl w:ilvl="0" w:tplc="0B2AA6D8">
      <w:start w:val="1"/>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3430628C"/>
    <w:multiLevelType w:val="hybridMultilevel"/>
    <w:tmpl w:val="78E427B4"/>
    <w:lvl w:ilvl="0" w:tplc="E0745CB8">
      <w:start w:val="1"/>
      <w:numFmt w:val="upperRoman"/>
      <w:lvlText w:val="%1."/>
      <w:lvlJc w:val="left"/>
      <w:pPr>
        <w:tabs>
          <w:tab w:val="num" w:pos="1080"/>
        </w:tabs>
        <w:ind w:left="1080" w:hanging="720"/>
      </w:pPr>
      <w:rPr>
        <w:rFonts w:hint="default"/>
        <w:i/>
      </w:rPr>
    </w:lvl>
    <w:lvl w:ilvl="1" w:tplc="8A0218AA">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E71657"/>
    <w:multiLevelType w:val="hybridMultilevel"/>
    <w:tmpl w:val="55924C00"/>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37" w15:restartNumberingAfterBreak="0">
    <w:nsid w:val="36052BAB"/>
    <w:multiLevelType w:val="hybridMultilevel"/>
    <w:tmpl w:val="D9BA48C8"/>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814378"/>
    <w:multiLevelType w:val="hybridMultilevel"/>
    <w:tmpl w:val="39DE83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696553A"/>
    <w:multiLevelType w:val="hybridMultilevel"/>
    <w:tmpl w:val="C7B02590"/>
    <w:lvl w:ilvl="0" w:tplc="4F0CD124">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90D7992"/>
    <w:multiLevelType w:val="hybridMultilevel"/>
    <w:tmpl w:val="856E6F78"/>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39E375E7"/>
    <w:multiLevelType w:val="hybridMultilevel"/>
    <w:tmpl w:val="E3AA74EA"/>
    <w:lvl w:ilvl="0" w:tplc="35FC56D6">
      <w:start w:val="1"/>
      <w:numFmt w:val="lowerLetter"/>
      <w:lvlText w:val="(%1)"/>
      <w:lvlJc w:val="left"/>
      <w:pPr>
        <w:ind w:left="720" w:hanging="360"/>
      </w:pPr>
      <w:rPr>
        <w:rFonts w:ascii="Arial" w:eastAsia="Times New Roman"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C221947"/>
    <w:multiLevelType w:val="hybridMultilevel"/>
    <w:tmpl w:val="8938C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DBA41C6"/>
    <w:multiLevelType w:val="hybridMultilevel"/>
    <w:tmpl w:val="F11450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3E2A191F"/>
    <w:multiLevelType w:val="hybridMultilevel"/>
    <w:tmpl w:val="09BCD89C"/>
    <w:lvl w:ilvl="0" w:tplc="7E6A0742">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EE34F43"/>
    <w:multiLevelType w:val="hybridMultilevel"/>
    <w:tmpl w:val="4C2CBC60"/>
    <w:lvl w:ilvl="0" w:tplc="FFFFFFFF">
      <w:start w:val="1"/>
      <w:numFmt w:val="decimal"/>
      <w:lvlText w:val="%1."/>
      <w:lvlJc w:val="left"/>
      <w:pPr>
        <w:ind w:left="360" w:hanging="360"/>
      </w:pPr>
    </w:lvl>
    <w:lvl w:ilvl="1" w:tplc="35FC56D6">
      <w:start w:val="1"/>
      <w:numFmt w:val="lowerLetter"/>
      <w:lvlText w:val="(%2)"/>
      <w:lvlJc w:val="left"/>
      <w:pPr>
        <w:ind w:left="1440" w:hanging="360"/>
      </w:pPr>
      <w:rPr>
        <w:rFonts w:ascii="Arial" w:eastAsia="Times New Roman" w:hAnsi="Arial" w:cs="Arial"/>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3FC12026"/>
    <w:multiLevelType w:val="hybridMultilevel"/>
    <w:tmpl w:val="F88EE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28C411C"/>
    <w:multiLevelType w:val="hybridMultilevel"/>
    <w:tmpl w:val="25B2A68E"/>
    <w:lvl w:ilvl="0" w:tplc="FFFFFFFF">
      <w:start w:val="1"/>
      <w:numFmt w:val="decimal"/>
      <w:lvlText w:val="%1."/>
      <w:lvlJc w:val="left"/>
      <w:pPr>
        <w:ind w:left="360" w:hanging="360"/>
      </w:pPr>
    </w:lvl>
    <w:lvl w:ilvl="1" w:tplc="04090019">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4CC0B42"/>
    <w:multiLevelType w:val="hybridMultilevel"/>
    <w:tmpl w:val="47ECB3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5742966"/>
    <w:multiLevelType w:val="hybridMultilevel"/>
    <w:tmpl w:val="E32A570E"/>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D">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58C5347"/>
    <w:multiLevelType w:val="hybridMultilevel"/>
    <w:tmpl w:val="82429F72"/>
    <w:lvl w:ilvl="0" w:tplc="6D4EA9E8">
      <w:start w:val="1"/>
      <w:numFmt w:val="lowerLetter"/>
      <w:lvlText w:val="%1."/>
      <w:lvlJc w:val="left"/>
      <w:pPr>
        <w:ind w:left="644" w:hanging="360"/>
      </w:pPr>
      <w:rPr>
        <w:b w:val="0"/>
        <w:bCs w:val="0"/>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51" w15:restartNumberingAfterBreak="0">
    <w:nsid w:val="45B60C79"/>
    <w:multiLevelType w:val="hybridMultilevel"/>
    <w:tmpl w:val="FF669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5E63B3D"/>
    <w:multiLevelType w:val="hybridMultilevel"/>
    <w:tmpl w:val="BB7C2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73F028A"/>
    <w:multiLevelType w:val="hybridMultilevel"/>
    <w:tmpl w:val="311C7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86924E5"/>
    <w:multiLevelType w:val="hybridMultilevel"/>
    <w:tmpl w:val="D01C3BBC"/>
    <w:lvl w:ilvl="0" w:tplc="EDD0D146">
      <w:start w:val="1"/>
      <w:numFmt w:val="upperRoman"/>
      <w:lvlText w:val="%1."/>
      <w:lvlJc w:val="left"/>
      <w:pPr>
        <w:tabs>
          <w:tab w:val="num" w:pos="1080"/>
        </w:tabs>
        <w:ind w:left="1080" w:hanging="72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48FD6931"/>
    <w:multiLevelType w:val="hybridMultilevel"/>
    <w:tmpl w:val="8056EA0E"/>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9B27DFD"/>
    <w:multiLevelType w:val="hybridMultilevel"/>
    <w:tmpl w:val="CFE8A6D0"/>
    <w:lvl w:ilvl="0" w:tplc="0FA0B306">
      <w:start w:val="1"/>
      <w:numFmt w:val="lowerRoman"/>
      <w:lvlText w:val="%1)"/>
      <w:lvlJc w:val="left"/>
      <w:pPr>
        <w:ind w:left="1080" w:hanging="360"/>
      </w:pPr>
      <w:rPr>
        <w:rFonts w:asciiTheme="minorBidi" w:eastAsiaTheme="minorHAnsi" w:hAnsiTheme="minorBidi" w:cstheme="minorBid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4A3529F3"/>
    <w:multiLevelType w:val="hybridMultilevel"/>
    <w:tmpl w:val="06B0D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9B198E"/>
    <w:multiLevelType w:val="hybridMultilevel"/>
    <w:tmpl w:val="34E82F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EFB2E0D"/>
    <w:multiLevelType w:val="hybridMultilevel"/>
    <w:tmpl w:val="E042F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F327945"/>
    <w:multiLevelType w:val="hybridMultilevel"/>
    <w:tmpl w:val="8BB03FE2"/>
    <w:lvl w:ilvl="0" w:tplc="B8308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0337ADC"/>
    <w:multiLevelType w:val="hybridMultilevel"/>
    <w:tmpl w:val="BBB8165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11C71D6"/>
    <w:multiLevelType w:val="hybridMultilevel"/>
    <w:tmpl w:val="0152FDC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3" w15:restartNumberingAfterBreak="0">
    <w:nsid w:val="51920801"/>
    <w:multiLevelType w:val="hybridMultilevel"/>
    <w:tmpl w:val="A2762B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4174928"/>
    <w:multiLevelType w:val="hybridMultilevel"/>
    <w:tmpl w:val="8A0A1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4A7644E"/>
    <w:multiLevelType w:val="hybridMultilevel"/>
    <w:tmpl w:val="66C62E58"/>
    <w:lvl w:ilvl="0" w:tplc="192029AE">
      <w:start w:val="1"/>
      <w:numFmt w:val="decimal"/>
      <w:lvlText w:val="%1."/>
      <w:lvlJc w:val="left"/>
      <w:pPr>
        <w:tabs>
          <w:tab w:val="num" w:pos="720"/>
        </w:tabs>
        <w:ind w:left="720" w:hanging="360"/>
      </w:pPr>
      <w:rPr>
        <w:rFonts w:ascii="Arial" w:hAnsi="Arial" w:cs="Arial" w:hint="default"/>
        <w:b w:val="0"/>
        <w:sz w:val="22"/>
        <w:szCs w:val="22"/>
      </w:rPr>
    </w:lvl>
    <w:lvl w:ilvl="1" w:tplc="65F60312">
      <w:numFmt w:val="none"/>
      <w:lvlText w:val=""/>
      <w:lvlJc w:val="left"/>
      <w:pPr>
        <w:tabs>
          <w:tab w:val="num" w:pos="360"/>
        </w:tabs>
      </w:pPr>
    </w:lvl>
    <w:lvl w:ilvl="2" w:tplc="3EA01006">
      <w:numFmt w:val="none"/>
      <w:lvlText w:val=""/>
      <w:lvlJc w:val="left"/>
      <w:pPr>
        <w:tabs>
          <w:tab w:val="num" w:pos="360"/>
        </w:tabs>
      </w:pPr>
    </w:lvl>
    <w:lvl w:ilvl="3" w:tplc="F560E5C4">
      <w:numFmt w:val="none"/>
      <w:lvlText w:val=""/>
      <w:lvlJc w:val="left"/>
      <w:pPr>
        <w:tabs>
          <w:tab w:val="num" w:pos="360"/>
        </w:tabs>
      </w:pPr>
    </w:lvl>
    <w:lvl w:ilvl="4" w:tplc="329E1F68">
      <w:numFmt w:val="none"/>
      <w:lvlText w:val=""/>
      <w:lvlJc w:val="left"/>
      <w:pPr>
        <w:tabs>
          <w:tab w:val="num" w:pos="360"/>
        </w:tabs>
      </w:pPr>
    </w:lvl>
    <w:lvl w:ilvl="5" w:tplc="22EC353C">
      <w:numFmt w:val="none"/>
      <w:lvlText w:val=""/>
      <w:lvlJc w:val="left"/>
      <w:pPr>
        <w:tabs>
          <w:tab w:val="num" w:pos="360"/>
        </w:tabs>
      </w:pPr>
    </w:lvl>
    <w:lvl w:ilvl="6" w:tplc="D13C7A3A">
      <w:numFmt w:val="none"/>
      <w:lvlText w:val=""/>
      <w:lvlJc w:val="left"/>
      <w:pPr>
        <w:tabs>
          <w:tab w:val="num" w:pos="360"/>
        </w:tabs>
      </w:pPr>
    </w:lvl>
    <w:lvl w:ilvl="7" w:tplc="9470FE92">
      <w:numFmt w:val="none"/>
      <w:lvlText w:val=""/>
      <w:lvlJc w:val="left"/>
      <w:pPr>
        <w:tabs>
          <w:tab w:val="num" w:pos="360"/>
        </w:tabs>
      </w:pPr>
    </w:lvl>
    <w:lvl w:ilvl="8" w:tplc="AEE406C0">
      <w:numFmt w:val="none"/>
      <w:lvlText w:val=""/>
      <w:lvlJc w:val="left"/>
      <w:pPr>
        <w:tabs>
          <w:tab w:val="num" w:pos="360"/>
        </w:tabs>
      </w:pPr>
    </w:lvl>
  </w:abstractNum>
  <w:abstractNum w:abstractNumId="66" w15:restartNumberingAfterBreak="0">
    <w:nsid w:val="54F46229"/>
    <w:multiLevelType w:val="hybridMultilevel"/>
    <w:tmpl w:val="27B84BF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7" w15:restartNumberingAfterBreak="0">
    <w:nsid w:val="55736D77"/>
    <w:multiLevelType w:val="hybridMultilevel"/>
    <w:tmpl w:val="9878D9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5A42D92"/>
    <w:multiLevelType w:val="hybridMultilevel"/>
    <w:tmpl w:val="087E42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61F257F"/>
    <w:multiLevelType w:val="hybridMultilevel"/>
    <w:tmpl w:val="5666E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6AA7BED"/>
    <w:multiLevelType w:val="hybridMultilevel"/>
    <w:tmpl w:val="239094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1" w15:restartNumberingAfterBreak="0">
    <w:nsid w:val="571C1694"/>
    <w:multiLevelType w:val="hybridMultilevel"/>
    <w:tmpl w:val="24A65A2A"/>
    <w:lvl w:ilvl="0" w:tplc="35FC56D6">
      <w:start w:val="1"/>
      <w:numFmt w:val="lowerLetter"/>
      <w:lvlText w:val="(%1)"/>
      <w:lvlJc w:val="left"/>
      <w:pPr>
        <w:ind w:left="720" w:hanging="360"/>
      </w:pPr>
      <w:rPr>
        <w:rFonts w:ascii="Arial" w:eastAsia="Times New Roman"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88D6FA5"/>
    <w:multiLevelType w:val="hybridMultilevel"/>
    <w:tmpl w:val="C8D66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93F1451"/>
    <w:multiLevelType w:val="hybridMultilevel"/>
    <w:tmpl w:val="856E6F78"/>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59AE3093"/>
    <w:multiLevelType w:val="hybridMultilevel"/>
    <w:tmpl w:val="DCF66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5A60710E"/>
    <w:multiLevelType w:val="hybridMultilevel"/>
    <w:tmpl w:val="EC8E95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6" w15:restartNumberingAfterBreak="0">
    <w:nsid w:val="5A85764A"/>
    <w:multiLevelType w:val="hybridMultilevel"/>
    <w:tmpl w:val="FF82A5D4"/>
    <w:lvl w:ilvl="0" w:tplc="78280F1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B6B68B8"/>
    <w:multiLevelType w:val="hybridMultilevel"/>
    <w:tmpl w:val="ABAEDAAC"/>
    <w:lvl w:ilvl="0" w:tplc="04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8" w15:restartNumberingAfterBreak="0">
    <w:nsid w:val="5BDB3CF2"/>
    <w:multiLevelType w:val="hybridMultilevel"/>
    <w:tmpl w:val="B6E609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5C9F07F6"/>
    <w:multiLevelType w:val="hybridMultilevel"/>
    <w:tmpl w:val="856E6F78"/>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5CA57BA3"/>
    <w:multiLevelType w:val="hybridMultilevel"/>
    <w:tmpl w:val="BB6EF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5D9A17D4"/>
    <w:multiLevelType w:val="hybridMultilevel"/>
    <w:tmpl w:val="350464A2"/>
    <w:lvl w:ilvl="0" w:tplc="F7A65DDA">
      <w:start w:val="1"/>
      <w:numFmt w:val="decimal"/>
      <w:lvlText w:val="%1."/>
      <w:lvlJc w:val="left"/>
      <w:pPr>
        <w:ind w:left="720" w:hanging="360"/>
      </w:pPr>
      <w:rPr>
        <w:rFonts w:ascii="Arial" w:hAnsi="Arial" w:cs="Arial" w:hint="default"/>
        <w:b w:val="0"/>
        <w:bCs/>
        <w:color w:val="auto"/>
        <w:sz w:val="22"/>
        <w:szCs w:val="22"/>
      </w:rPr>
    </w:lvl>
    <w:lvl w:ilvl="1" w:tplc="35FC56D6">
      <w:start w:val="1"/>
      <w:numFmt w:val="lowerLetter"/>
      <w:lvlText w:val="(%2)"/>
      <w:lvlJc w:val="left"/>
      <w:pPr>
        <w:ind w:left="1440" w:hanging="360"/>
      </w:pPr>
      <w:rPr>
        <w:rFonts w:ascii="Arial" w:eastAsia="Times New Roma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00B5BE8"/>
    <w:multiLevelType w:val="hybridMultilevel"/>
    <w:tmpl w:val="5B820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01D0BE7"/>
    <w:multiLevelType w:val="hybridMultilevel"/>
    <w:tmpl w:val="43E6204A"/>
    <w:lvl w:ilvl="0" w:tplc="5464DB6C">
      <w:start w:val="1"/>
      <w:numFmt w:val="decimal"/>
      <w:lvlText w:val="%1."/>
      <w:lvlJc w:val="left"/>
      <w:pPr>
        <w:ind w:left="1211"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25406B7"/>
    <w:multiLevelType w:val="hybridMultilevel"/>
    <w:tmpl w:val="7FFE90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2680C82"/>
    <w:multiLevelType w:val="hybridMultilevel"/>
    <w:tmpl w:val="FC5E6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26C142A"/>
    <w:multiLevelType w:val="hybridMultilevel"/>
    <w:tmpl w:val="FC2E3D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27D1347"/>
    <w:multiLevelType w:val="hybridMultilevel"/>
    <w:tmpl w:val="73EA7A66"/>
    <w:lvl w:ilvl="0" w:tplc="35FC56D6">
      <w:start w:val="1"/>
      <w:numFmt w:val="lowerLetter"/>
      <w:lvlText w:val="(%1)"/>
      <w:lvlJc w:val="left"/>
      <w:pPr>
        <w:ind w:left="720" w:hanging="360"/>
      </w:pPr>
      <w:rPr>
        <w:rFonts w:ascii="Arial" w:eastAsia="Times New Roman"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5651334"/>
    <w:multiLevelType w:val="hybridMultilevel"/>
    <w:tmpl w:val="C5C217C2"/>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66011360"/>
    <w:multiLevelType w:val="hybridMultilevel"/>
    <w:tmpl w:val="EE4223E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0" w15:restartNumberingAfterBreak="0">
    <w:nsid w:val="68B11F5F"/>
    <w:multiLevelType w:val="hybridMultilevel"/>
    <w:tmpl w:val="6A60549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1" w15:restartNumberingAfterBreak="0">
    <w:nsid w:val="69DB4CD1"/>
    <w:multiLevelType w:val="hybridMultilevel"/>
    <w:tmpl w:val="7A4AC3C8"/>
    <w:lvl w:ilvl="0" w:tplc="4F0CD124">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B5914EF"/>
    <w:multiLevelType w:val="hybridMultilevel"/>
    <w:tmpl w:val="007610BE"/>
    <w:lvl w:ilvl="0" w:tplc="A1689C7E">
      <w:start w:val="1"/>
      <w:numFmt w:val="decimal"/>
      <w:lvlText w:val="%1."/>
      <w:lvlJc w:val="left"/>
      <w:pPr>
        <w:ind w:left="720" w:hanging="360"/>
      </w:pPr>
      <w:rPr>
        <w:rFonts w:asciiTheme="minorBidi" w:hAnsiTheme="minorBidi" w:cstheme="minorBidi" w:hint="default"/>
        <w:i w:val="0"/>
        <w:iCs/>
        <w:lang w:val="en-US"/>
      </w:rPr>
    </w:lvl>
    <w:lvl w:ilvl="1" w:tplc="0FA0B306">
      <w:start w:val="1"/>
      <w:numFmt w:val="lowerRoman"/>
      <w:lvlText w:val="%2)"/>
      <w:lvlJc w:val="left"/>
      <w:pPr>
        <w:ind w:left="1440" w:hanging="360"/>
      </w:pPr>
      <w:rPr>
        <w:rFonts w:asciiTheme="minorBidi" w:eastAsiaTheme="minorHAnsi" w:hAnsiTheme="minorBid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C5124CB"/>
    <w:multiLevelType w:val="hybridMultilevel"/>
    <w:tmpl w:val="4BF08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D522A3F"/>
    <w:multiLevelType w:val="hybridMultilevel"/>
    <w:tmpl w:val="C3E81BF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95" w15:restartNumberingAfterBreak="0">
    <w:nsid w:val="6EE762F7"/>
    <w:multiLevelType w:val="hybridMultilevel"/>
    <w:tmpl w:val="58504CF6"/>
    <w:lvl w:ilvl="0" w:tplc="FFFFFFFF">
      <w:start w:val="1"/>
      <w:numFmt w:val="decimal"/>
      <w:lvlText w:val="%1."/>
      <w:lvlJc w:val="left"/>
      <w:pPr>
        <w:ind w:left="360" w:hanging="360"/>
      </w:pPr>
    </w:lvl>
    <w:lvl w:ilvl="1" w:tplc="0409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6EFE445D"/>
    <w:multiLevelType w:val="hybridMultilevel"/>
    <w:tmpl w:val="E9DEAFA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7" w15:restartNumberingAfterBreak="0">
    <w:nsid w:val="702E56F7"/>
    <w:multiLevelType w:val="hybridMultilevel"/>
    <w:tmpl w:val="0660E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02F0BD3"/>
    <w:multiLevelType w:val="hybridMultilevel"/>
    <w:tmpl w:val="3AD674D2"/>
    <w:lvl w:ilvl="0" w:tplc="04090017">
      <w:start w:val="1"/>
      <w:numFmt w:val="lowerLetter"/>
      <w:lvlText w:val="%1)"/>
      <w:lvlJc w:val="left"/>
      <w:pPr>
        <w:ind w:left="1080" w:hanging="360"/>
      </w:pPr>
      <w:rPr>
        <w:rFonts w:hint="default"/>
      </w:rPr>
    </w:lvl>
    <w:lvl w:ilvl="1" w:tplc="124A1566">
      <w:start w:val="1"/>
      <w:numFmt w:val="lowerRoman"/>
      <w:lvlText w:val="(%2)"/>
      <w:lvlJc w:val="left"/>
      <w:pPr>
        <w:ind w:left="2160" w:hanging="720"/>
      </w:pPr>
      <w:rPr>
        <w:rFonts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9" w15:restartNumberingAfterBreak="0">
    <w:nsid w:val="71DB22F2"/>
    <w:multiLevelType w:val="hybridMultilevel"/>
    <w:tmpl w:val="95824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48B4611"/>
    <w:multiLevelType w:val="hybridMultilevel"/>
    <w:tmpl w:val="6ECAC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750E61C7"/>
    <w:multiLevelType w:val="hybridMultilevel"/>
    <w:tmpl w:val="D7345C9A"/>
    <w:lvl w:ilvl="0" w:tplc="D220AF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78A52DF2"/>
    <w:multiLevelType w:val="hybridMultilevel"/>
    <w:tmpl w:val="916A3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79B56B4F"/>
    <w:multiLevelType w:val="hybridMultilevel"/>
    <w:tmpl w:val="91DE5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AE27046"/>
    <w:multiLevelType w:val="hybridMultilevel"/>
    <w:tmpl w:val="0426A00E"/>
    <w:lvl w:ilvl="0" w:tplc="EE48C1F8">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CAE74C0"/>
    <w:multiLevelType w:val="hybridMultilevel"/>
    <w:tmpl w:val="C5D2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7D322C41"/>
    <w:multiLevelType w:val="hybridMultilevel"/>
    <w:tmpl w:val="ED3E10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7" w15:restartNumberingAfterBreak="0">
    <w:nsid w:val="7DD7015D"/>
    <w:multiLevelType w:val="hybridMultilevel"/>
    <w:tmpl w:val="B0D67122"/>
    <w:lvl w:ilvl="0" w:tplc="0409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318459483">
    <w:abstractNumId w:val="65"/>
  </w:num>
  <w:num w:numId="2" w16cid:durableId="883177562">
    <w:abstractNumId w:val="54"/>
  </w:num>
  <w:num w:numId="3" w16cid:durableId="1782799624">
    <w:abstractNumId w:val="104"/>
  </w:num>
  <w:num w:numId="4" w16cid:durableId="1201934588">
    <w:abstractNumId w:val="52"/>
  </w:num>
  <w:num w:numId="5" w16cid:durableId="2108847413">
    <w:abstractNumId w:val="35"/>
  </w:num>
  <w:num w:numId="6" w16cid:durableId="45181225">
    <w:abstractNumId w:val="26"/>
  </w:num>
  <w:num w:numId="7" w16cid:durableId="730466009">
    <w:abstractNumId w:val="85"/>
  </w:num>
  <w:num w:numId="8" w16cid:durableId="610825575">
    <w:abstractNumId w:val="61"/>
  </w:num>
  <w:num w:numId="9" w16cid:durableId="1134955306">
    <w:abstractNumId w:val="50"/>
  </w:num>
  <w:num w:numId="10" w16cid:durableId="2078354892">
    <w:abstractNumId w:val="27"/>
  </w:num>
  <w:num w:numId="11" w16cid:durableId="1536498768">
    <w:abstractNumId w:val="0"/>
  </w:num>
  <w:num w:numId="12" w16cid:durableId="227233340">
    <w:abstractNumId w:val="18"/>
  </w:num>
  <w:num w:numId="13" w16cid:durableId="409696227">
    <w:abstractNumId w:val="94"/>
  </w:num>
  <w:num w:numId="14" w16cid:durableId="1469787133">
    <w:abstractNumId w:val="57"/>
  </w:num>
  <w:num w:numId="15" w16cid:durableId="1296375859">
    <w:abstractNumId w:val="60"/>
  </w:num>
  <w:num w:numId="16" w16cid:durableId="44793742">
    <w:abstractNumId w:val="22"/>
  </w:num>
  <w:num w:numId="17" w16cid:durableId="522864341">
    <w:abstractNumId w:val="42"/>
  </w:num>
  <w:num w:numId="18" w16cid:durableId="891422026">
    <w:abstractNumId w:val="92"/>
  </w:num>
  <w:num w:numId="19" w16cid:durableId="303855029">
    <w:abstractNumId w:val="56"/>
  </w:num>
  <w:num w:numId="20" w16cid:durableId="50228411">
    <w:abstractNumId w:val="11"/>
  </w:num>
  <w:num w:numId="21" w16cid:durableId="1460879300">
    <w:abstractNumId w:val="49"/>
  </w:num>
  <w:num w:numId="22" w16cid:durableId="1491630666">
    <w:abstractNumId w:val="16"/>
  </w:num>
  <w:num w:numId="23" w16cid:durableId="937370523">
    <w:abstractNumId w:val="86"/>
  </w:num>
  <w:num w:numId="24" w16cid:durableId="689380719">
    <w:abstractNumId w:val="63"/>
  </w:num>
  <w:num w:numId="25" w16cid:durableId="1088190211">
    <w:abstractNumId w:val="21"/>
  </w:num>
  <w:num w:numId="26" w16cid:durableId="1998919455">
    <w:abstractNumId w:val="84"/>
  </w:num>
  <w:num w:numId="27" w16cid:durableId="2089644408">
    <w:abstractNumId w:val="38"/>
  </w:num>
  <w:num w:numId="28" w16cid:durableId="567227978">
    <w:abstractNumId w:val="39"/>
  </w:num>
  <w:num w:numId="29" w16cid:durableId="414013287">
    <w:abstractNumId w:val="91"/>
  </w:num>
  <w:num w:numId="30" w16cid:durableId="2030374142">
    <w:abstractNumId w:val="30"/>
  </w:num>
  <w:num w:numId="31" w16cid:durableId="1956400000">
    <w:abstractNumId w:val="31"/>
  </w:num>
  <w:num w:numId="32" w16cid:durableId="652023670">
    <w:abstractNumId w:val="29"/>
  </w:num>
  <w:num w:numId="33" w16cid:durableId="307054593">
    <w:abstractNumId w:val="37"/>
  </w:num>
  <w:num w:numId="34" w16cid:durableId="367415097">
    <w:abstractNumId w:val="83"/>
  </w:num>
  <w:num w:numId="35" w16cid:durableId="2051224834">
    <w:abstractNumId w:val="81"/>
  </w:num>
  <w:num w:numId="36" w16cid:durableId="353386172">
    <w:abstractNumId w:val="51"/>
  </w:num>
  <w:num w:numId="37" w16cid:durableId="1013339223">
    <w:abstractNumId w:val="8"/>
  </w:num>
  <w:num w:numId="38" w16cid:durableId="792790325">
    <w:abstractNumId w:val="40"/>
  </w:num>
  <w:num w:numId="39" w16cid:durableId="106850643">
    <w:abstractNumId w:val="73"/>
  </w:num>
  <w:num w:numId="40" w16cid:durableId="580603883">
    <w:abstractNumId w:val="107"/>
  </w:num>
  <w:num w:numId="41" w16cid:durableId="749274616">
    <w:abstractNumId w:val="95"/>
  </w:num>
  <w:num w:numId="42" w16cid:durableId="761413774">
    <w:abstractNumId w:val="77"/>
  </w:num>
  <w:num w:numId="43" w16cid:durableId="1513640660">
    <w:abstractNumId w:val="4"/>
  </w:num>
  <w:num w:numId="44" w16cid:durableId="661202643">
    <w:abstractNumId w:val="47"/>
  </w:num>
  <w:num w:numId="45" w16cid:durableId="1185291833">
    <w:abstractNumId w:val="33"/>
  </w:num>
  <w:num w:numId="46" w16cid:durableId="1319114448">
    <w:abstractNumId w:val="98"/>
  </w:num>
  <w:num w:numId="47" w16cid:durableId="635381292">
    <w:abstractNumId w:val="79"/>
  </w:num>
  <w:num w:numId="48" w16cid:durableId="2089767064">
    <w:abstractNumId w:val="15"/>
  </w:num>
  <w:num w:numId="49" w16cid:durableId="1795902443">
    <w:abstractNumId w:val="80"/>
  </w:num>
  <w:num w:numId="50" w16cid:durableId="1473214700">
    <w:abstractNumId w:val="105"/>
  </w:num>
  <w:num w:numId="51" w16cid:durableId="1326126017">
    <w:abstractNumId w:val="46"/>
  </w:num>
  <w:num w:numId="52" w16cid:durableId="1874803340">
    <w:abstractNumId w:val="82"/>
  </w:num>
  <w:num w:numId="53" w16cid:durableId="1686512748">
    <w:abstractNumId w:val="68"/>
  </w:num>
  <w:num w:numId="54" w16cid:durableId="178929134">
    <w:abstractNumId w:val="48"/>
  </w:num>
  <w:num w:numId="55" w16cid:durableId="1749302270">
    <w:abstractNumId w:val="62"/>
  </w:num>
  <w:num w:numId="56" w16cid:durableId="1547793156">
    <w:abstractNumId w:val="66"/>
  </w:num>
  <w:num w:numId="57" w16cid:durableId="293875823">
    <w:abstractNumId w:val="78"/>
  </w:num>
  <w:num w:numId="58" w16cid:durableId="284580045">
    <w:abstractNumId w:val="36"/>
  </w:num>
  <w:num w:numId="59" w16cid:durableId="495994363">
    <w:abstractNumId w:val="74"/>
  </w:num>
  <w:num w:numId="60" w16cid:durableId="1589463140">
    <w:abstractNumId w:val="24"/>
  </w:num>
  <w:num w:numId="61" w16cid:durableId="251277083">
    <w:abstractNumId w:val="5"/>
  </w:num>
  <w:num w:numId="62" w16cid:durableId="1045641087">
    <w:abstractNumId w:val="76"/>
  </w:num>
  <w:num w:numId="63" w16cid:durableId="1041056514">
    <w:abstractNumId w:val="67"/>
  </w:num>
  <w:num w:numId="64" w16cid:durableId="1577010926">
    <w:abstractNumId w:val="9"/>
  </w:num>
  <w:num w:numId="65" w16cid:durableId="22487236">
    <w:abstractNumId w:val="96"/>
  </w:num>
  <w:num w:numId="66" w16cid:durableId="1259827097">
    <w:abstractNumId w:val="59"/>
  </w:num>
  <w:num w:numId="67" w16cid:durableId="552547751">
    <w:abstractNumId w:val="100"/>
  </w:num>
  <w:num w:numId="68" w16cid:durableId="824131814">
    <w:abstractNumId w:val="72"/>
  </w:num>
  <w:num w:numId="69" w16cid:durableId="344287464">
    <w:abstractNumId w:val="69"/>
  </w:num>
  <w:num w:numId="70" w16cid:durableId="232855368">
    <w:abstractNumId w:val="97"/>
  </w:num>
  <w:num w:numId="71" w16cid:durableId="1997416647">
    <w:abstractNumId w:val="53"/>
  </w:num>
  <w:num w:numId="72" w16cid:durableId="128909400">
    <w:abstractNumId w:val="93"/>
  </w:num>
  <w:num w:numId="73" w16cid:durableId="1175534040">
    <w:abstractNumId w:val="1"/>
  </w:num>
  <w:num w:numId="74" w16cid:durableId="188564559">
    <w:abstractNumId w:val="64"/>
  </w:num>
  <w:num w:numId="75" w16cid:durableId="1619995369">
    <w:abstractNumId w:val="70"/>
  </w:num>
  <w:num w:numId="76" w16cid:durableId="1977493883">
    <w:abstractNumId w:val="13"/>
  </w:num>
  <w:num w:numId="77" w16cid:durableId="1820414024">
    <w:abstractNumId w:val="17"/>
  </w:num>
  <w:num w:numId="78" w16cid:durableId="923495906">
    <w:abstractNumId w:val="90"/>
  </w:num>
  <w:num w:numId="79" w16cid:durableId="1873611912">
    <w:abstractNumId w:val="102"/>
  </w:num>
  <w:num w:numId="80" w16cid:durableId="1632592707">
    <w:abstractNumId w:val="103"/>
  </w:num>
  <w:num w:numId="81" w16cid:durableId="554584176">
    <w:abstractNumId w:val="12"/>
  </w:num>
  <w:num w:numId="82" w16cid:durableId="777525679">
    <w:abstractNumId w:val="89"/>
  </w:num>
  <w:num w:numId="83" w16cid:durableId="391732475">
    <w:abstractNumId w:val="99"/>
  </w:num>
  <w:num w:numId="84" w16cid:durableId="515079323">
    <w:abstractNumId w:val="106"/>
  </w:num>
  <w:num w:numId="85" w16cid:durableId="867523068">
    <w:abstractNumId w:val="75"/>
  </w:num>
  <w:num w:numId="86" w16cid:durableId="1560896366">
    <w:abstractNumId w:val="20"/>
  </w:num>
  <w:num w:numId="87" w16cid:durableId="1614170055">
    <w:abstractNumId w:val="10"/>
  </w:num>
  <w:num w:numId="88" w16cid:durableId="1987129420">
    <w:abstractNumId w:val="43"/>
  </w:num>
  <w:num w:numId="89" w16cid:durableId="1823964479">
    <w:abstractNumId w:val="58"/>
  </w:num>
  <w:num w:numId="90" w16cid:durableId="1243182751">
    <w:abstractNumId w:val="101"/>
  </w:num>
  <w:num w:numId="91" w16cid:durableId="1670867810">
    <w:abstractNumId w:val="34"/>
  </w:num>
  <w:num w:numId="92" w16cid:durableId="1778014269">
    <w:abstractNumId w:val="2"/>
  </w:num>
  <w:num w:numId="93" w16cid:durableId="1423912370">
    <w:abstractNumId w:val="6"/>
  </w:num>
  <w:num w:numId="94" w16cid:durableId="1812748443">
    <w:abstractNumId w:val="25"/>
  </w:num>
  <w:num w:numId="95" w16cid:durableId="1296910384">
    <w:abstractNumId w:val="41"/>
  </w:num>
  <w:num w:numId="96" w16cid:durableId="1641374853">
    <w:abstractNumId w:val="7"/>
  </w:num>
  <w:num w:numId="97" w16cid:durableId="983316492">
    <w:abstractNumId w:val="32"/>
  </w:num>
  <w:num w:numId="98" w16cid:durableId="149100727">
    <w:abstractNumId w:val="71"/>
  </w:num>
  <w:num w:numId="99" w16cid:durableId="420028442">
    <w:abstractNumId w:val="44"/>
  </w:num>
  <w:num w:numId="100" w16cid:durableId="764348577">
    <w:abstractNumId w:val="87"/>
  </w:num>
  <w:num w:numId="101" w16cid:durableId="1192456676">
    <w:abstractNumId w:val="19"/>
  </w:num>
  <w:num w:numId="102" w16cid:durableId="729307293">
    <w:abstractNumId w:val="28"/>
  </w:num>
  <w:num w:numId="103" w16cid:durableId="1810437004">
    <w:abstractNumId w:val="23"/>
  </w:num>
  <w:num w:numId="104" w16cid:durableId="1012494883">
    <w:abstractNumId w:val="45"/>
  </w:num>
  <w:num w:numId="105" w16cid:durableId="263156156">
    <w:abstractNumId w:val="3"/>
  </w:num>
  <w:num w:numId="106" w16cid:durableId="39402644">
    <w:abstractNumId w:val="55"/>
  </w:num>
  <w:num w:numId="107" w16cid:durableId="395081861">
    <w:abstractNumId w:val="88"/>
  </w:num>
  <w:num w:numId="108" w16cid:durableId="1935436749">
    <w:abstractNumId w:val="14"/>
  </w:num>
  <w:numIdMacAtCleanup w:val="9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P">
    <w15:presenceInfo w15:providerId="None" w15:userId="DE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00428"/>
    <w:rsid w:val="000046E7"/>
    <w:rsid w:val="00005A92"/>
    <w:rsid w:val="00006BBA"/>
    <w:rsid w:val="00007A49"/>
    <w:rsid w:val="00007BEF"/>
    <w:rsid w:val="00011AF1"/>
    <w:rsid w:val="00014DA3"/>
    <w:rsid w:val="00015B22"/>
    <w:rsid w:val="00015CDF"/>
    <w:rsid w:val="000177E8"/>
    <w:rsid w:val="00022BE0"/>
    <w:rsid w:val="000257BC"/>
    <w:rsid w:val="00025DF4"/>
    <w:rsid w:val="00031E05"/>
    <w:rsid w:val="00032CC4"/>
    <w:rsid w:val="00033735"/>
    <w:rsid w:val="0003479F"/>
    <w:rsid w:val="00034CAE"/>
    <w:rsid w:val="00034F7E"/>
    <w:rsid w:val="00034FCE"/>
    <w:rsid w:val="00035A5B"/>
    <w:rsid w:val="00037974"/>
    <w:rsid w:val="00041825"/>
    <w:rsid w:val="00041872"/>
    <w:rsid w:val="000443DC"/>
    <w:rsid w:val="00045A4C"/>
    <w:rsid w:val="00051664"/>
    <w:rsid w:val="00051C8C"/>
    <w:rsid w:val="0005347D"/>
    <w:rsid w:val="00053F01"/>
    <w:rsid w:val="00056C07"/>
    <w:rsid w:val="000615E5"/>
    <w:rsid w:val="00063003"/>
    <w:rsid w:val="000637C6"/>
    <w:rsid w:val="00070811"/>
    <w:rsid w:val="0007116A"/>
    <w:rsid w:val="00071C0A"/>
    <w:rsid w:val="00072622"/>
    <w:rsid w:val="00076D0B"/>
    <w:rsid w:val="000775BF"/>
    <w:rsid w:val="00080B45"/>
    <w:rsid w:val="00084246"/>
    <w:rsid w:val="0008484D"/>
    <w:rsid w:val="000850DF"/>
    <w:rsid w:val="00085544"/>
    <w:rsid w:val="00090851"/>
    <w:rsid w:val="00091B90"/>
    <w:rsid w:val="00093A39"/>
    <w:rsid w:val="000947FD"/>
    <w:rsid w:val="00095CAD"/>
    <w:rsid w:val="000A0D69"/>
    <w:rsid w:val="000A19E0"/>
    <w:rsid w:val="000A2787"/>
    <w:rsid w:val="000A40B2"/>
    <w:rsid w:val="000A52F9"/>
    <w:rsid w:val="000B0149"/>
    <w:rsid w:val="000B0C70"/>
    <w:rsid w:val="000B2493"/>
    <w:rsid w:val="000B2684"/>
    <w:rsid w:val="000B2F02"/>
    <w:rsid w:val="000B749B"/>
    <w:rsid w:val="000C2262"/>
    <w:rsid w:val="000C2388"/>
    <w:rsid w:val="000C2986"/>
    <w:rsid w:val="000C2CE6"/>
    <w:rsid w:val="000C46E0"/>
    <w:rsid w:val="000C5821"/>
    <w:rsid w:val="000C5AA4"/>
    <w:rsid w:val="000C5F99"/>
    <w:rsid w:val="000C67E3"/>
    <w:rsid w:val="000D0BFB"/>
    <w:rsid w:val="000D3329"/>
    <w:rsid w:val="000D36D9"/>
    <w:rsid w:val="000D3DE2"/>
    <w:rsid w:val="000D451A"/>
    <w:rsid w:val="000D4A3B"/>
    <w:rsid w:val="000D53DA"/>
    <w:rsid w:val="000D59D0"/>
    <w:rsid w:val="000D60B7"/>
    <w:rsid w:val="000E3CE7"/>
    <w:rsid w:val="000E4A46"/>
    <w:rsid w:val="000E60A7"/>
    <w:rsid w:val="000E6FA0"/>
    <w:rsid w:val="000F0FF2"/>
    <w:rsid w:val="000F1AC8"/>
    <w:rsid w:val="000F1B93"/>
    <w:rsid w:val="000F20AF"/>
    <w:rsid w:val="000F268B"/>
    <w:rsid w:val="000F2826"/>
    <w:rsid w:val="000F4744"/>
    <w:rsid w:val="000F4F7E"/>
    <w:rsid w:val="000F6277"/>
    <w:rsid w:val="000F7AA2"/>
    <w:rsid w:val="00100B77"/>
    <w:rsid w:val="00101450"/>
    <w:rsid w:val="00102A2C"/>
    <w:rsid w:val="00102F96"/>
    <w:rsid w:val="00103244"/>
    <w:rsid w:val="001044B3"/>
    <w:rsid w:val="00104ED1"/>
    <w:rsid w:val="001051D4"/>
    <w:rsid w:val="001057AF"/>
    <w:rsid w:val="00105958"/>
    <w:rsid w:val="00111947"/>
    <w:rsid w:val="00111C7A"/>
    <w:rsid w:val="00113406"/>
    <w:rsid w:val="001136B9"/>
    <w:rsid w:val="001148C2"/>
    <w:rsid w:val="001156B6"/>
    <w:rsid w:val="00115E36"/>
    <w:rsid w:val="001173C9"/>
    <w:rsid w:val="0012002E"/>
    <w:rsid w:val="00120F37"/>
    <w:rsid w:val="00121611"/>
    <w:rsid w:val="001216A8"/>
    <w:rsid w:val="00123A3F"/>
    <w:rsid w:val="00124235"/>
    <w:rsid w:val="001254B3"/>
    <w:rsid w:val="00125AE8"/>
    <w:rsid w:val="001304AB"/>
    <w:rsid w:val="0013061D"/>
    <w:rsid w:val="0013071D"/>
    <w:rsid w:val="001415D5"/>
    <w:rsid w:val="00142E1C"/>
    <w:rsid w:val="001430F5"/>
    <w:rsid w:val="001445B4"/>
    <w:rsid w:val="00145D32"/>
    <w:rsid w:val="0015078A"/>
    <w:rsid w:val="00152BF4"/>
    <w:rsid w:val="00152F36"/>
    <w:rsid w:val="0015486F"/>
    <w:rsid w:val="00154B3D"/>
    <w:rsid w:val="001568E7"/>
    <w:rsid w:val="001628C4"/>
    <w:rsid w:val="00162987"/>
    <w:rsid w:val="0016312E"/>
    <w:rsid w:val="0016464D"/>
    <w:rsid w:val="00165BF8"/>
    <w:rsid w:val="00170C1E"/>
    <w:rsid w:val="00172284"/>
    <w:rsid w:val="00172383"/>
    <w:rsid w:val="00172E18"/>
    <w:rsid w:val="0017480A"/>
    <w:rsid w:val="00174E6F"/>
    <w:rsid w:val="0017632B"/>
    <w:rsid w:val="0018023E"/>
    <w:rsid w:val="00181348"/>
    <w:rsid w:val="0018540E"/>
    <w:rsid w:val="00185AB0"/>
    <w:rsid w:val="00186441"/>
    <w:rsid w:val="0018689D"/>
    <w:rsid w:val="00190106"/>
    <w:rsid w:val="00191C91"/>
    <w:rsid w:val="00193A81"/>
    <w:rsid w:val="00194D7A"/>
    <w:rsid w:val="00194DF4"/>
    <w:rsid w:val="00195C5B"/>
    <w:rsid w:val="001972CD"/>
    <w:rsid w:val="001A0408"/>
    <w:rsid w:val="001A2040"/>
    <w:rsid w:val="001A2511"/>
    <w:rsid w:val="001A4BDC"/>
    <w:rsid w:val="001A616E"/>
    <w:rsid w:val="001A752B"/>
    <w:rsid w:val="001B00CE"/>
    <w:rsid w:val="001B0243"/>
    <w:rsid w:val="001B12B6"/>
    <w:rsid w:val="001B1718"/>
    <w:rsid w:val="001B376F"/>
    <w:rsid w:val="001B3E1B"/>
    <w:rsid w:val="001B5315"/>
    <w:rsid w:val="001B7C41"/>
    <w:rsid w:val="001B7E4B"/>
    <w:rsid w:val="001D079C"/>
    <w:rsid w:val="001D1E76"/>
    <w:rsid w:val="001D2C2D"/>
    <w:rsid w:val="001D4771"/>
    <w:rsid w:val="001D4D03"/>
    <w:rsid w:val="001D5401"/>
    <w:rsid w:val="001D5CB4"/>
    <w:rsid w:val="001E05F4"/>
    <w:rsid w:val="001E1313"/>
    <w:rsid w:val="001E43EB"/>
    <w:rsid w:val="001E6131"/>
    <w:rsid w:val="001F1299"/>
    <w:rsid w:val="001F380F"/>
    <w:rsid w:val="001F56E8"/>
    <w:rsid w:val="001F69DF"/>
    <w:rsid w:val="00200DC9"/>
    <w:rsid w:val="002014BA"/>
    <w:rsid w:val="00201B83"/>
    <w:rsid w:val="0020260E"/>
    <w:rsid w:val="00202CDF"/>
    <w:rsid w:val="002044A8"/>
    <w:rsid w:val="00206928"/>
    <w:rsid w:val="00207DD6"/>
    <w:rsid w:val="0021524E"/>
    <w:rsid w:val="0022003D"/>
    <w:rsid w:val="002209BB"/>
    <w:rsid w:val="0022333A"/>
    <w:rsid w:val="002235C7"/>
    <w:rsid w:val="00223A7B"/>
    <w:rsid w:val="0022480F"/>
    <w:rsid w:val="0022602F"/>
    <w:rsid w:val="0022662B"/>
    <w:rsid w:val="00227E69"/>
    <w:rsid w:val="00230BD6"/>
    <w:rsid w:val="00234157"/>
    <w:rsid w:val="002404A9"/>
    <w:rsid w:val="00241777"/>
    <w:rsid w:val="00242684"/>
    <w:rsid w:val="0024361A"/>
    <w:rsid w:val="00243E88"/>
    <w:rsid w:val="00244790"/>
    <w:rsid w:val="002468F6"/>
    <w:rsid w:val="002473EA"/>
    <w:rsid w:val="00252911"/>
    <w:rsid w:val="00255328"/>
    <w:rsid w:val="0025634C"/>
    <w:rsid w:val="00257290"/>
    <w:rsid w:val="00257F75"/>
    <w:rsid w:val="0026193F"/>
    <w:rsid w:val="002673EC"/>
    <w:rsid w:val="00267414"/>
    <w:rsid w:val="00267F35"/>
    <w:rsid w:val="00273B49"/>
    <w:rsid w:val="002766BB"/>
    <w:rsid w:val="00276DAF"/>
    <w:rsid w:val="00277AED"/>
    <w:rsid w:val="00284197"/>
    <w:rsid w:val="00285394"/>
    <w:rsid w:val="002871CE"/>
    <w:rsid w:val="00296ED5"/>
    <w:rsid w:val="00296F84"/>
    <w:rsid w:val="00297BA1"/>
    <w:rsid w:val="002A0231"/>
    <w:rsid w:val="002A31E6"/>
    <w:rsid w:val="002A4938"/>
    <w:rsid w:val="002B0E58"/>
    <w:rsid w:val="002B2181"/>
    <w:rsid w:val="002B329C"/>
    <w:rsid w:val="002B34E3"/>
    <w:rsid w:val="002B5846"/>
    <w:rsid w:val="002B60BA"/>
    <w:rsid w:val="002B7046"/>
    <w:rsid w:val="002C1521"/>
    <w:rsid w:val="002C26CE"/>
    <w:rsid w:val="002C2799"/>
    <w:rsid w:val="002C454F"/>
    <w:rsid w:val="002D07BF"/>
    <w:rsid w:val="002D4123"/>
    <w:rsid w:val="002D5E92"/>
    <w:rsid w:val="002E1531"/>
    <w:rsid w:val="002E1B88"/>
    <w:rsid w:val="002E2ED5"/>
    <w:rsid w:val="002E5199"/>
    <w:rsid w:val="002E6927"/>
    <w:rsid w:val="002F1032"/>
    <w:rsid w:val="002F1E3A"/>
    <w:rsid w:val="002F2584"/>
    <w:rsid w:val="002F2991"/>
    <w:rsid w:val="002F5BCD"/>
    <w:rsid w:val="002F7600"/>
    <w:rsid w:val="00301904"/>
    <w:rsid w:val="00302CF6"/>
    <w:rsid w:val="00304349"/>
    <w:rsid w:val="00305399"/>
    <w:rsid w:val="00310063"/>
    <w:rsid w:val="003101E6"/>
    <w:rsid w:val="003103FC"/>
    <w:rsid w:val="0031130C"/>
    <w:rsid w:val="0031178B"/>
    <w:rsid w:val="00312F90"/>
    <w:rsid w:val="00313253"/>
    <w:rsid w:val="0031743C"/>
    <w:rsid w:val="00320426"/>
    <w:rsid w:val="0032125A"/>
    <w:rsid w:val="00322E87"/>
    <w:rsid w:val="0032352C"/>
    <w:rsid w:val="003238FC"/>
    <w:rsid w:val="003243ED"/>
    <w:rsid w:val="0032452D"/>
    <w:rsid w:val="0033028E"/>
    <w:rsid w:val="003311BE"/>
    <w:rsid w:val="003333C7"/>
    <w:rsid w:val="0033411E"/>
    <w:rsid w:val="0033635C"/>
    <w:rsid w:val="00340D1E"/>
    <w:rsid w:val="00342424"/>
    <w:rsid w:val="00343AA5"/>
    <w:rsid w:val="00343F46"/>
    <w:rsid w:val="003440B9"/>
    <w:rsid w:val="003444F6"/>
    <w:rsid w:val="00347BCF"/>
    <w:rsid w:val="00350BE3"/>
    <w:rsid w:val="00352E4D"/>
    <w:rsid w:val="00353353"/>
    <w:rsid w:val="00355193"/>
    <w:rsid w:val="00356352"/>
    <w:rsid w:val="003564CD"/>
    <w:rsid w:val="003628D1"/>
    <w:rsid w:val="00364815"/>
    <w:rsid w:val="003665E0"/>
    <w:rsid w:val="00373DB7"/>
    <w:rsid w:val="00373E62"/>
    <w:rsid w:val="00374CDC"/>
    <w:rsid w:val="00376001"/>
    <w:rsid w:val="003819E4"/>
    <w:rsid w:val="003844DB"/>
    <w:rsid w:val="00386B52"/>
    <w:rsid w:val="0038722B"/>
    <w:rsid w:val="0038741D"/>
    <w:rsid w:val="00387DF5"/>
    <w:rsid w:val="00390AD0"/>
    <w:rsid w:val="00391306"/>
    <w:rsid w:val="003919F5"/>
    <w:rsid w:val="003925D6"/>
    <w:rsid w:val="003931F6"/>
    <w:rsid w:val="00394D56"/>
    <w:rsid w:val="00396A81"/>
    <w:rsid w:val="00396C61"/>
    <w:rsid w:val="003A0D2B"/>
    <w:rsid w:val="003A11BD"/>
    <w:rsid w:val="003A164D"/>
    <w:rsid w:val="003A264A"/>
    <w:rsid w:val="003A4E4F"/>
    <w:rsid w:val="003B008D"/>
    <w:rsid w:val="003B1983"/>
    <w:rsid w:val="003B4CBC"/>
    <w:rsid w:val="003B6FB6"/>
    <w:rsid w:val="003C1593"/>
    <w:rsid w:val="003C1A96"/>
    <w:rsid w:val="003C582E"/>
    <w:rsid w:val="003C67BC"/>
    <w:rsid w:val="003C76FC"/>
    <w:rsid w:val="003D1788"/>
    <w:rsid w:val="003D2072"/>
    <w:rsid w:val="003D40DA"/>
    <w:rsid w:val="003D7753"/>
    <w:rsid w:val="003D7C4C"/>
    <w:rsid w:val="003D7CA1"/>
    <w:rsid w:val="003E0077"/>
    <w:rsid w:val="003E2E22"/>
    <w:rsid w:val="003E2FA5"/>
    <w:rsid w:val="003E4679"/>
    <w:rsid w:val="003E5A21"/>
    <w:rsid w:val="003E662E"/>
    <w:rsid w:val="003F0537"/>
    <w:rsid w:val="003F07E6"/>
    <w:rsid w:val="003F10BE"/>
    <w:rsid w:val="003F2EB3"/>
    <w:rsid w:val="003F4E02"/>
    <w:rsid w:val="0040075A"/>
    <w:rsid w:val="00402395"/>
    <w:rsid w:val="00402F5D"/>
    <w:rsid w:val="00403D6A"/>
    <w:rsid w:val="00410B35"/>
    <w:rsid w:val="00411FE7"/>
    <w:rsid w:val="00413146"/>
    <w:rsid w:val="00415054"/>
    <w:rsid w:val="00417993"/>
    <w:rsid w:val="00420157"/>
    <w:rsid w:val="004202B4"/>
    <w:rsid w:val="00421F70"/>
    <w:rsid w:val="00422C76"/>
    <w:rsid w:val="0042315F"/>
    <w:rsid w:val="00423375"/>
    <w:rsid w:val="00424887"/>
    <w:rsid w:val="00430671"/>
    <w:rsid w:val="00430D4F"/>
    <w:rsid w:val="0043206F"/>
    <w:rsid w:val="004346F8"/>
    <w:rsid w:val="0043592E"/>
    <w:rsid w:val="00437BE1"/>
    <w:rsid w:val="00442789"/>
    <w:rsid w:val="00443D30"/>
    <w:rsid w:val="00444270"/>
    <w:rsid w:val="00450325"/>
    <w:rsid w:val="00450E0B"/>
    <w:rsid w:val="00450F03"/>
    <w:rsid w:val="00451608"/>
    <w:rsid w:val="00452CE0"/>
    <w:rsid w:val="00453270"/>
    <w:rsid w:val="004544DB"/>
    <w:rsid w:val="00455CA7"/>
    <w:rsid w:val="0045657B"/>
    <w:rsid w:val="0046145C"/>
    <w:rsid w:val="00470FFD"/>
    <w:rsid w:val="00472EA3"/>
    <w:rsid w:val="0047362E"/>
    <w:rsid w:val="004747F5"/>
    <w:rsid w:val="0047547C"/>
    <w:rsid w:val="004778B4"/>
    <w:rsid w:val="00481142"/>
    <w:rsid w:val="00484D19"/>
    <w:rsid w:val="00486377"/>
    <w:rsid w:val="00486F98"/>
    <w:rsid w:val="004870B8"/>
    <w:rsid w:val="004871C7"/>
    <w:rsid w:val="004877FC"/>
    <w:rsid w:val="00487888"/>
    <w:rsid w:val="00490FF8"/>
    <w:rsid w:val="00494A4C"/>
    <w:rsid w:val="004960B4"/>
    <w:rsid w:val="0049627A"/>
    <w:rsid w:val="00497428"/>
    <w:rsid w:val="00497DB0"/>
    <w:rsid w:val="004A0320"/>
    <w:rsid w:val="004A056E"/>
    <w:rsid w:val="004A1850"/>
    <w:rsid w:val="004A3C0E"/>
    <w:rsid w:val="004A3EEA"/>
    <w:rsid w:val="004A42B8"/>
    <w:rsid w:val="004A6191"/>
    <w:rsid w:val="004A78C1"/>
    <w:rsid w:val="004B01E5"/>
    <w:rsid w:val="004B0694"/>
    <w:rsid w:val="004B08BD"/>
    <w:rsid w:val="004B300E"/>
    <w:rsid w:val="004B3B7A"/>
    <w:rsid w:val="004B3F7F"/>
    <w:rsid w:val="004C0783"/>
    <w:rsid w:val="004C5BD5"/>
    <w:rsid w:val="004C5FD4"/>
    <w:rsid w:val="004D00E4"/>
    <w:rsid w:val="004D2149"/>
    <w:rsid w:val="004D2583"/>
    <w:rsid w:val="004D7B42"/>
    <w:rsid w:val="004E065B"/>
    <w:rsid w:val="004E07BB"/>
    <w:rsid w:val="004E0B3E"/>
    <w:rsid w:val="004E263C"/>
    <w:rsid w:val="004E3401"/>
    <w:rsid w:val="004E3658"/>
    <w:rsid w:val="004E4A16"/>
    <w:rsid w:val="004E4C76"/>
    <w:rsid w:val="004E7EF2"/>
    <w:rsid w:val="004F08DB"/>
    <w:rsid w:val="004F6ECD"/>
    <w:rsid w:val="004F7835"/>
    <w:rsid w:val="005006AA"/>
    <w:rsid w:val="00500AC9"/>
    <w:rsid w:val="00500CE3"/>
    <w:rsid w:val="00501D81"/>
    <w:rsid w:val="00501EDE"/>
    <w:rsid w:val="00504ECE"/>
    <w:rsid w:val="00504FC0"/>
    <w:rsid w:val="00505FAB"/>
    <w:rsid w:val="0051032F"/>
    <w:rsid w:val="00510CE0"/>
    <w:rsid w:val="00511107"/>
    <w:rsid w:val="0051537A"/>
    <w:rsid w:val="00516948"/>
    <w:rsid w:val="00516DE2"/>
    <w:rsid w:val="00517275"/>
    <w:rsid w:val="00520C2C"/>
    <w:rsid w:val="00521B74"/>
    <w:rsid w:val="005226A8"/>
    <w:rsid w:val="00522AEE"/>
    <w:rsid w:val="0052309E"/>
    <w:rsid w:val="00524EDA"/>
    <w:rsid w:val="00531399"/>
    <w:rsid w:val="00532CD6"/>
    <w:rsid w:val="00537773"/>
    <w:rsid w:val="00541A93"/>
    <w:rsid w:val="005424F8"/>
    <w:rsid w:val="00545886"/>
    <w:rsid w:val="00546C19"/>
    <w:rsid w:val="00547D47"/>
    <w:rsid w:val="00547E01"/>
    <w:rsid w:val="00550B31"/>
    <w:rsid w:val="00554E70"/>
    <w:rsid w:val="00555ABC"/>
    <w:rsid w:val="005576EE"/>
    <w:rsid w:val="00557B39"/>
    <w:rsid w:val="00560779"/>
    <w:rsid w:val="005611F1"/>
    <w:rsid w:val="0056216B"/>
    <w:rsid w:val="00562B68"/>
    <w:rsid w:val="0056348C"/>
    <w:rsid w:val="00564E19"/>
    <w:rsid w:val="0056677D"/>
    <w:rsid w:val="005719FE"/>
    <w:rsid w:val="00572E58"/>
    <w:rsid w:val="005756B7"/>
    <w:rsid w:val="00575F01"/>
    <w:rsid w:val="0057680F"/>
    <w:rsid w:val="0058372B"/>
    <w:rsid w:val="00587AC9"/>
    <w:rsid w:val="00591225"/>
    <w:rsid w:val="00592513"/>
    <w:rsid w:val="00594285"/>
    <w:rsid w:val="005977A1"/>
    <w:rsid w:val="005A1AF7"/>
    <w:rsid w:val="005A7475"/>
    <w:rsid w:val="005A7A82"/>
    <w:rsid w:val="005B061C"/>
    <w:rsid w:val="005B0A2B"/>
    <w:rsid w:val="005B1307"/>
    <w:rsid w:val="005B2429"/>
    <w:rsid w:val="005B3EB8"/>
    <w:rsid w:val="005B4A4C"/>
    <w:rsid w:val="005B5662"/>
    <w:rsid w:val="005B5E55"/>
    <w:rsid w:val="005C04FF"/>
    <w:rsid w:val="005D00EE"/>
    <w:rsid w:val="005D0C9C"/>
    <w:rsid w:val="005D13CB"/>
    <w:rsid w:val="005D1BB8"/>
    <w:rsid w:val="005D2954"/>
    <w:rsid w:val="005D48C5"/>
    <w:rsid w:val="005D5DC1"/>
    <w:rsid w:val="005E0336"/>
    <w:rsid w:val="005E06B1"/>
    <w:rsid w:val="005E0D82"/>
    <w:rsid w:val="005E17A8"/>
    <w:rsid w:val="005E1A0D"/>
    <w:rsid w:val="005E3FF7"/>
    <w:rsid w:val="005E61AF"/>
    <w:rsid w:val="005E626B"/>
    <w:rsid w:val="005E7772"/>
    <w:rsid w:val="005F27D7"/>
    <w:rsid w:val="00600FC7"/>
    <w:rsid w:val="006024D9"/>
    <w:rsid w:val="00602CE8"/>
    <w:rsid w:val="006045F4"/>
    <w:rsid w:val="00604646"/>
    <w:rsid w:val="00605DC1"/>
    <w:rsid w:val="0060660B"/>
    <w:rsid w:val="00606BD9"/>
    <w:rsid w:val="00610FA4"/>
    <w:rsid w:val="00611535"/>
    <w:rsid w:val="00615703"/>
    <w:rsid w:val="006175C2"/>
    <w:rsid w:val="00620E8F"/>
    <w:rsid w:val="0062647A"/>
    <w:rsid w:val="00626AF6"/>
    <w:rsid w:val="00627821"/>
    <w:rsid w:val="006314A2"/>
    <w:rsid w:val="0063322A"/>
    <w:rsid w:val="00634E8B"/>
    <w:rsid w:val="00635768"/>
    <w:rsid w:val="0063629E"/>
    <w:rsid w:val="006362F6"/>
    <w:rsid w:val="00644F3C"/>
    <w:rsid w:val="0064550A"/>
    <w:rsid w:val="00646CE0"/>
    <w:rsid w:val="00647692"/>
    <w:rsid w:val="006503C6"/>
    <w:rsid w:val="00650409"/>
    <w:rsid w:val="006519D2"/>
    <w:rsid w:val="00656B0D"/>
    <w:rsid w:val="0066087A"/>
    <w:rsid w:val="00662331"/>
    <w:rsid w:val="00666AF3"/>
    <w:rsid w:val="00666D58"/>
    <w:rsid w:val="00667AA4"/>
    <w:rsid w:val="00670C15"/>
    <w:rsid w:val="006714DD"/>
    <w:rsid w:val="00675B0B"/>
    <w:rsid w:val="00675CCC"/>
    <w:rsid w:val="00681186"/>
    <w:rsid w:val="006812CD"/>
    <w:rsid w:val="0068175C"/>
    <w:rsid w:val="00682673"/>
    <w:rsid w:val="006833E4"/>
    <w:rsid w:val="00685AA7"/>
    <w:rsid w:val="00685C50"/>
    <w:rsid w:val="00690B11"/>
    <w:rsid w:val="00695570"/>
    <w:rsid w:val="0069632F"/>
    <w:rsid w:val="0069654A"/>
    <w:rsid w:val="0069748F"/>
    <w:rsid w:val="00697C48"/>
    <w:rsid w:val="006A0064"/>
    <w:rsid w:val="006A0161"/>
    <w:rsid w:val="006A2223"/>
    <w:rsid w:val="006A496F"/>
    <w:rsid w:val="006A67C2"/>
    <w:rsid w:val="006B0385"/>
    <w:rsid w:val="006B150C"/>
    <w:rsid w:val="006B2624"/>
    <w:rsid w:val="006B2CAB"/>
    <w:rsid w:val="006B6DBA"/>
    <w:rsid w:val="006B6F48"/>
    <w:rsid w:val="006C0C5F"/>
    <w:rsid w:val="006C10F9"/>
    <w:rsid w:val="006C1A48"/>
    <w:rsid w:val="006C1D89"/>
    <w:rsid w:val="006C25BA"/>
    <w:rsid w:val="006C2A2D"/>
    <w:rsid w:val="006C63EC"/>
    <w:rsid w:val="006D3273"/>
    <w:rsid w:val="006D4E2B"/>
    <w:rsid w:val="006E40F2"/>
    <w:rsid w:val="006E4C2C"/>
    <w:rsid w:val="006E5790"/>
    <w:rsid w:val="006F040E"/>
    <w:rsid w:val="006F119E"/>
    <w:rsid w:val="006F1204"/>
    <w:rsid w:val="006F1C16"/>
    <w:rsid w:val="006F26E4"/>
    <w:rsid w:val="006F2900"/>
    <w:rsid w:val="006F58A3"/>
    <w:rsid w:val="006F64C7"/>
    <w:rsid w:val="007026F7"/>
    <w:rsid w:val="0070310A"/>
    <w:rsid w:val="00706013"/>
    <w:rsid w:val="007069EB"/>
    <w:rsid w:val="00707005"/>
    <w:rsid w:val="007076DA"/>
    <w:rsid w:val="007101E3"/>
    <w:rsid w:val="0071593C"/>
    <w:rsid w:val="0071613D"/>
    <w:rsid w:val="00716BD7"/>
    <w:rsid w:val="00716DFC"/>
    <w:rsid w:val="0071781C"/>
    <w:rsid w:val="00720B01"/>
    <w:rsid w:val="007224F2"/>
    <w:rsid w:val="00722A82"/>
    <w:rsid w:val="0072365F"/>
    <w:rsid w:val="007236F2"/>
    <w:rsid w:val="00723992"/>
    <w:rsid w:val="00723D1D"/>
    <w:rsid w:val="0072467C"/>
    <w:rsid w:val="00724A03"/>
    <w:rsid w:val="00727B30"/>
    <w:rsid w:val="00731080"/>
    <w:rsid w:val="00733CA3"/>
    <w:rsid w:val="007359F0"/>
    <w:rsid w:val="00735CFC"/>
    <w:rsid w:val="00736439"/>
    <w:rsid w:val="00737827"/>
    <w:rsid w:val="007401F5"/>
    <w:rsid w:val="00741D0C"/>
    <w:rsid w:val="00741F61"/>
    <w:rsid w:val="007420D1"/>
    <w:rsid w:val="00742ACF"/>
    <w:rsid w:val="00743245"/>
    <w:rsid w:val="0074358A"/>
    <w:rsid w:val="007463B5"/>
    <w:rsid w:val="00746FDD"/>
    <w:rsid w:val="00747714"/>
    <w:rsid w:val="00750FF9"/>
    <w:rsid w:val="00751B85"/>
    <w:rsid w:val="00756876"/>
    <w:rsid w:val="0076283E"/>
    <w:rsid w:val="00763277"/>
    <w:rsid w:val="007674F8"/>
    <w:rsid w:val="00771018"/>
    <w:rsid w:val="00771324"/>
    <w:rsid w:val="007716C8"/>
    <w:rsid w:val="00772AA8"/>
    <w:rsid w:val="00776A2F"/>
    <w:rsid w:val="00781147"/>
    <w:rsid w:val="007834EF"/>
    <w:rsid w:val="00784D59"/>
    <w:rsid w:val="007853DE"/>
    <w:rsid w:val="007868CA"/>
    <w:rsid w:val="00786B7C"/>
    <w:rsid w:val="00786CAB"/>
    <w:rsid w:val="00791D3B"/>
    <w:rsid w:val="00791FB6"/>
    <w:rsid w:val="00796C63"/>
    <w:rsid w:val="007A0593"/>
    <w:rsid w:val="007A097F"/>
    <w:rsid w:val="007A1E44"/>
    <w:rsid w:val="007A35DB"/>
    <w:rsid w:val="007A42BC"/>
    <w:rsid w:val="007A7303"/>
    <w:rsid w:val="007A79CD"/>
    <w:rsid w:val="007B033C"/>
    <w:rsid w:val="007B0648"/>
    <w:rsid w:val="007B16B9"/>
    <w:rsid w:val="007B30F8"/>
    <w:rsid w:val="007B392D"/>
    <w:rsid w:val="007B447F"/>
    <w:rsid w:val="007B5C15"/>
    <w:rsid w:val="007C05FA"/>
    <w:rsid w:val="007C18A9"/>
    <w:rsid w:val="007C27C8"/>
    <w:rsid w:val="007C2D09"/>
    <w:rsid w:val="007C434B"/>
    <w:rsid w:val="007C4CC3"/>
    <w:rsid w:val="007C6D27"/>
    <w:rsid w:val="007C7055"/>
    <w:rsid w:val="007C7F68"/>
    <w:rsid w:val="007D0381"/>
    <w:rsid w:val="007D76C6"/>
    <w:rsid w:val="007D7FC8"/>
    <w:rsid w:val="007E12BA"/>
    <w:rsid w:val="007E238D"/>
    <w:rsid w:val="007E33AC"/>
    <w:rsid w:val="007E4D75"/>
    <w:rsid w:val="007E5FB7"/>
    <w:rsid w:val="007E69F0"/>
    <w:rsid w:val="007E6A7E"/>
    <w:rsid w:val="007F04A5"/>
    <w:rsid w:val="007F099C"/>
    <w:rsid w:val="007F24E6"/>
    <w:rsid w:val="007F277A"/>
    <w:rsid w:val="007F5F63"/>
    <w:rsid w:val="007F6CD7"/>
    <w:rsid w:val="007F6EBD"/>
    <w:rsid w:val="007F711A"/>
    <w:rsid w:val="007F7478"/>
    <w:rsid w:val="007F78FC"/>
    <w:rsid w:val="00803927"/>
    <w:rsid w:val="00803EE8"/>
    <w:rsid w:val="008050CC"/>
    <w:rsid w:val="00811EA1"/>
    <w:rsid w:val="00814AE1"/>
    <w:rsid w:val="00814B2C"/>
    <w:rsid w:val="00817CA0"/>
    <w:rsid w:val="00820C77"/>
    <w:rsid w:val="00822E98"/>
    <w:rsid w:val="0083136D"/>
    <w:rsid w:val="008320A9"/>
    <w:rsid w:val="00832E6A"/>
    <w:rsid w:val="00832EA2"/>
    <w:rsid w:val="00834266"/>
    <w:rsid w:val="008353AC"/>
    <w:rsid w:val="00835DB0"/>
    <w:rsid w:val="0084383C"/>
    <w:rsid w:val="00844583"/>
    <w:rsid w:val="0084471B"/>
    <w:rsid w:val="00844F23"/>
    <w:rsid w:val="00845549"/>
    <w:rsid w:val="0084580F"/>
    <w:rsid w:val="00850C24"/>
    <w:rsid w:val="00853C8D"/>
    <w:rsid w:val="00853D26"/>
    <w:rsid w:val="008562CA"/>
    <w:rsid w:val="00862680"/>
    <w:rsid w:val="00863A7B"/>
    <w:rsid w:val="0086622D"/>
    <w:rsid w:val="00866DCD"/>
    <w:rsid w:val="008745FB"/>
    <w:rsid w:val="008755FA"/>
    <w:rsid w:val="00876721"/>
    <w:rsid w:val="00880F09"/>
    <w:rsid w:val="008813A2"/>
    <w:rsid w:val="00881C26"/>
    <w:rsid w:val="00884385"/>
    <w:rsid w:val="00885EC3"/>
    <w:rsid w:val="00886E1A"/>
    <w:rsid w:val="00893E28"/>
    <w:rsid w:val="00893EE5"/>
    <w:rsid w:val="00895148"/>
    <w:rsid w:val="00896984"/>
    <w:rsid w:val="008A3627"/>
    <w:rsid w:val="008A5B53"/>
    <w:rsid w:val="008A698D"/>
    <w:rsid w:val="008A7A4A"/>
    <w:rsid w:val="008B282E"/>
    <w:rsid w:val="008B31CD"/>
    <w:rsid w:val="008B5DF9"/>
    <w:rsid w:val="008B5FE3"/>
    <w:rsid w:val="008B70EA"/>
    <w:rsid w:val="008B76DF"/>
    <w:rsid w:val="008C0B86"/>
    <w:rsid w:val="008C0DC7"/>
    <w:rsid w:val="008C0F41"/>
    <w:rsid w:val="008C18D9"/>
    <w:rsid w:val="008C2203"/>
    <w:rsid w:val="008C2F38"/>
    <w:rsid w:val="008C3A1C"/>
    <w:rsid w:val="008C3DA6"/>
    <w:rsid w:val="008C4E5D"/>
    <w:rsid w:val="008D28BA"/>
    <w:rsid w:val="008D2ADB"/>
    <w:rsid w:val="008D631E"/>
    <w:rsid w:val="008D6C81"/>
    <w:rsid w:val="008D7252"/>
    <w:rsid w:val="008E066A"/>
    <w:rsid w:val="008E1370"/>
    <w:rsid w:val="008E1914"/>
    <w:rsid w:val="008E2007"/>
    <w:rsid w:val="008E3D1E"/>
    <w:rsid w:val="008E3D99"/>
    <w:rsid w:val="008E4B28"/>
    <w:rsid w:val="008F0022"/>
    <w:rsid w:val="008F153D"/>
    <w:rsid w:val="008F186E"/>
    <w:rsid w:val="008F2175"/>
    <w:rsid w:val="008F48D4"/>
    <w:rsid w:val="008F5127"/>
    <w:rsid w:val="008F7272"/>
    <w:rsid w:val="008F7511"/>
    <w:rsid w:val="00901FF0"/>
    <w:rsid w:val="00903202"/>
    <w:rsid w:val="009069AC"/>
    <w:rsid w:val="009078FE"/>
    <w:rsid w:val="00913425"/>
    <w:rsid w:val="009138CF"/>
    <w:rsid w:val="00913AA9"/>
    <w:rsid w:val="009149C1"/>
    <w:rsid w:val="00921903"/>
    <w:rsid w:val="009305E7"/>
    <w:rsid w:val="00933CA2"/>
    <w:rsid w:val="0093671B"/>
    <w:rsid w:val="00937BD5"/>
    <w:rsid w:val="009406C2"/>
    <w:rsid w:val="0094143E"/>
    <w:rsid w:val="00941441"/>
    <w:rsid w:val="009449E1"/>
    <w:rsid w:val="00944AA9"/>
    <w:rsid w:val="00944EEA"/>
    <w:rsid w:val="00945ABD"/>
    <w:rsid w:val="00946737"/>
    <w:rsid w:val="00946EE7"/>
    <w:rsid w:val="009513EE"/>
    <w:rsid w:val="00954ACE"/>
    <w:rsid w:val="00954D44"/>
    <w:rsid w:val="009633E2"/>
    <w:rsid w:val="00963422"/>
    <w:rsid w:val="00964B09"/>
    <w:rsid w:val="009653D7"/>
    <w:rsid w:val="00966666"/>
    <w:rsid w:val="00971A7F"/>
    <w:rsid w:val="00972685"/>
    <w:rsid w:val="00973B1D"/>
    <w:rsid w:val="009748D8"/>
    <w:rsid w:val="009803D7"/>
    <w:rsid w:val="0098227D"/>
    <w:rsid w:val="00982BC5"/>
    <w:rsid w:val="00983AB8"/>
    <w:rsid w:val="00983E66"/>
    <w:rsid w:val="0098510E"/>
    <w:rsid w:val="009853A6"/>
    <w:rsid w:val="00987EC2"/>
    <w:rsid w:val="00994E4C"/>
    <w:rsid w:val="00996E4E"/>
    <w:rsid w:val="00997525"/>
    <w:rsid w:val="009A012D"/>
    <w:rsid w:val="009A0DD0"/>
    <w:rsid w:val="009A40F8"/>
    <w:rsid w:val="009A590E"/>
    <w:rsid w:val="009B1B46"/>
    <w:rsid w:val="009B1BC2"/>
    <w:rsid w:val="009B208E"/>
    <w:rsid w:val="009B2ED6"/>
    <w:rsid w:val="009B376A"/>
    <w:rsid w:val="009B454A"/>
    <w:rsid w:val="009B611A"/>
    <w:rsid w:val="009B621B"/>
    <w:rsid w:val="009B6808"/>
    <w:rsid w:val="009B77B0"/>
    <w:rsid w:val="009C1025"/>
    <w:rsid w:val="009C19C3"/>
    <w:rsid w:val="009D1BAA"/>
    <w:rsid w:val="009D25C9"/>
    <w:rsid w:val="009D2C17"/>
    <w:rsid w:val="009D4945"/>
    <w:rsid w:val="009D665A"/>
    <w:rsid w:val="009D725C"/>
    <w:rsid w:val="009D767A"/>
    <w:rsid w:val="009D7A16"/>
    <w:rsid w:val="009D7E24"/>
    <w:rsid w:val="009E0760"/>
    <w:rsid w:val="009E4481"/>
    <w:rsid w:val="009E6BCF"/>
    <w:rsid w:val="009F0A67"/>
    <w:rsid w:val="009F0EA2"/>
    <w:rsid w:val="009F1D08"/>
    <w:rsid w:val="009F415B"/>
    <w:rsid w:val="009F431F"/>
    <w:rsid w:val="009F5B04"/>
    <w:rsid w:val="009F6AA7"/>
    <w:rsid w:val="009F7337"/>
    <w:rsid w:val="00A000AD"/>
    <w:rsid w:val="00A00171"/>
    <w:rsid w:val="00A024C2"/>
    <w:rsid w:val="00A06B2D"/>
    <w:rsid w:val="00A070F9"/>
    <w:rsid w:val="00A128E2"/>
    <w:rsid w:val="00A15C7B"/>
    <w:rsid w:val="00A15E97"/>
    <w:rsid w:val="00A16E40"/>
    <w:rsid w:val="00A20DAB"/>
    <w:rsid w:val="00A21B78"/>
    <w:rsid w:val="00A2315C"/>
    <w:rsid w:val="00A24A51"/>
    <w:rsid w:val="00A24D15"/>
    <w:rsid w:val="00A25592"/>
    <w:rsid w:val="00A258AE"/>
    <w:rsid w:val="00A25DF6"/>
    <w:rsid w:val="00A33495"/>
    <w:rsid w:val="00A335EC"/>
    <w:rsid w:val="00A33668"/>
    <w:rsid w:val="00A35367"/>
    <w:rsid w:val="00A36F59"/>
    <w:rsid w:val="00A40CC0"/>
    <w:rsid w:val="00A40D5B"/>
    <w:rsid w:val="00A41336"/>
    <w:rsid w:val="00A4229E"/>
    <w:rsid w:val="00A4497C"/>
    <w:rsid w:val="00A44FE3"/>
    <w:rsid w:val="00A451D3"/>
    <w:rsid w:val="00A50874"/>
    <w:rsid w:val="00A51930"/>
    <w:rsid w:val="00A51B0B"/>
    <w:rsid w:val="00A51BE0"/>
    <w:rsid w:val="00A52B48"/>
    <w:rsid w:val="00A53A3B"/>
    <w:rsid w:val="00A55FA1"/>
    <w:rsid w:val="00A57761"/>
    <w:rsid w:val="00A66531"/>
    <w:rsid w:val="00A677C3"/>
    <w:rsid w:val="00A709E2"/>
    <w:rsid w:val="00A7334C"/>
    <w:rsid w:val="00A76BA8"/>
    <w:rsid w:val="00A7743A"/>
    <w:rsid w:val="00A8099C"/>
    <w:rsid w:val="00A81775"/>
    <w:rsid w:val="00A82702"/>
    <w:rsid w:val="00A829E0"/>
    <w:rsid w:val="00A8631A"/>
    <w:rsid w:val="00A8732B"/>
    <w:rsid w:val="00A87AF2"/>
    <w:rsid w:val="00A93CBF"/>
    <w:rsid w:val="00A94A50"/>
    <w:rsid w:val="00A96E9D"/>
    <w:rsid w:val="00AA0395"/>
    <w:rsid w:val="00AA3BEB"/>
    <w:rsid w:val="00AA58C3"/>
    <w:rsid w:val="00AA61AF"/>
    <w:rsid w:val="00AB0DA7"/>
    <w:rsid w:val="00AB255C"/>
    <w:rsid w:val="00AB3426"/>
    <w:rsid w:val="00AB5199"/>
    <w:rsid w:val="00AB7979"/>
    <w:rsid w:val="00AC1CFF"/>
    <w:rsid w:val="00AC4272"/>
    <w:rsid w:val="00AC532D"/>
    <w:rsid w:val="00AC5F4E"/>
    <w:rsid w:val="00AC6758"/>
    <w:rsid w:val="00AC6E67"/>
    <w:rsid w:val="00AC70BE"/>
    <w:rsid w:val="00AC7661"/>
    <w:rsid w:val="00AD05F6"/>
    <w:rsid w:val="00AD0991"/>
    <w:rsid w:val="00AD2D14"/>
    <w:rsid w:val="00AD3573"/>
    <w:rsid w:val="00AD39DD"/>
    <w:rsid w:val="00AD52AE"/>
    <w:rsid w:val="00AD7941"/>
    <w:rsid w:val="00AE1652"/>
    <w:rsid w:val="00AE2F87"/>
    <w:rsid w:val="00AE3E03"/>
    <w:rsid w:val="00AE3F22"/>
    <w:rsid w:val="00AE41B5"/>
    <w:rsid w:val="00AF0D97"/>
    <w:rsid w:val="00AF26BA"/>
    <w:rsid w:val="00AF3C6F"/>
    <w:rsid w:val="00AF6991"/>
    <w:rsid w:val="00B01916"/>
    <w:rsid w:val="00B02FCB"/>
    <w:rsid w:val="00B03B45"/>
    <w:rsid w:val="00B041B9"/>
    <w:rsid w:val="00B04FAF"/>
    <w:rsid w:val="00B1194C"/>
    <w:rsid w:val="00B147D3"/>
    <w:rsid w:val="00B20AD3"/>
    <w:rsid w:val="00B215D7"/>
    <w:rsid w:val="00B21DA3"/>
    <w:rsid w:val="00B23E4B"/>
    <w:rsid w:val="00B3070B"/>
    <w:rsid w:val="00B30B80"/>
    <w:rsid w:val="00B3749C"/>
    <w:rsid w:val="00B43714"/>
    <w:rsid w:val="00B43CA8"/>
    <w:rsid w:val="00B43E41"/>
    <w:rsid w:val="00B43FA1"/>
    <w:rsid w:val="00B45E26"/>
    <w:rsid w:val="00B46F85"/>
    <w:rsid w:val="00B51BCC"/>
    <w:rsid w:val="00B528F7"/>
    <w:rsid w:val="00B53710"/>
    <w:rsid w:val="00B53F8B"/>
    <w:rsid w:val="00B56B97"/>
    <w:rsid w:val="00B62545"/>
    <w:rsid w:val="00B627FB"/>
    <w:rsid w:val="00B641A1"/>
    <w:rsid w:val="00B65FAB"/>
    <w:rsid w:val="00B66913"/>
    <w:rsid w:val="00B70330"/>
    <w:rsid w:val="00B71147"/>
    <w:rsid w:val="00B72F51"/>
    <w:rsid w:val="00B733E2"/>
    <w:rsid w:val="00B7707E"/>
    <w:rsid w:val="00B779DB"/>
    <w:rsid w:val="00B77F62"/>
    <w:rsid w:val="00B81267"/>
    <w:rsid w:val="00B81AB8"/>
    <w:rsid w:val="00B82406"/>
    <w:rsid w:val="00B8317F"/>
    <w:rsid w:val="00B83C73"/>
    <w:rsid w:val="00B86052"/>
    <w:rsid w:val="00B919DC"/>
    <w:rsid w:val="00B93443"/>
    <w:rsid w:val="00B9468A"/>
    <w:rsid w:val="00B96194"/>
    <w:rsid w:val="00B96D5B"/>
    <w:rsid w:val="00B97242"/>
    <w:rsid w:val="00B973DC"/>
    <w:rsid w:val="00BA06A0"/>
    <w:rsid w:val="00BA097E"/>
    <w:rsid w:val="00BA2093"/>
    <w:rsid w:val="00BA2FE3"/>
    <w:rsid w:val="00BA3D76"/>
    <w:rsid w:val="00BA40EE"/>
    <w:rsid w:val="00BA492B"/>
    <w:rsid w:val="00BA5F07"/>
    <w:rsid w:val="00BA622A"/>
    <w:rsid w:val="00BA629E"/>
    <w:rsid w:val="00BA730A"/>
    <w:rsid w:val="00BB2749"/>
    <w:rsid w:val="00BB3141"/>
    <w:rsid w:val="00BB409E"/>
    <w:rsid w:val="00BB42B1"/>
    <w:rsid w:val="00BB62B0"/>
    <w:rsid w:val="00BC2770"/>
    <w:rsid w:val="00BC4832"/>
    <w:rsid w:val="00BC53AC"/>
    <w:rsid w:val="00BC7698"/>
    <w:rsid w:val="00BC76C8"/>
    <w:rsid w:val="00BD1246"/>
    <w:rsid w:val="00BD17DB"/>
    <w:rsid w:val="00BD1ADA"/>
    <w:rsid w:val="00BD43CD"/>
    <w:rsid w:val="00BD43D4"/>
    <w:rsid w:val="00BD7CD6"/>
    <w:rsid w:val="00BE1F64"/>
    <w:rsid w:val="00BE2371"/>
    <w:rsid w:val="00BE3094"/>
    <w:rsid w:val="00BE32EC"/>
    <w:rsid w:val="00BE52EE"/>
    <w:rsid w:val="00BE5647"/>
    <w:rsid w:val="00BE58C6"/>
    <w:rsid w:val="00BE65F0"/>
    <w:rsid w:val="00BE69CF"/>
    <w:rsid w:val="00BE7C6B"/>
    <w:rsid w:val="00BF4030"/>
    <w:rsid w:val="00BF4D4A"/>
    <w:rsid w:val="00BF6190"/>
    <w:rsid w:val="00BF7E23"/>
    <w:rsid w:val="00C01FE7"/>
    <w:rsid w:val="00C02B56"/>
    <w:rsid w:val="00C02F3F"/>
    <w:rsid w:val="00C0394D"/>
    <w:rsid w:val="00C05082"/>
    <w:rsid w:val="00C057CF"/>
    <w:rsid w:val="00C05C89"/>
    <w:rsid w:val="00C05D14"/>
    <w:rsid w:val="00C06D70"/>
    <w:rsid w:val="00C10CC1"/>
    <w:rsid w:val="00C11926"/>
    <w:rsid w:val="00C11994"/>
    <w:rsid w:val="00C1292A"/>
    <w:rsid w:val="00C22928"/>
    <w:rsid w:val="00C2436F"/>
    <w:rsid w:val="00C30CBB"/>
    <w:rsid w:val="00C3193B"/>
    <w:rsid w:val="00C31A72"/>
    <w:rsid w:val="00C326E2"/>
    <w:rsid w:val="00C33EDF"/>
    <w:rsid w:val="00C37847"/>
    <w:rsid w:val="00C402BA"/>
    <w:rsid w:val="00C40483"/>
    <w:rsid w:val="00C43139"/>
    <w:rsid w:val="00C43528"/>
    <w:rsid w:val="00C43C3C"/>
    <w:rsid w:val="00C45F09"/>
    <w:rsid w:val="00C4665D"/>
    <w:rsid w:val="00C476A0"/>
    <w:rsid w:val="00C47F4E"/>
    <w:rsid w:val="00C51097"/>
    <w:rsid w:val="00C51531"/>
    <w:rsid w:val="00C515BD"/>
    <w:rsid w:val="00C53E5A"/>
    <w:rsid w:val="00C5556C"/>
    <w:rsid w:val="00C57F66"/>
    <w:rsid w:val="00C602A7"/>
    <w:rsid w:val="00C60AC5"/>
    <w:rsid w:val="00C6229A"/>
    <w:rsid w:val="00C62DDE"/>
    <w:rsid w:val="00C64927"/>
    <w:rsid w:val="00C64BAA"/>
    <w:rsid w:val="00C66B50"/>
    <w:rsid w:val="00C71085"/>
    <w:rsid w:val="00C712FF"/>
    <w:rsid w:val="00C74797"/>
    <w:rsid w:val="00C747C4"/>
    <w:rsid w:val="00C7494F"/>
    <w:rsid w:val="00C74984"/>
    <w:rsid w:val="00C77956"/>
    <w:rsid w:val="00C80D21"/>
    <w:rsid w:val="00C80F0C"/>
    <w:rsid w:val="00C82A1D"/>
    <w:rsid w:val="00C85122"/>
    <w:rsid w:val="00C8528C"/>
    <w:rsid w:val="00C854F0"/>
    <w:rsid w:val="00C85CC5"/>
    <w:rsid w:val="00C86DEB"/>
    <w:rsid w:val="00C87AA2"/>
    <w:rsid w:val="00C91EC5"/>
    <w:rsid w:val="00C966F6"/>
    <w:rsid w:val="00CA1FA8"/>
    <w:rsid w:val="00CA31F1"/>
    <w:rsid w:val="00CA452C"/>
    <w:rsid w:val="00CB0790"/>
    <w:rsid w:val="00CB3B14"/>
    <w:rsid w:val="00CB655F"/>
    <w:rsid w:val="00CC0728"/>
    <w:rsid w:val="00CC0BBC"/>
    <w:rsid w:val="00CC31C5"/>
    <w:rsid w:val="00CC3999"/>
    <w:rsid w:val="00CC6883"/>
    <w:rsid w:val="00CC7DAC"/>
    <w:rsid w:val="00CD10A9"/>
    <w:rsid w:val="00CD2019"/>
    <w:rsid w:val="00CD2FCB"/>
    <w:rsid w:val="00CD39E0"/>
    <w:rsid w:val="00CD57B0"/>
    <w:rsid w:val="00CD6C27"/>
    <w:rsid w:val="00CE05C5"/>
    <w:rsid w:val="00CE12EC"/>
    <w:rsid w:val="00CE21CF"/>
    <w:rsid w:val="00CE284E"/>
    <w:rsid w:val="00CE5321"/>
    <w:rsid w:val="00CE6120"/>
    <w:rsid w:val="00CE6A25"/>
    <w:rsid w:val="00CE6F33"/>
    <w:rsid w:val="00CF3B99"/>
    <w:rsid w:val="00CF50D4"/>
    <w:rsid w:val="00CF5D9B"/>
    <w:rsid w:val="00CF6FD5"/>
    <w:rsid w:val="00D017FB"/>
    <w:rsid w:val="00D02B66"/>
    <w:rsid w:val="00D033CB"/>
    <w:rsid w:val="00D04A2F"/>
    <w:rsid w:val="00D05131"/>
    <w:rsid w:val="00D07333"/>
    <w:rsid w:val="00D10DB1"/>
    <w:rsid w:val="00D15192"/>
    <w:rsid w:val="00D15371"/>
    <w:rsid w:val="00D17F26"/>
    <w:rsid w:val="00D250D1"/>
    <w:rsid w:val="00D26C48"/>
    <w:rsid w:val="00D316C2"/>
    <w:rsid w:val="00D3197C"/>
    <w:rsid w:val="00D33D77"/>
    <w:rsid w:val="00D40219"/>
    <w:rsid w:val="00D40ED4"/>
    <w:rsid w:val="00D42C48"/>
    <w:rsid w:val="00D442A3"/>
    <w:rsid w:val="00D45587"/>
    <w:rsid w:val="00D457EB"/>
    <w:rsid w:val="00D45CDE"/>
    <w:rsid w:val="00D463E9"/>
    <w:rsid w:val="00D469B2"/>
    <w:rsid w:val="00D46CA2"/>
    <w:rsid w:val="00D51B42"/>
    <w:rsid w:val="00D558A2"/>
    <w:rsid w:val="00D55F15"/>
    <w:rsid w:val="00D56772"/>
    <w:rsid w:val="00D56D53"/>
    <w:rsid w:val="00D57720"/>
    <w:rsid w:val="00D61E83"/>
    <w:rsid w:val="00D629C2"/>
    <w:rsid w:val="00D6359D"/>
    <w:rsid w:val="00D63C24"/>
    <w:rsid w:val="00D641D0"/>
    <w:rsid w:val="00D66760"/>
    <w:rsid w:val="00D676D2"/>
    <w:rsid w:val="00D6794A"/>
    <w:rsid w:val="00D67FB4"/>
    <w:rsid w:val="00D7021F"/>
    <w:rsid w:val="00D7345D"/>
    <w:rsid w:val="00D75A1D"/>
    <w:rsid w:val="00D7779A"/>
    <w:rsid w:val="00D77830"/>
    <w:rsid w:val="00D82BE3"/>
    <w:rsid w:val="00D83712"/>
    <w:rsid w:val="00D90AC2"/>
    <w:rsid w:val="00D92463"/>
    <w:rsid w:val="00D9445D"/>
    <w:rsid w:val="00D94928"/>
    <w:rsid w:val="00D95E36"/>
    <w:rsid w:val="00D97AF8"/>
    <w:rsid w:val="00DA207A"/>
    <w:rsid w:val="00DA3BC7"/>
    <w:rsid w:val="00DA54EA"/>
    <w:rsid w:val="00DA6321"/>
    <w:rsid w:val="00DA714E"/>
    <w:rsid w:val="00DA77D8"/>
    <w:rsid w:val="00DB0FE2"/>
    <w:rsid w:val="00DB135F"/>
    <w:rsid w:val="00DB48B7"/>
    <w:rsid w:val="00DB4BA0"/>
    <w:rsid w:val="00DB5F96"/>
    <w:rsid w:val="00DB6C2C"/>
    <w:rsid w:val="00DB6CB6"/>
    <w:rsid w:val="00DC08B8"/>
    <w:rsid w:val="00DC1969"/>
    <w:rsid w:val="00DC21D4"/>
    <w:rsid w:val="00DC2A91"/>
    <w:rsid w:val="00DC2D2E"/>
    <w:rsid w:val="00DC5F47"/>
    <w:rsid w:val="00DC7969"/>
    <w:rsid w:val="00DC7CD2"/>
    <w:rsid w:val="00DD01A8"/>
    <w:rsid w:val="00DD0523"/>
    <w:rsid w:val="00DD346D"/>
    <w:rsid w:val="00DD348B"/>
    <w:rsid w:val="00DD5B36"/>
    <w:rsid w:val="00DD5BF6"/>
    <w:rsid w:val="00DD7059"/>
    <w:rsid w:val="00DE0805"/>
    <w:rsid w:val="00DE1D65"/>
    <w:rsid w:val="00DE3158"/>
    <w:rsid w:val="00DE3AFA"/>
    <w:rsid w:val="00DF2FA9"/>
    <w:rsid w:val="00DF32A7"/>
    <w:rsid w:val="00DF342C"/>
    <w:rsid w:val="00DF3F48"/>
    <w:rsid w:val="00DF410B"/>
    <w:rsid w:val="00DF65D7"/>
    <w:rsid w:val="00DF7BF2"/>
    <w:rsid w:val="00E02752"/>
    <w:rsid w:val="00E05BDA"/>
    <w:rsid w:val="00E061A1"/>
    <w:rsid w:val="00E065D1"/>
    <w:rsid w:val="00E12E9F"/>
    <w:rsid w:val="00E13DC7"/>
    <w:rsid w:val="00E157BE"/>
    <w:rsid w:val="00E1641A"/>
    <w:rsid w:val="00E16D6F"/>
    <w:rsid w:val="00E16DAB"/>
    <w:rsid w:val="00E1733B"/>
    <w:rsid w:val="00E17A1E"/>
    <w:rsid w:val="00E3101A"/>
    <w:rsid w:val="00E3184C"/>
    <w:rsid w:val="00E337BA"/>
    <w:rsid w:val="00E36F47"/>
    <w:rsid w:val="00E37D18"/>
    <w:rsid w:val="00E37F72"/>
    <w:rsid w:val="00E44385"/>
    <w:rsid w:val="00E468D8"/>
    <w:rsid w:val="00E50C04"/>
    <w:rsid w:val="00E51C3F"/>
    <w:rsid w:val="00E543A5"/>
    <w:rsid w:val="00E56CC9"/>
    <w:rsid w:val="00E60963"/>
    <w:rsid w:val="00E63AC9"/>
    <w:rsid w:val="00E65913"/>
    <w:rsid w:val="00E667D1"/>
    <w:rsid w:val="00E708E8"/>
    <w:rsid w:val="00E70E24"/>
    <w:rsid w:val="00E80970"/>
    <w:rsid w:val="00E84D36"/>
    <w:rsid w:val="00E8552E"/>
    <w:rsid w:val="00E86148"/>
    <w:rsid w:val="00E871A4"/>
    <w:rsid w:val="00E871A6"/>
    <w:rsid w:val="00E87590"/>
    <w:rsid w:val="00E90DA3"/>
    <w:rsid w:val="00E9226A"/>
    <w:rsid w:val="00E92AD1"/>
    <w:rsid w:val="00E95ACE"/>
    <w:rsid w:val="00EA086F"/>
    <w:rsid w:val="00EA22FC"/>
    <w:rsid w:val="00EA3037"/>
    <w:rsid w:val="00EA6354"/>
    <w:rsid w:val="00EB0706"/>
    <w:rsid w:val="00EB4537"/>
    <w:rsid w:val="00EB50AF"/>
    <w:rsid w:val="00EB5C55"/>
    <w:rsid w:val="00EB5C87"/>
    <w:rsid w:val="00EB7D51"/>
    <w:rsid w:val="00EB7E35"/>
    <w:rsid w:val="00EC461B"/>
    <w:rsid w:val="00EC61B1"/>
    <w:rsid w:val="00EC7EFF"/>
    <w:rsid w:val="00ED1390"/>
    <w:rsid w:val="00ED228F"/>
    <w:rsid w:val="00ED44E4"/>
    <w:rsid w:val="00ED55EB"/>
    <w:rsid w:val="00ED61DB"/>
    <w:rsid w:val="00ED67DE"/>
    <w:rsid w:val="00ED6BB4"/>
    <w:rsid w:val="00ED756D"/>
    <w:rsid w:val="00ED7D5F"/>
    <w:rsid w:val="00EE00B8"/>
    <w:rsid w:val="00EE03C1"/>
    <w:rsid w:val="00EE1090"/>
    <w:rsid w:val="00EE5295"/>
    <w:rsid w:val="00EE5BB3"/>
    <w:rsid w:val="00EE6F8E"/>
    <w:rsid w:val="00EF2922"/>
    <w:rsid w:val="00EF3DAF"/>
    <w:rsid w:val="00EF41BC"/>
    <w:rsid w:val="00EF7FA5"/>
    <w:rsid w:val="00F00A68"/>
    <w:rsid w:val="00F01E83"/>
    <w:rsid w:val="00F0454A"/>
    <w:rsid w:val="00F05C3E"/>
    <w:rsid w:val="00F05FDC"/>
    <w:rsid w:val="00F07491"/>
    <w:rsid w:val="00F07D8F"/>
    <w:rsid w:val="00F11EAA"/>
    <w:rsid w:val="00F12B28"/>
    <w:rsid w:val="00F1528D"/>
    <w:rsid w:val="00F160EF"/>
    <w:rsid w:val="00F20F8F"/>
    <w:rsid w:val="00F23695"/>
    <w:rsid w:val="00F30C57"/>
    <w:rsid w:val="00F35668"/>
    <w:rsid w:val="00F3798A"/>
    <w:rsid w:val="00F37F6A"/>
    <w:rsid w:val="00F416F9"/>
    <w:rsid w:val="00F4206A"/>
    <w:rsid w:val="00F4314F"/>
    <w:rsid w:val="00F44201"/>
    <w:rsid w:val="00F46F61"/>
    <w:rsid w:val="00F47EDD"/>
    <w:rsid w:val="00F51023"/>
    <w:rsid w:val="00F511AC"/>
    <w:rsid w:val="00F54B97"/>
    <w:rsid w:val="00F54D17"/>
    <w:rsid w:val="00F606ED"/>
    <w:rsid w:val="00F60A40"/>
    <w:rsid w:val="00F60AC7"/>
    <w:rsid w:val="00F61329"/>
    <w:rsid w:val="00F63737"/>
    <w:rsid w:val="00F64D69"/>
    <w:rsid w:val="00F670C3"/>
    <w:rsid w:val="00F71544"/>
    <w:rsid w:val="00F72A18"/>
    <w:rsid w:val="00F73CDB"/>
    <w:rsid w:val="00F74417"/>
    <w:rsid w:val="00F803BE"/>
    <w:rsid w:val="00F809EB"/>
    <w:rsid w:val="00F82515"/>
    <w:rsid w:val="00F82AE9"/>
    <w:rsid w:val="00F85B0F"/>
    <w:rsid w:val="00F860BF"/>
    <w:rsid w:val="00F90DD9"/>
    <w:rsid w:val="00F90F98"/>
    <w:rsid w:val="00F92476"/>
    <w:rsid w:val="00F93CFA"/>
    <w:rsid w:val="00F9559F"/>
    <w:rsid w:val="00F95C52"/>
    <w:rsid w:val="00FA2A86"/>
    <w:rsid w:val="00FA3EA3"/>
    <w:rsid w:val="00FA480B"/>
    <w:rsid w:val="00FA4C7A"/>
    <w:rsid w:val="00FA54EF"/>
    <w:rsid w:val="00FA7403"/>
    <w:rsid w:val="00FA748F"/>
    <w:rsid w:val="00FB0482"/>
    <w:rsid w:val="00FB2335"/>
    <w:rsid w:val="00FB2F25"/>
    <w:rsid w:val="00FB345E"/>
    <w:rsid w:val="00FC2990"/>
    <w:rsid w:val="00FC4748"/>
    <w:rsid w:val="00FC641D"/>
    <w:rsid w:val="00FD05E7"/>
    <w:rsid w:val="00FD0691"/>
    <w:rsid w:val="00FD3EC6"/>
    <w:rsid w:val="00FD5109"/>
    <w:rsid w:val="00FD6851"/>
    <w:rsid w:val="00FD6E19"/>
    <w:rsid w:val="00FD7225"/>
    <w:rsid w:val="00FE01BC"/>
    <w:rsid w:val="00FE0932"/>
    <w:rsid w:val="00FE0BE2"/>
    <w:rsid w:val="00FE13B9"/>
    <w:rsid w:val="00FE2990"/>
    <w:rsid w:val="00FE5473"/>
    <w:rsid w:val="00FE5F29"/>
    <w:rsid w:val="00FE7407"/>
    <w:rsid w:val="00FF031F"/>
    <w:rsid w:val="00FF087C"/>
    <w:rsid w:val="00FF135C"/>
    <w:rsid w:val="00FF2C72"/>
    <w:rsid w:val="00FF3C93"/>
    <w:rsid w:val="00FF50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BAD32C"/>
  <w15:chartTrackingRefBased/>
  <w15:docId w15:val="{7E9F0613-3945-4082-88C6-09455248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lang w:val="en-GB"/>
    </w:rPr>
  </w:style>
  <w:style w:type="paragraph" w:styleId="Heading1">
    <w:name w:val="heading 1"/>
    <w:basedOn w:val="Normal"/>
    <w:next w:val="Normal"/>
    <w:link w:val="Heading1Char"/>
    <w:uiPriority w:val="9"/>
    <w:qFormat/>
    <w:rsid w:val="004A3C0E"/>
    <w:pPr>
      <w:outlineLvl w:val="0"/>
    </w:pPr>
    <w:rPr>
      <w:b/>
      <w:bCs/>
    </w:rPr>
  </w:style>
  <w:style w:type="paragraph" w:styleId="Heading2">
    <w:name w:val="heading 2"/>
    <w:basedOn w:val="ListParagraph"/>
    <w:next w:val="Normal"/>
    <w:link w:val="Heading2Char"/>
    <w:uiPriority w:val="9"/>
    <w:qFormat/>
    <w:rsid w:val="00C66B50"/>
    <w:pPr>
      <w:widowControl/>
      <w:tabs>
        <w:tab w:val="center" w:pos="0"/>
      </w:tabs>
      <w:spacing w:after="180"/>
      <w:ind w:left="0"/>
      <w:contextualSpacing w:val="0"/>
      <w:jc w:val="both"/>
      <w:outlineLvl w:val="1"/>
    </w:pPr>
    <w:rPr>
      <w:rFonts w:ascii="Arial" w:hAnsi="Arial" w:cs="Arial"/>
      <w:sz w:val="22"/>
      <w:szCs w:val="22"/>
      <w:u w:val="single"/>
    </w:rPr>
  </w:style>
  <w:style w:type="paragraph" w:styleId="Heading3">
    <w:name w:val="heading 3"/>
    <w:basedOn w:val="Heading2"/>
    <w:next w:val="Normal"/>
    <w:link w:val="Heading3Char"/>
    <w:uiPriority w:val="9"/>
    <w:unhideWhenUsed/>
    <w:qFormat/>
    <w:rsid w:val="00771018"/>
    <w:pPr>
      <w:spacing w:after="0"/>
      <w:outlineLvl w:val="2"/>
    </w:pPr>
  </w:style>
  <w:style w:type="paragraph" w:styleId="Heading4">
    <w:name w:val="heading 4"/>
    <w:basedOn w:val="ListParagraph"/>
    <w:next w:val="Normal"/>
    <w:link w:val="Heading4Char"/>
    <w:qFormat/>
    <w:rsid w:val="003C76FC"/>
    <w:pPr>
      <w:widowControl/>
      <w:tabs>
        <w:tab w:val="center" w:pos="0"/>
      </w:tabs>
      <w:spacing w:after="180"/>
      <w:ind w:left="0"/>
      <w:contextualSpacing w:val="0"/>
      <w:jc w:val="both"/>
      <w:outlineLvl w:val="3"/>
    </w:pPr>
    <w:rPr>
      <w:rFonts w:asciiTheme="minorBidi" w:hAnsiTheme="minorBidi" w:cstheme="minorBidi"/>
      <w:b/>
      <w:bCs/>
      <w:sz w:val="22"/>
      <w:szCs w:val="22"/>
    </w:rPr>
  </w:style>
  <w:style w:type="paragraph" w:styleId="Heading5">
    <w:name w:val="heading 5"/>
    <w:basedOn w:val="Normal"/>
    <w:next w:val="Normal"/>
    <w:link w:val="Heading5Char"/>
    <w:qFormat/>
    <w:rsid w:val="005576EE"/>
    <w:pPr>
      <w:keepNext/>
      <w:widowControl w:val="0"/>
      <w:jc w:val="both"/>
      <w:outlineLvl w:val="4"/>
    </w:pPr>
    <w:rPr>
      <w:rFonts w:ascii="Times New Roman" w:eastAsia="Times New Roman" w:hAnsi="Times New Roman" w:cs="Times New Roman"/>
      <w:i/>
      <w:iCs/>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character" w:customStyle="1" w:styleId="Heading2Char">
    <w:name w:val="Heading 2 Char"/>
    <w:basedOn w:val="DefaultParagraphFont"/>
    <w:link w:val="Heading2"/>
    <w:uiPriority w:val="9"/>
    <w:rsid w:val="00C66B50"/>
    <w:rPr>
      <w:rFonts w:ascii="Arial" w:eastAsia="Times New Roman" w:hAnsi="Arial" w:cs="Arial"/>
      <w:snapToGrid w:val="0"/>
      <w:u w:val="single"/>
      <w:lang w:val="en-GB"/>
    </w:rPr>
  </w:style>
  <w:style w:type="character" w:customStyle="1" w:styleId="Heading4Char">
    <w:name w:val="Heading 4 Char"/>
    <w:basedOn w:val="DefaultParagraphFont"/>
    <w:link w:val="Heading4"/>
    <w:rsid w:val="003C76FC"/>
    <w:rPr>
      <w:rFonts w:asciiTheme="minorBidi" w:eastAsia="Times New Roman" w:hAnsiTheme="minorBidi"/>
      <w:b/>
      <w:bCs/>
      <w:snapToGrid w:val="0"/>
      <w:lang w:val="en-GB"/>
    </w:rPr>
  </w:style>
  <w:style w:type="character" w:customStyle="1" w:styleId="Heading5Char">
    <w:name w:val="Heading 5 Char"/>
    <w:basedOn w:val="DefaultParagraphFont"/>
    <w:link w:val="Heading5"/>
    <w:rsid w:val="005576EE"/>
    <w:rPr>
      <w:rFonts w:ascii="Times New Roman" w:eastAsia="Times New Roman" w:hAnsi="Times New Roman" w:cs="Times New Roman"/>
      <w:i/>
      <w:iCs/>
      <w:snapToGrid w:val="0"/>
      <w:lang w:val="en-GB"/>
    </w:rPr>
  </w:style>
  <w:style w:type="paragraph" w:customStyle="1" w:styleId="1AutoList1">
    <w:name w:val="1AutoList1"/>
    <w:rsid w:val="005576EE"/>
    <w:pPr>
      <w:widowControl w:val="0"/>
      <w:tabs>
        <w:tab w:val="left" w:pos="720"/>
      </w:tabs>
      <w:autoSpaceDE w:val="0"/>
      <w:autoSpaceDN w:val="0"/>
      <w:adjustRightInd w:val="0"/>
      <w:ind w:left="720" w:hanging="720"/>
      <w:jc w:val="both"/>
    </w:pPr>
    <w:rPr>
      <w:rFonts w:ascii="Times New Roman" w:eastAsia="Times New Roman" w:hAnsi="Times New Roman" w:cs="Times New Roman"/>
      <w:sz w:val="20"/>
      <w:szCs w:val="24"/>
      <w:lang w:val="en-GB"/>
    </w:rPr>
  </w:style>
  <w:style w:type="character" w:styleId="Strong">
    <w:name w:val="Strong"/>
    <w:uiPriority w:val="22"/>
    <w:qFormat/>
    <w:rsid w:val="005576EE"/>
    <w:rPr>
      <w:b/>
      <w:bCs/>
    </w:rPr>
  </w:style>
  <w:style w:type="character" w:styleId="Hyperlink">
    <w:name w:val="Hyperlink"/>
    <w:uiPriority w:val="99"/>
    <w:rsid w:val="005576EE"/>
    <w:rPr>
      <w:color w:val="0000FF"/>
      <w:u w:val="single"/>
    </w:rPr>
  </w:style>
  <w:style w:type="paragraph" w:styleId="BodyTextIndent3">
    <w:name w:val="Body Text Indent 3"/>
    <w:basedOn w:val="Normal"/>
    <w:link w:val="BodyTextIndent3Char"/>
    <w:rsid w:val="005576EE"/>
    <w:pPr>
      <w:widowControl w:val="0"/>
      <w:ind w:left="709" w:hanging="709"/>
      <w:jc w:val="both"/>
    </w:pPr>
    <w:rPr>
      <w:rFonts w:ascii="Times New Roman" w:eastAsia="Times New Roman" w:hAnsi="Times New Roman" w:cs="Times New Roman"/>
      <w:b/>
      <w:bCs/>
      <w:snapToGrid w:val="0"/>
      <w:szCs w:val="20"/>
    </w:rPr>
  </w:style>
  <w:style w:type="character" w:customStyle="1" w:styleId="BodyTextIndent3Char">
    <w:name w:val="Body Text Indent 3 Char"/>
    <w:basedOn w:val="DefaultParagraphFont"/>
    <w:link w:val="BodyTextIndent3"/>
    <w:rsid w:val="005576EE"/>
    <w:rPr>
      <w:rFonts w:ascii="Times New Roman" w:eastAsia="Times New Roman" w:hAnsi="Times New Roman" w:cs="Times New Roman"/>
      <w:b/>
      <w:bCs/>
      <w:snapToGrid w:val="0"/>
      <w:szCs w:val="20"/>
      <w:lang w:val="en-GB"/>
    </w:rPr>
  </w:style>
  <w:style w:type="paragraph" w:styleId="ListParagraph">
    <w:name w:val="List Paragraph"/>
    <w:basedOn w:val="Normal"/>
    <w:link w:val="ListParagraphChar"/>
    <w:uiPriority w:val="34"/>
    <w:qFormat/>
    <w:rsid w:val="005576EE"/>
    <w:pPr>
      <w:widowControl w:val="0"/>
      <w:ind w:left="720"/>
      <w:contextualSpacing/>
    </w:pPr>
    <w:rPr>
      <w:rFonts w:ascii="Times New Roman" w:eastAsia="Times New Roman" w:hAnsi="Times New Roman" w:cs="Times New Roman"/>
      <w:snapToGrid w:val="0"/>
      <w:sz w:val="24"/>
      <w:szCs w:val="20"/>
    </w:rPr>
  </w:style>
  <w:style w:type="character" w:customStyle="1" w:styleId="ListParagraphChar">
    <w:name w:val="List Paragraph Char"/>
    <w:link w:val="ListParagraph"/>
    <w:locked/>
    <w:rsid w:val="005576EE"/>
    <w:rPr>
      <w:rFonts w:ascii="Times New Roman" w:eastAsia="Times New Roman" w:hAnsi="Times New Roman" w:cs="Times New Roman"/>
      <w:snapToGrid w:val="0"/>
      <w:sz w:val="24"/>
      <w:szCs w:val="20"/>
      <w:lang w:val="en-GB"/>
    </w:rPr>
  </w:style>
  <w:style w:type="paragraph" w:customStyle="1" w:styleId="Default">
    <w:name w:val="Default"/>
    <w:rsid w:val="00D15371"/>
    <w:pPr>
      <w:autoSpaceDE w:val="0"/>
      <w:autoSpaceDN w:val="0"/>
      <w:adjustRightInd w:val="0"/>
    </w:pPr>
    <w:rPr>
      <w:rFonts w:ascii="Garamond" w:hAnsi="Garamond" w:cs="Garamond"/>
      <w:color w:val="000000"/>
      <w:sz w:val="24"/>
      <w:szCs w:val="24"/>
      <w:lang w:val="en-GB"/>
    </w:rPr>
  </w:style>
  <w:style w:type="character" w:customStyle="1" w:styleId="UnresolvedMention1">
    <w:name w:val="Unresolved Mention1"/>
    <w:basedOn w:val="DefaultParagraphFont"/>
    <w:uiPriority w:val="99"/>
    <w:semiHidden/>
    <w:unhideWhenUsed/>
    <w:rsid w:val="00DD5B36"/>
    <w:rPr>
      <w:color w:val="605E5C"/>
      <w:shd w:val="clear" w:color="auto" w:fill="E1DFDD"/>
    </w:rPr>
  </w:style>
  <w:style w:type="character" w:styleId="CommentReference">
    <w:name w:val="annotation reference"/>
    <w:basedOn w:val="DefaultParagraphFont"/>
    <w:uiPriority w:val="99"/>
    <w:semiHidden/>
    <w:unhideWhenUsed/>
    <w:rsid w:val="00D017FB"/>
    <w:rPr>
      <w:sz w:val="16"/>
      <w:szCs w:val="16"/>
    </w:rPr>
  </w:style>
  <w:style w:type="paragraph" w:styleId="CommentText">
    <w:name w:val="annotation text"/>
    <w:basedOn w:val="Normal"/>
    <w:link w:val="CommentTextChar"/>
    <w:uiPriority w:val="99"/>
    <w:unhideWhenUsed/>
    <w:rsid w:val="00D017FB"/>
    <w:pPr>
      <w:spacing w:after="160"/>
    </w:pPr>
    <w:rPr>
      <w:rFonts w:asciiTheme="minorHAnsi" w:hAnsiTheme="minorHAnsi"/>
      <w:sz w:val="20"/>
      <w:szCs w:val="20"/>
    </w:rPr>
  </w:style>
  <w:style w:type="character" w:customStyle="1" w:styleId="CommentTextChar">
    <w:name w:val="Comment Text Char"/>
    <w:basedOn w:val="DefaultParagraphFont"/>
    <w:link w:val="CommentText"/>
    <w:uiPriority w:val="99"/>
    <w:rsid w:val="00D017FB"/>
    <w:rPr>
      <w:sz w:val="20"/>
      <w:szCs w:val="20"/>
      <w:lang w:val="en-GB"/>
    </w:rPr>
  </w:style>
  <w:style w:type="table" w:styleId="TableGrid">
    <w:name w:val="Table Grid"/>
    <w:basedOn w:val="TableNormal"/>
    <w:uiPriority w:val="39"/>
    <w:rsid w:val="00D017FB"/>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D017FB"/>
    <w:pPr>
      <w:tabs>
        <w:tab w:val="center" w:pos="4513"/>
        <w:tab w:val="right" w:pos="9026"/>
      </w:tabs>
    </w:pPr>
    <w:rPr>
      <w:rFonts w:ascii="Calibri" w:hAnsi="Calibri"/>
      <w:color w:val="000000" w:themeColor="text1"/>
      <w:sz w:val="20"/>
      <w:szCs w:val="20"/>
      <w:lang w:val="en-ZA"/>
    </w:rPr>
  </w:style>
  <w:style w:type="character" w:customStyle="1" w:styleId="FootnoteTextChar">
    <w:name w:val="Footnote Text Char"/>
    <w:basedOn w:val="DefaultParagraphFont"/>
    <w:link w:val="FootnoteText"/>
    <w:uiPriority w:val="99"/>
    <w:rsid w:val="00D017FB"/>
    <w:rPr>
      <w:rFonts w:ascii="Calibri" w:hAnsi="Calibri"/>
      <w:color w:val="000000" w:themeColor="text1"/>
      <w:sz w:val="20"/>
      <w:szCs w:val="20"/>
      <w:lang w:val="en-ZA"/>
    </w:rPr>
  </w:style>
  <w:style w:type="character" w:styleId="FootnoteReference">
    <w:name w:val="footnote reference"/>
    <w:basedOn w:val="DefaultParagraphFont"/>
    <w:uiPriority w:val="99"/>
    <w:unhideWhenUsed/>
    <w:rsid w:val="00D017FB"/>
    <w:rPr>
      <w:vertAlign w:val="superscript"/>
    </w:rPr>
  </w:style>
  <w:style w:type="paragraph" w:customStyle="1" w:styleId="Bodycopy">
    <w:name w:val="Body copy"/>
    <w:basedOn w:val="Normal"/>
    <w:uiPriority w:val="99"/>
    <w:qFormat/>
    <w:rsid w:val="00D017FB"/>
    <w:pPr>
      <w:tabs>
        <w:tab w:val="left" w:pos="480"/>
        <w:tab w:val="left" w:pos="3960"/>
        <w:tab w:val="left" w:pos="8320"/>
      </w:tabs>
      <w:suppressAutoHyphens/>
      <w:autoSpaceDE w:val="0"/>
      <w:autoSpaceDN w:val="0"/>
      <w:adjustRightInd w:val="0"/>
      <w:spacing w:before="240" w:line="288" w:lineRule="auto"/>
      <w:jc w:val="both"/>
      <w:textAlignment w:val="center"/>
    </w:pPr>
    <w:rPr>
      <w:rFonts w:asciiTheme="minorHAnsi" w:hAnsiTheme="minorHAnsi" w:cs="ArialMT"/>
      <w:color w:val="000000" w:themeColor="text1"/>
      <w:szCs w:val="20"/>
      <w:lang w:val="pt-BR"/>
    </w:rPr>
  </w:style>
  <w:style w:type="character" w:customStyle="1" w:styleId="Mention1">
    <w:name w:val="Mention1"/>
    <w:basedOn w:val="DefaultParagraphFont"/>
    <w:uiPriority w:val="99"/>
    <w:unhideWhenUsed/>
    <w:rsid w:val="00D017FB"/>
    <w:rPr>
      <w:color w:val="2B579A"/>
      <w:shd w:val="clear" w:color="auto" w:fill="E1DFDD"/>
    </w:rPr>
  </w:style>
  <w:style w:type="paragraph" w:styleId="Revision">
    <w:name w:val="Revision"/>
    <w:hidden/>
    <w:uiPriority w:val="99"/>
    <w:semiHidden/>
    <w:rsid w:val="00D017FB"/>
    <w:rPr>
      <w:rFonts w:ascii="Arial" w:hAnsi="Arial"/>
    </w:rPr>
  </w:style>
  <w:style w:type="character" w:styleId="FollowedHyperlink">
    <w:name w:val="FollowedHyperlink"/>
    <w:basedOn w:val="DefaultParagraphFont"/>
    <w:uiPriority w:val="99"/>
    <w:semiHidden/>
    <w:unhideWhenUsed/>
    <w:rsid w:val="00D629C2"/>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E44385"/>
    <w:pPr>
      <w:spacing w:after="0"/>
    </w:pPr>
    <w:rPr>
      <w:rFonts w:ascii="Arial" w:hAnsi="Arial"/>
      <w:b/>
      <w:bCs/>
      <w:lang w:val="en-US"/>
    </w:rPr>
  </w:style>
  <w:style w:type="character" w:customStyle="1" w:styleId="CommentSubjectChar">
    <w:name w:val="Comment Subject Char"/>
    <w:basedOn w:val="CommentTextChar"/>
    <w:link w:val="CommentSubject"/>
    <w:uiPriority w:val="99"/>
    <w:semiHidden/>
    <w:rsid w:val="00E44385"/>
    <w:rPr>
      <w:rFonts w:ascii="Arial" w:hAnsi="Arial"/>
      <w:b/>
      <w:bCs/>
      <w:sz w:val="20"/>
      <w:szCs w:val="20"/>
      <w:lang w:val="en-GB"/>
    </w:rPr>
  </w:style>
  <w:style w:type="paragraph" w:customStyle="1" w:styleId="Sectionheading">
    <w:name w:val="Section heading"/>
    <w:basedOn w:val="Normal"/>
    <w:link w:val="SectionheadingChar"/>
    <w:qFormat/>
    <w:rsid w:val="00ED61DB"/>
    <w:pPr>
      <w:tabs>
        <w:tab w:val="center" w:pos="4513"/>
        <w:tab w:val="right" w:pos="9026"/>
      </w:tabs>
      <w:spacing w:before="300" w:after="180"/>
    </w:pPr>
    <w:rPr>
      <w:rFonts w:ascii="Calibri" w:hAnsi="Calibri" w:cs="ArialMT"/>
      <w:b/>
      <w:bCs/>
      <w:color w:val="1D252D"/>
    </w:rPr>
  </w:style>
  <w:style w:type="character" w:customStyle="1" w:styleId="SectionheadingChar">
    <w:name w:val="Section heading Char"/>
    <w:basedOn w:val="DefaultParagraphFont"/>
    <w:link w:val="Sectionheading"/>
    <w:rsid w:val="00ED61DB"/>
    <w:rPr>
      <w:rFonts w:ascii="Calibri" w:hAnsi="Calibri" w:cs="ArialMT"/>
      <w:b/>
      <w:bCs/>
      <w:color w:val="1D252D"/>
    </w:rPr>
  </w:style>
  <w:style w:type="table" w:customStyle="1" w:styleId="TableGrid1">
    <w:name w:val="Table Grid1"/>
    <w:basedOn w:val="TableNormal"/>
    <w:next w:val="TableGrid"/>
    <w:uiPriority w:val="59"/>
    <w:rsid w:val="003243ED"/>
    <w:rPr>
      <w:rFonts w:ascii="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43ED"/>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A3C0E"/>
    <w:rPr>
      <w:rFonts w:ascii="Arial" w:hAnsi="Arial"/>
      <w:b/>
      <w:bCs/>
      <w:lang w:val="en-GB"/>
    </w:rPr>
  </w:style>
  <w:style w:type="paragraph" w:styleId="PlainText">
    <w:name w:val="Plain Text"/>
    <w:basedOn w:val="Normal"/>
    <w:link w:val="PlainTextChar"/>
    <w:uiPriority w:val="99"/>
    <w:unhideWhenUsed/>
    <w:rsid w:val="007716C8"/>
    <w:rPr>
      <w:rFonts w:cs="Consolas"/>
      <w:sz w:val="20"/>
      <w:szCs w:val="21"/>
      <w:lang w:eastAsia="en-GB"/>
    </w:rPr>
  </w:style>
  <w:style w:type="character" w:customStyle="1" w:styleId="PlainTextChar">
    <w:name w:val="Plain Text Char"/>
    <w:basedOn w:val="DefaultParagraphFont"/>
    <w:link w:val="PlainText"/>
    <w:uiPriority w:val="99"/>
    <w:rsid w:val="007716C8"/>
    <w:rPr>
      <w:rFonts w:ascii="Arial" w:hAnsi="Arial" w:cs="Consolas"/>
      <w:sz w:val="20"/>
      <w:szCs w:val="21"/>
      <w:lang w:val="en-GB" w:eastAsia="en-GB"/>
    </w:rPr>
  </w:style>
  <w:style w:type="paragraph" w:styleId="BalloonText">
    <w:name w:val="Balloon Text"/>
    <w:basedOn w:val="Normal"/>
    <w:link w:val="BalloonTextChar"/>
    <w:uiPriority w:val="99"/>
    <w:semiHidden/>
    <w:unhideWhenUsed/>
    <w:rsid w:val="007716C8"/>
    <w:rPr>
      <w:rFonts w:ascii="Segoe UI" w:hAnsi="Segoe UI" w:cs="Segoe UI"/>
      <w:sz w:val="18"/>
      <w:szCs w:val="18"/>
      <w:lang w:eastAsia="en-GB"/>
    </w:rPr>
  </w:style>
  <w:style w:type="character" w:customStyle="1" w:styleId="BalloonTextChar">
    <w:name w:val="Balloon Text Char"/>
    <w:basedOn w:val="DefaultParagraphFont"/>
    <w:link w:val="BalloonText"/>
    <w:uiPriority w:val="99"/>
    <w:semiHidden/>
    <w:rsid w:val="007716C8"/>
    <w:rPr>
      <w:rFonts w:ascii="Segoe UI" w:hAnsi="Segoe UI" w:cs="Segoe UI"/>
      <w:sz w:val="18"/>
      <w:szCs w:val="18"/>
      <w:lang w:val="en-GB" w:eastAsia="en-GB"/>
    </w:rPr>
  </w:style>
  <w:style w:type="paragraph" w:styleId="NoSpacing">
    <w:name w:val="No Spacing"/>
    <w:uiPriority w:val="1"/>
    <w:qFormat/>
    <w:rsid w:val="007716C8"/>
    <w:rPr>
      <w:rFonts w:ascii="Times New Roman" w:eastAsia="Times New Roman" w:hAnsi="Times New Roman" w:cs="Times New Roman"/>
      <w:sz w:val="24"/>
      <w:szCs w:val="24"/>
      <w:lang w:val="en-GB"/>
    </w:rPr>
  </w:style>
  <w:style w:type="paragraph" w:customStyle="1" w:styleId="DocumentHeader">
    <w:name w:val="Document Header"/>
    <w:basedOn w:val="Header"/>
    <w:qFormat/>
    <w:rsid w:val="007716C8"/>
    <w:pPr>
      <w:tabs>
        <w:tab w:val="clear" w:pos="4680"/>
        <w:tab w:val="clear" w:pos="9360"/>
        <w:tab w:val="center" w:pos="4513"/>
        <w:tab w:val="right" w:pos="9026"/>
      </w:tabs>
    </w:pPr>
    <w:rPr>
      <w:rFonts w:ascii="Calibri" w:hAnsi="Calibri"/>
      <w:color w:val="4472C4" w:themeColor="accent1"/>
      <w:sz w:val="24"/>
      <w:szCs w:val="28"/>
      <w:lang w:val="en-ZA"/>
    </w:rPr>
  </w:style>
  <w:style w:type="paragraph" w:customStyle="1" w:styleId="SmallHeading">
    <w:name w:val="Small Heading"/>
    <w:basedOn w:val="Normal"/>
    <w:qFormat/>
    <w:rsid w:val="007716C8"/>
    <w:pPr>
      <w:tabs>
        <w:tab w:val="center" w:pos="4513"/>
        <w:tab w:val="right" w:pos="9026"/>
      </w:tabs>
    </w:pPr>
    <w:rPr>
      <w:rFonts w:ascii="Calibri" w:hAnsi="Calibri"/>
      <w:noProof/>
      <w:sz w:val="16"/>
      <w:szCs w:val="18"/>
      <w:lang w:val="en-ZA" w:eastAsia="en-ZA"/>
    </w:rPr>
  </w:style>
  <w:style w:type="paragraph" w:customStyle="1" w:styleId="Pagenumbers">
    <w:name w:val="Page numbers"/>
    <w:basedOn w:val="Footer"/>
    <w:link w:val="PagenumbersChar"/>
    <w:qFormat/>
    <w:rsid w:val="007716C8"/>
    <w:pPr>
      <w:tabs>
        <w:tab w:val="clear" w:pos="4680"/>
        <w:tab w:val="clear" w:pos="9360"/>
        <w:tab w:val="center" w:pos="4513"/>
        <w:tab w:val="right" w:pos="9026"/>
      </w:tabs>
      <w:jc w:val="center"/>
    </w:pPr>
    <w:rPr>
      <w:rFonts w:ascii="Calibri" w:hAnsi="Calibri"/>
      <w:sz w:val="14"/>
      <w:szCs w:val="14"/>
      <w:lang w:val="en-ZA"/>
    </w:rPr>
  </w:style>
  <w:style w:type="character" w:customStyle="1" w:styleId="PagenumbersChar">
    <w:name w:val="Page numbers Char"/>
    <w:basedOn w:val="FooterChar"/>
    <w:link w:val="Pagenumbers"/>
    <w:rsid w:val="007716C8"/>
    <w:rPr>
      <w:rFonts w:ascii="Calibri" w:hAnsi="Calibri"/>
      <w:sz w:val="14"/>
      <w:szCs w:val="14"/>
      <w:lang w:val="en-ZA"/>
    </w:rPr>
  </w:style>
  <w:style w:type="character" w:customStyle="1" w:styleId="UnresolvedMention10">
    <w:name w:val="Unresolved Mention1"/>
    <w:basedOn w:val="DefaultParagraphFont"/>
    <w:uiPriority w:val="99"/>
    <w:semiHidden/>
    <w:unhideWhenUsed/>
    <w:rsid w:val="007716C8"/>
    <w:rPr>
      <w:color w:val="605E5C"/>
      <w:shd w:val="clear" w:color="auto" w:fill="E1DFDD"/>
    </w:rPr>
  </w:style>
  <w:style w:type="paragraph" w:styleId="TOCHeading">
    <w:name w:val="TOC Heading"/>
    <w:basedOn w:val="Heading1"/>
    <w:next w:val="Normal"/>
    <w:uiPriority w:val="39"/>
    <w:unhideWhenUsed/>
    <w:qFormat/>
    <w:rsid w:val="002B329C"/>
    <w:pPr>
      <w:keepNext/>
      <w:keepLines/>
      <w:spacing w:before="240" w:line="259" w:lineRule="auto"/>
      <w:outlineLvl w:val="9"/>
    </w:pPr>
    <w:rPr>
      <w:rFonts w:asciiTheme="majorHAnsi" w:eastAsiaTheme="majorEastAsia" w:hAnsiTheme="majorHAnsi" w:cstheme="majorBidi"/>
      <w:b w:val="0"/>
      <w:color w:val="2F5496" w:themeColor="accent1" w:themeShade="BF"/>
      <w:sz w:val="32"/>
      <w:szCs w:val="32"/>
      <w:lang w:val="en-US"/>
    </w:rPr>
  </w:style>
  <w:style w:type="paragraph" w:styleId="TOC1">
    <w:name w:val="toc 1"/>
    <w:basedOn w:val="Normal"/>
    <w:next w:val="Normal"/>
    <w:autoRedefine/>
    <w:uiPriority w:val="39"/>
    <w:unhideWhenUsed/>
    <w:rsid w:val="009D7A16"/>
    <w:pPr>
      <w:tabs>
        <w:tab w:val="left" w:pos="360"/>
        <w:tab w:val="right" w:leader="dot" w:pos="9000"/>
      </w:tabs>
      <w:spacing w:after="100"/>
    </w:pPr>
    <w:rPr>
      <w:b/>
    </w:rPr>
  </w:style>
  <w:style w:type="paragraph" w:styleId="TOC2">
    <w:name w:val="toc 2"/>
    <w:basedOn w:val="Normal"/>
    <w:next w:val="Normal"/>
    <w:autoRedefine/>
    <w:uiPriority w:val="39"/>
    <w:unhideWhenUsed/>
    <w:rsid w:val="00771018"/>
    <w:pPr>
      <w:tabs>
        <w:tab w:val="right" w:leader="dot" w:pos="9016"/>
      </w:tabs>
      <w:spacing w:after="100"/>
    </w:pPr>
    <w:rPr>
      <w:sz w:val="20"/>
    </w:rPr>
  </w:style>
  <w:style w:type="character" w:customStyle="1" w:styleId="Heading3Char">
    <w:name w:val="Heading 3 Char"/>
    <w:basedOn w:val="DefaultParagraphFont"/>
    <w:link w:val="Heading3"/>
    <w:uiPriority w:val="9"/>
    <w:rsid w:val="00771018"/>
    <w:rPr>
      <w:rFonts w:ascii="Arial" w:eastAsia="Times New Roman" w:hAnsi="Arial" w:cs="Arial"/>
      <w:snapToGrid w:val="0"/>
      <w:u w:val="single"/>
      <w:lang w:val="en-GB"/>
    </w:rPr>
  </w:style>
  <w:style w:type="paragraph" w:styleId="TOC3">
    <w:name w:val="toc 3"/>
    <w:basedOn w:val="Normal"/>
    <w:next w:val="Normal"/>
    <w:autoRedefine/>
    <w:uiPriority w:val="39"/>
    <w:unhideWhenUsed/>
    <w:rsid w:val="00D40219"/>
    <w:pPr>
      <w:tabs>
        <w:tab w:val="right" w:leader="dot" w:pos="9016"/>
      </w:tabs>
      <w:spacing w:after="100"/>
      <w:ind w:left="72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280605">
      <w:bodyDiv w:val="1"/>
      <w:marLeft w:val="0"/>
      <w:marRight w:val="0"/>
      <w:marTop w:val="0"/>
      <w:marBottom w:val="0"/>
      <w:divBdr>
        <w:top w:val="none" w:sz="0" w:space="0" w:color="auto"/>
        <w:left w:val="none" w:sz="0" w:space="0" w:color="auto"/>
        <w:bottom w:val="none" w:sz="0" w:space="0" w:color="auto"/>
        <w:right w:val="none" w:sz="0" w:space="0" w:color="auto"/>
      </w:divBdr>
    </w:div>
    <w:div w:id="284846960">
      <w:bodyDiv w:val="1"/>
      <w:marLeft w:val="0"/>
      <w:marRight w:val="0"/>
      <w:marTop w:val="0"/>
      <w:marBottom w:val="0"/>
      <w:divBdr>
        <w:top w:val="none" w:sz="0" w:space="0" w:color="auto"/>
        <w:left w:val="none" w:sz="0" w:space="0" w:color="auto"/>
        <w:bottom w:val="none" w:sz="0" w:space="0" w:color="auto"/>
        <w:right w:val="none" w:sz="0" w:space="0" w:color="auto"/>
      </w:divBdr>
    </w:div>
    <w:div w:id="395587973">
      <w:bodyDiv w:val="1"/>
      <w:marLeft w:val="0"/>
      <w:marRight w:val="0"/>
      <w:marTop w:val="0"/>
      <w:marBottom w:val="0"/>
      <w:divBdr>
        <w:top w:val="none" w:sz="0" w:space="0" w:color="auto"/>
        <w:left w:val="none" w:sz="0" w:space="0" w:color="auto"/>
        <w:bottom w:val="none" w:sz="0" w:space="0" w:color="auto"/>
        <w:right w:val="none" w:sz="0" w:space="0" w:color="auto"/>
      </w:divBdr>
    </w:div>
    <w:div w:id="754865426">
      <w:bodyDiv w:val="1"/>
      <w:marLeft w:val="0"/>
      <w:marRight w:val="0"/>
      <w:marTop w:val="0"/>
      <w:marBottom w:val="0"/>
      <w:divBdr>
        <w:top w:val="none" w:sz="0" w:space="0" w:color="auto"/>
        <w:left w:val="none" w:sz="0" w:space="0" w:color="auto"/>
        <w:bottom w:val="none" w:sz="0" w:space="0" w:color="auto"/>
        <w:right w:val="none" w:sz="0" w:space="0" w:color="auto"/>
      </w:divBdr>
    </w:div>
    <w:div w:id="113071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ms.int/raptors/en/document/proposals-amendments-raptors-mou-andor-its-annexes-african-eurasian-migratory-birds-of-prey" TargetMode="External"/><Relationship Id="rId7" Type="http://schemas.openxmlformats.org/officeDocument/2006/relationships/styles" Target="styles.xml"/><Relationship Id="rId12" Type="http://schemas.openxmlformats.org/officeDocument/2006/relationships/hyperlink" Target="https://www.cms.int/raptors/en/document/proposed-amendments-mou-text-and-annexes-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cms.int/raptors/sites/default/files/document/cms_raptors-tag4_doc_6.2b_Amendments_species%20Rev1_0.pdf" TargetMode="External"/><Relationship Id="rId1" Type="http://schemas.openxmlformats.org/officeDocument/2006/relationships/hyperlink" Target="https://www.cms.int/raptors/sites/default/files/document/cms_raptors-tag3_doc4.1a_amendments-species-list.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A9586279C6F324A8E83E8FEF1163F96" ma:contentTypeVersion="650" ma:contentTypeDescription="Create a new document." ma:contentTypeScope="" ma:versionID="abf2acb0bbb070f73e80d58c529d3e10">
  <xsd:schema xmlns:xsd="http://www.w3.org/2001/XMLSchema" xmlns:xs="http://www.w3.org/2001/XMLSchema" xmlns:p="http://schemas.microsoft.com/office/2006/metadata/properties" xmlns:ns1="http://schemas.microsoft.com/sharepoint/v3" xmlns:ns2="108206fa-f388-4a87-bd21-99adce2d44d3" xmlns:ns3="1a2e9c64-4a9f-4a02-aec1-493aa3debf33" targetNamespace="http://schemas.microsoft.com/office/2006/metadata/properties" ma:root="true" ma:fieldsID="964e599f61a409bb238d2de97b8415cb" ns1:_="" ns2:_="" ns3:_="">
    <xsd:import namespace="http://schemas.microsoft.com/sharepoint/v3"/>
    <xsd:import namespace="108206fa-f388-4a87-bd21-99adce2d44d3"/>
    <xsd:import namespace="1a2e9c64-4a9f-4a02-aec1-493aa3debf33"/>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8206fa-f388-4a87-bd21-99adce2d44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9376edf5-d618-407e-b75f-cee43dfae9d1}" ma:internalName="TaxCatchAll" ma:showField="CatchAllData" ma:web="108206fa-f388-4a87-bd21-99adce2d44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2e9c64-4a9f-4a02-aec1-493aa3debf3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d67dac01-11a4-4fa6-9675-41d0d4d2b88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_dlc_DocId xmlns="108206fa-f388-4a87-bd21-99adce2d44d3">A3657FVJA3FH-483046560-122930</_dlc_DocId>
    <_dlc_DocIdUrl xmlns="108206fa-f388-4a87-bd21-99adce2d44d3">
      <Url>https://eadgovae.sharepoint.com/sites/UNEPCMS/_layouts/15/DocIdRedir.aspx?ID=A3657FVJA3FH-483046560-122930</Url>
      <Description>A3657FVJA3FH-483046560-122930</Description>
    </_dlc_DocIdUrl>
    <_ip_UnifiedCompliancePolicyUIAction xmlns="http://schemas.microsoft.com/sharepoint/v3" xsi:nil="true"/>
    <TaxCatchAll xmlns="108206fa-f388-4a87-bd21-99adce2d44d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1a2e9c64-4a9f-4a02-aec1-493aa3debf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BF61A9-FA6B-4FE6-B502-55620BBD7255}">
  <ds:schemaRefs>
    <ds:schemaRef ds:uri="http://schemas.microsoft.com/sharepoint/events"/>
  </ds:schemaRefs>
</ds:datastoreItem>
</file>

<file path=customXml/itemProps2.xml><?xml version="1.0" encoding="utf-8"?>
<ds:datastoreItem xmlns:ds="http://schemas.openxmlformats.org/officeDocument/2006/customXml" ds:itemID="{FF6880D8-2779-4AEF-AABB-75D9C9005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8206fa-f388-4a87-bd21-99adce2d44d3"/>
    <ds:schemaRef ds:uri="1a2e9c64-4a9f-4a02-aec1-493aa3debf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370E76-54D4-43B0-8B4D-4D279E718424}">
  <ds:schemaRefs>
    <ds:schemaRef ds:uri="http://schemas.microsoft.com/sharepoint/v3/contenttype/forms"/>
  </ds:schemaRefs>
</ds:datastoreItem>
</file>

<file path=customXml/itemProps4.xml><?xml version="1.0" encoding="utf-8"?>
<ds:datastoreItem xmlns:ds="http://schemas.openxmlformats.org/officeDocument/2006/customXml" ds:itemID="{A0DD457A-2393-4EA2-AFCD-F6923F13E6EA}">
  <ds:schemaRefs>
    <ds:schemaRef ds:uri="http://schemas.openxmlformats.org/officeDocument/2006/bibliography"/>
  </ds:schemaRefs>
</ds:datastoreItem>
</file>

<file path=customXml/itemProps5.xml><?xml version="1.0" encoding="utf-8"?>
<ds:datastoreItem xmlns:ds="http://schemas.openxmlformats.org/officeDocument/2006/customXml" ds:itemID="{54CAAE78-5671-43C9-B17A-3F842C7B20BE}">
  <ds:schemaRefs>
    <ds:schemaRef ds:uri="http://schemas.microsoft.com/office/2006/metadata/properties"/>
    <ds:schemaRef ds:uri="http://schemas.microsoft.com/office/infopath/2007/PartnerControls"/>
    <ds:schemaRef ds:uri="108206fa-f388-4a87-bd21-99adce2d44d3"/>
    <ds:schemaRef ds:uri="http://schemas.microsoft.com/sharepoint/v3"/>
    <ds:schemaRef ds:uri="1a2e9c64-4a9f-4a02-aec1-493aa3debf33"/>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48</Pages>
  <Words>11707</Words>
  <Characters>66733</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78284</CharactersWithSpaces>
  <SharedDoc>false</SharedDoc>
  <HLinks>
    <vt:vector size="360" baseType="variant">
      <vt:variant>
        <vt:i4>4063340</vt:i4>
      </vt:variant>
      <vt:variant>
        <vt:i4>255</vt:i4>
      </vt:variant>
      <vt:variant>
        <vt:i4>0</vt:i4>
      </vt:variant>
      <vt:variant>
        <vt:i4>5</vt:i4>
      </vt:variant>
      <vt:variant>
        <vt:lpwstr>https://www.cms.int/raptors/en/document/proposals-amendments-raptors-mou-andor-its-annexes-african-eurasian-migratory-birds-of-prey</vt:lpwstr>
      </vt:variant>
      <vt:variant>
        <vt:lpwstr/>
      </vt:variant>
      <vt:variant>
        <vt:i4>4522057</vt:i4>
      </vt:variant>
      <vt:variant>
        <vt:i4>252</vt:i4>
      </vt:variant>
      <vt:variant>
        <vt:i4>0</vt:i4>
      </vt:variant>
      <vt:variant>
        <vt:i4>5</vt:i4>
      </vt:variant>
      <vt:variant>
        <vt:lpwstr>https://www.cms.int/raptors/en/document/amendments-list-sites-important-migratory-raptors</vt:lpwstr>
      </vt:variant>
      <vt:variant>
        <vt:lpwstr/>
      </vt:variant>
      <vt:variant>
        <vt:i4>720907</vt:i4>
      </vt:variant>
      <vt:variant>
        <vt:i4>249</vt:i4>
      </vt:variant>
      <vt:variant>
        <vt:i4>0</vt:i4>
      </vt:variant>
      <vt:variant>
        <vt:i4>5</vt:i4>
      </vt:variant>
      <vt:variant>
        <vt:lpwstr>https://www.cms.int/raptors/en/document/proposals-amendments-raptors-mou-andor-its-annexes-provisional-list-important-bird-areas</vt:lpwstr>
      </vt:variant>
      <vt:variant>
        <vt:lpwstr/>
      </vt:variant>
      <vt:variant>
        <vt:i4>8192001</vt:i4>
      </vt:variant>
      <vt:variant>
        <vt:i4>246</vt:i4>
      </vt:variant>
      <vt:variant>
        <vt:i4>0</vt:i4>
      </vt:variant>
      <vt:variant>
        <vt:i4>5</vt:i4>
      </vt:variant>
      <vt:variant>
        <vt:lpwstr>https://ec.europa.eu/environment/nature/legislation/birdsdirective/index_en.htm</vt:lpwstr>
      </vt:variant>
      <vt:variant>
        <vt:lpwstr/>
      </vt:variant>
      <vt:variant>
        <vt:i4>3276856</vt:i4>
      </vt:variant>
      <vt:variant>
        <vt:i4>243</vt:i4>
      </vt:variant>
      <vt:variant>
        <vt:i4>0</vt:i4>
      </vt:variant>
      <vt:variant>
        <vt:i4>5</vt:i4>
      </vt:variant>
      <vt:variant>
        <vt:lpwstr>https://www.cms.int/raptors/sites/default/files/document/mos2_proposals_sites_annex_c_rev1_e.pdf</vt:lpwstr>
      </vt:variant>
      <vt:variant>
        <vt:lpwstr/>
      </vt:variant>
      <vt:variant>
        <vt:i4>7274531</vt:i4>
      </vt:variant>
      <vt:variant>
        <vt:i4>240</vt:i4>
      </vt:variant>
      <vt:variant>
        <vt:i4>0</vt:i4>
      </vt:variant>
      <vt:variant>
        <vt:i4>5</vt:i4>
      </vt:variant>
      <vt:variant>
        <vt:lpwstr>https://www.cms.int/raptors/en/document/review-raptors-mou-action-plan</vt:lpwstr>
      </vt:variant>
      <vt:variant>
        <vt:lpwstr/>
      </vt:variant>
      <vt:variant>
        <vt:i4>7274531</vt:i4>
      </vt:variant>
      <vt:variant>
        <vt:i4>237</vt:i4>
      </vt:variant>
      <vt:variant>
        <vt:i4>0</vt:i4>
      </vt:variant>
      <vt:variant>
        <vt:i4>5</vt:i4>
      </vt:variant>
      <vt:variant>
        <vt:lpwstr>https://www.cms.int/raptors/en/document/review-raptors-mou-action-plan</vt:lpwstr>
      </vt:variant>
      <vt:variant>
        <vt:lpwstr/>
      </vt:variant>
      <vt:variant>
        <vt:i4>131099</vt:i4>
      </vt:variant>
      <vt:variant>
        <vt:i4>234</vt:i4>
      </vt:variant>
      <vt:variant>
        <vt:i4>0</vt:i4>
      </vt:variant>
      <vt:variant>
        <vt:i4>5</vt:i4>
      </vt:variant>
      <vt:variant>
        <vt:lpwstr>https://www.cms.int/sites/default/files/publication/Review of the Raptors Action Plan April 2020.pdf</vt:lpwstr>
      </vt:variant>
      <vt:variant>
        <vt:lpwstr/>
      </vt:variant>
      <vt:variant>
        <vt:i4>1507440</vt:i4>
      </vt:variant>
      <vt:variant>
        <vt:i4>231</vt:i4>
      </vt:variant>
      <vt:variant>
        <vt:i4>0</vt:i4>
      </vt:variant>
      <vt:variant>
        <vt:i4>5</vt:i4>
      </vt:variant>
      <vt:variant>
        <vt:lpwstr>https://www.cms.int/raptors/sites/default/files/document/cms_raptors-tag3_doc4.1b_rev1_annex2_amendments-site-list.pdf</vt:lpwstr>
      </vt:variant>
      <vt:variant>
        <vt:lpwstr/>
      </vt:variant>
      <vt:variant>
        <vt:i4>4522057</vt:i4>
      </vt:variant>
      <vt:variant>
        <vt:i4>228</vt:i4>
      </vt:variant>
      <vt:variant>
        <vt:i4>0</vt:i4>
      </vt:variant>
      <vt:variant>
        <vt:i4>5</vt:i4>
      </vt:variant>
      <vt:variant>
        <vt:lpwstr>https://www.cms.int/raptors/en/document/amendments-list-sites-important-migratory-raptors</vt:lpwstr>
      </vt:variant>
      <vt:variant>
        <vt:lpwstr/>
      </vt:variant>
      <vt:variant>
        <vt:i4>7078014</vt:i4>
      </vt:variant>
      <vt:variant>
        <vt:i4>225</vt:i4>
      </vt:variant>
      <vt:variant>
        <vt:i4>0</vt:i4>
      </vt:variant>
      <vt:variant>
        <vt:i4>5</vt:i4>
      </vt:variant>
      <vt:variant>
        <vt:lpwstr>https://www.cms.int/raptors/en/document/report-fourth-meeting-technical-advisory-group-raptors-mou</vt:lpwstr>
      </vt:variant>
      <vt:variant>
        <vt:lpwstr/>
      </vt:variant>
      <vt:variant>
        <vt:i4>2031645</vt:i4>
      </vt:variant>
      <vt:variant>
        <vt:i4>222</vt:i4>
      </vt:variant>
      <vt:variant>
        <vt:i4>0</vt:i4>
      </vt:variant>
      <vt:variant>
        <vt:i4>5</vt:i4>
      </vt:variant>
      <vt:variant>
        <vt:lpwstr>https://www.cms.int/raptors/en/document/proposed-amendments-list-species</vt:lpwstr>
      </vt:variant>
      <vt:variant>
        <vt:lpwstr/>
      </vt:variant>
      <vt:variant>
        <vt:i4>2031645</vt:i4>
      </vt:variant>
      <vt:variant>
        <vt:i4>219</vt:i4>
      </vt:variant>
      <vt:variant>
        <vt:i4>0</vt:i4>
      </vt:variant>
      <vt:variant>
        <vt:i4>5</vt:i4>
      </vt:variant>
      <vt:variant>
        <vt:lpwstr>https://www.cms.int/raptors/en/document/proposed-amendments-list-species</vt:lpwstr>
      </vt:variant>
      <vt:variant>
        <vt:lpwstr/>
      </vt:variant>
      <vt:variant>
        <vt:i4>1572954</vt:i4>
      </vt:variant>
      <vt:variant>
        <vt:i4>216</vt:i4>
      </vt:variant>
      <vt:variant>
        <vt:i4>0</vt:i4>
      </vt:variant>
      <vt:variant>
        <vt:i4>5</vt:i4>
      </vt:variant>
      <vt:variant>
        <vt:lpwstr>https://www.cms.int/raptors/en/document/technical-amendments-text-raptors-mou</vt:lpwstr>
      </vt:variant>
      <vt:variant>
        <vt:lpwstr/>
      </vt:variant>
      <vt:variant>
        <vt:i4>7536746</vt:i4>
      </vt:variant>
      <vt:variant>
        <vt:i4>213</vt:i4>
      </vt:variant>
      <vt:variant>
        <vt:i4>0</vt:i4>
      </vt:variant>
      <vt:variant>
        <vt:i4>5</vt:i4>
      </vt:variant>
      <vt:variant>
        <vt:lpwstr>https://www.cms.int/raptors/en/document/amendments-list-species-annex-1-raptors-mou</vt:lpwstr>
      </vt:variant>
      <vt:variant>
        <vt:lpwstr/>
      </vt:variant>
      <vt:variant>
        <vt:i4>7536746</vt:i4>
      </vt:variant>
      <vt:variant>
        <vt:i4>210</vt:i4>
      </vt:variant>
      <vt:variant>
        <vt:i4>0</vt:i4>
      </vt:variant>
      <vt:variant>
        <vt:i4>5</vt:i4>
      </vt:variant>
      <vt:variant>
        <vt:lpwstr>https://www.cms.int/raptors/en/document/amendments-list-species-annex-1-raptors-mou</vt:lpwstr>
      </vt:variant>
      <vt:variant>
        <vt:lpwstr/>
      </vt:variant>
      <vt:variant>
        <vt:i4>720907</vt:i4>
      </vt:variant>
      <vt:variant>
        <vt:i4>207</vt:i4>
      </vt:variant>
      <vt:variant>
        <vt:i4>0</vt:i4>
      </vt:variant>
      <vt:variant>
        <vt:i4>5</vt:i4>
      </vt:variant>
      <vt:variant>
        <vt:lpwstr>https://www.cms.int/raptors/en/document/proposals-amendments-raptors-mou-andor-its-annexes-provisional-list-important-bird-areas</vt:lpwstr>
      </vt:variant>
      <vt:variant>
        <vt:lpwstr/>
      </vt:variant>
      <vt:variant>
        <vt:i4>5832774</vt:i4>
      </vt:variant>
      <vt:variant>
        <vt:i4>204</vt:i4>
      </vt:variant>
      <vt:variant>
        <vt:i4>0</vt:i4>
      </vt:variant>
      <vt:variant>
        <vt:i4>5</vt:i4>
      </vt:variant>
      <vt:variant>
        <vt:lpwstr>https://www.cms.int/raptors/en/document/report-first-meeting-signatories-raptors-mou</vt:lpwstr>
      </vt:variant>
      <vt:variant>
        <vt:lpwstr/>
      </vt:variant>
      <vt:variant>
        <vt:i4>3670133</vt:i4>
      </vt:variant>
      <vt:variant>
        <vt:i4>201</vt:i4>
      </vt:variant>
      <vt:variant>
        <vt:i4>0</vt:i4>
      </vt:variant>
      <vt:variant>
        <vt:i4>5</vt:i4>
      </vt:variant>
      <vt:variant>
        <vt:lpwstr>https://www.cms.int/en/document/taxonomy-and-nomenclature-0</vt:lpwstr>
      </vt:variant>
      <vt:variant>
        <vt:lpwstr/>
      </vt:variant>
      <vt:variant>
        <vt:i4>4063340</vt:i4>
      </vt:variant>
      <vt:variant>
        <vt:i4>198</vt:i4>
      </vt:variant>
      <vt:variant>
        <vt:i4>0</vt:i4>
      </vt:variant>
      <vt:variant>
        <vt:i4>5</vt:i4>
      </vt:variant>
      <vt:variant>
        <vt:lpwstr>https://www.cms.int/raptors/en/document/proposals-amendments-raptors-mou-andor-its-annexes-african-eurasian-migratory-birds-of-prey</vt:lpwstr>
      </vt:variant>
      <vt:variant>
        <vt:lpwstr/>
      </vt:variant>
      <vt:variant>
        <vt:i4>5505108</vt:i4>
      </vt:variant>
      <vt:variant>
        <vt:i4>195</vt:i4>
      </vt:variant>
      <vt:variant>
        <vt:i4>0</vt:i4>
      </vt:variant>
      <vt:variant>
        <vt:i4>5</vt:i4>
      </vt:variant>
      <vt:variant>
        <vt:lpwstr>https://www.cms.int/raptors/en/document/report-second-meeting-signatories-raptors-mou</vt:lpwstr>
      </vt:variant>
      <vt:variant>
        <vt:lpwstr/>
      </vt:variant>
      <vt:variant>
        <vt:i4>5505108</vt:i4>
      </vt:variant>
      <vt:variant>
        <vt:i4>192</vt:i4>
      </vt:variant>
      <vt:variant>
        <vt:i4>0</vt:i4>
      </vt:variant>
      <vt:variant>
        <vt:i4>5</vt:i4>
      </vt:variant>
      <vt:variant>
        <vt:lpwstr>https://www.cms.int/raptors/en/document/report-second-meeting-signatories-raptors-mou</vt:lpwstr>
      </vt:variant>
      <vt:variant>
        <vt:lpwstr/>
      </vt:variant>
      <vt:variant>
        <vt:i4>5832774</vt:i4>
      </vt:variant>
      <vt:variant>
        <vt:i4>189</vt:i4>
      </vt:variant>
      <vt:variant>
        <vt:i4>0</vt:i4>
      </vt:variant>
      <vt:variant>
        <vt:i4>5</vt:i4>
      </vt:variant>
      <vt:variant>
        <vt:lpwstr>https://www.cms.int/raptors/en/document/report-first-meeting-signatories-raptors-mou</vt:lpwstr>
      </vt:variant>
      <vt:variant>
        <vt:lpwstr/>
      </vt:variant>
      <vt:variant>
        <vt:i4>1048656</vt:i4>
      </vt:variant>
      <vt:variant>
        <vt:i4>186</vt:i4>
      </vt:variant>
      <vt:variant>
        <vt:i4>0</vt:i4>
      </vt:variant>
      <vt:variant>
        <vt:i4>5</vt:i4>
      </vt:variant>
      <vt:variant>
        <vt:lpwstr>https://www.cms.int/raptors/en/document/review-raptors-mou-action-plan-executive-summary</vt:lpwstr>
      </vt:variant>
      <vt:variant>
        <vt:lpwstr/>
      </vt:variant>
      <vt:variant>
        <vt:i4>7274531</vt:i4>
      </vt:variant>
      <vt:variant>
        <vt:i4>183</vt:i4>
      </vt:variant>
      <vt:variant>
        <vt:i4>0</vt:i4>
      </vt:variant>
      <vt:variant>
        <vt:i4>5</vt:i4>
      </vt:variant>
      <vt:variant>
        <vt:lpwstr>https://www.cms.int/raptors/en/document/review-raptors-mou-action-plan</vt:lpwstr>
      </vt:variant>
      <vt:variant>
        <vt:lpwstr/>
      </vt:variant>
      <vt:variant>
        <vt:i4>131099</vt:i4>
      </vt:variant>
      <vt:variant>
        <vt:i4>180</vt:i4>
      </vt:variant>
      <vt:variant>
        <vt:i4>0</vt:i4>
      </vt:variant>
      <vt:variant>
        <vt:i4>5</vt:i4>
      </vt:variant>
      <vt:variant>
        <vt:lpwstr>https://www.cms.int/sites/default/files/publication/Review of the Raptors Action Plan April 2020.pdf</vt:lpwstr>
      </vt:variant>
      <vt:variant>
        <vt:lpwstr/>
      </vt:variant>
      <vt:variant>
        <vt:i4>5505108</vt:i4>
      </vt:variant>
      <vt:variant>
        <vt:i4>177</vt:i4>
      </vt:variant>
      <vt:variant>
        <vt:i4>0</vt:i4>
      </vt:variant>
      <vt:variant>
        <vt:i4>5</vt:i4>
      </vt:variant>
      <vt:variant>
        <vt:lpwstr>https://www.cms.int/raptors/en/document/report-second-meeting-signatories-raptors-mou</vt:lpwstr>
      </vt:variant>
      <vt:variant>
        <vt:lpwstr/>
      </vt:variant>
      <vt:variant>
        <vt:i4>1835056</vt:i4>
      </vt:variant>
      <vt:variant>
        <vt:i4>170</vt:i4>
      </vt:variant>
      <vt:variant>
        <vt:i4>0</vt:i4>
      </vt:variant>
      <vt:variant>
        <vt:i4>5</vt:i4>
      </vt:variant>
      <vt:variant>
        <vt:lpwstr/>
      </vt:variant>
      <vt:variant>
        <vt:lpwstr>_Toc130825354</vt:lpwstr>
      </vt:variant>
      <vt:variant>
        <vt:i4>1835056</vt:i4>
      </vt:variant>
      <vt:variant>
        <vt:i4>164</vt:i4>
      </vt:variant>
      <vt:variant>
        <vt:i4>0</vt:i4>
      </vt:variant>
      <vt:variant>
        <vt:i4>5</vt:i4>
      </vt:variant>
      <vt:variant>
        <vt:lpwstr/>
      </vt:variant>
      <vt:variant>
        <vt:lpwstr>_Toc130825353</vt:lpwstr>
      </vt:variant>
      <vt:variant>
        <vt:i4>1835056</vt:i4>
      </vt:variant>
      <vt:variant>
        <vt:i4>158</vt:i4>
      </vt:variant>
      <vt:variant>
        <vt:i4>0</vt:i4>
      </vt:variant>
      <vt:variant>
        <vt:i4>5</vt:i4>
      </vt:variant>
      <vt:variant>
        <vt:lpwstr/>
      </vt:variant>
      <vt:variant>
        <vt:lpwstr>_Toc130825352</vt:lpwstr>
      </vt:variant>
      <vt:variant>
        <vt:i4>1835056</vt:i4>
      </vt:variant>
      <vt:variant>
        <vt:i4>152</vt:i4>
      </vt:variant>
      <vt:variant>
        <vt:i4>0</vt:i4>
      </vt:variant>
      <vt:variant>
        <vt:i4>5</vt:i4>
      </vt:variant>
      <vt:variant>
        <vt:lpwstr/>
      </vt:variant>
      <vt:variant>
        <vt:lpwstr>_Toc130825351</vt:lpwstr>
      </vt:variant>
      <vt:variant>
        <vt:i4>1835056</vt:i4>
      </vt:variant>
      <vt:variant>
        <vt:i4>146</vt:i4>
      </vt:variant>
      <vt:variant>
        <vt:i4>0</vt:i4>
      </vt:variant>
      <vt:variant>
        <vt:i4>5</vt:i4>
      </vt:variant>
      <vt:variant>
        <vt:lpwstr/>
      </vt:variant>
      <vt:variant>
        <vt:lpwstr>_Toc130825350</vt:lpwstr>
      </vt:variant>
      <vt:variant>
        <vt:i4>1900592</vt:i4>
      </vt:variant>
      <vt:variant>
        <vt:i4>140</vt:i4>
      </vt:variant>
      <vt:variant>
        <vt:i4>0</vt:i4>
      </vt:variant>
      <vt:variant>
        <vt:i4>5</vt:i4>
      </vt:variant>
      <vt:variant>
        <vt:lpwstr/>
      </vt:variant>
      <vt:variant>
        <vt:lpwstr>_Toc130825349</vt:lpwstr>
      </vt:variant>
      <vt:variant>
        <vt:i4>1900592</vt:i4>
      </vt:variant>
      <vt:variant>
        <vt:i4>134</vt:i4>
      </vt:variant>
      <vt:variant>
        <vt:i4>0</vt:i4>
      </vt:variant>
      <vt:variant>
        <vt:i4>5</vt:i4>
      </vt:variant>
      <vt:variant>
        <vt:lpwstr/>
      </vt:variant>
      <vt:variant>
        <vt:lpwstr>_Toc130825348</vt:lpwstr>
      </vt:variant>
      <vt:variant>
        <vt:i4>1900592</vt:i4>
      </vt:variant>
      <vt:variant>
        <vt:i4>128</vt:i4>
      </vt:variant>
      <vt:variant>
        <vt:i4>0</vt:i4>
      </vt:variant>
      <vt:variant>
        <vt:i4>5</vt:i4>
      </vt:variant>
      <vt:variant>
        <vt:lpwstr/>
      </vt:variant>
      <vt:variant>
        <vt:lpwstr>_Toc130825347</vt:lpwstr>
      </vt:variant>
      <vt:variant>
        <vt:i4>1900592</vt:i4>
      </vt:variant>
      <vt:variant>
        <vt:i4>122</vt:i4>
      </vt:variant>
      <vt:variant>
        <vt:i4>0</vt:i4>
      </vt:variant>
      <vt:variant>
        <vt:i4>5</vt:i4>
      </vt:variant>
      <vt:variant>
        <vt:lpwstr/>
      </vt:variant>
      <vt:variant>
        <vt:lpwstr>_Toc130825346</vt:lpwstr>
      </vt:variant>
      <vt:variant>
        <vt:i4>1900592</vt:i4>
      </vt:variant>
      <vt:variant>
        <vt:i4>116</vt:i4>
      </vt:variant>
      <vt:variant>
        <vt:i4>0</vt:i4>
      </vt:variant>
      <vt:variant>
        <vt:i4>5</vt:i4>
      </vt:variant>
      <vt:variant>
        <vt:lpwstr/>
      </vt:variant>
      <vt:variant>
        <vt:lpwstr>_Toc130825345</vt:lpwstr>
      </vt:variant>
      <vt:variant>
        <vt:i4>1900592</vt:i4>
      </vt:variant>
      <vt:variant>
        <vt:i4>110</vt:i4>
      </vt:variant>
      <vt:variant>
        <vt:i4>0</vt:i4>
      </vt:variant>
      <vt:variant>
        <vt:i4>5</vt:i4>
      </vt:variant>
      <vt:variant>
        <vt:lpwstr/>
      </vt:variant>
      <vt:variant>
        <vt:lpwstr>_Toc130825344</vt:lpwstr>
      </vt:variant>
      <vt:variant>
        <vt:i4>1900592</vt:i4>
      </vt:variant>
      <vt:variant>
        <vt:i4>104</vt:i4>
      </vt:variant>
      <vt:variant>
        <vt:i4>0</vt:i4>
      </vt:variant>
      <vt:variant>
        <vt:i4>5</vt:i4>
      </vt:variant>
      <vt:variant>
        <vt:lpwstr/>
      </vt:variant>
      <vt:variant>
        <vt:lpwstr>_Toc130825343</vt:lpwstr>
      </vt:variant>
      <vt:variant>
        <vt:i4>1900592</vt:i4>
      </vt:variant>
      <vt:variant>
        <vt:i4>98</vt:i4>
      </vt:variant>
      <vt:variant>
        <vt:i4>0</vt:i4>
      </vt:variant>
      <vt:variant>
        <vt:i4>5</vt:i4>
      </vt:variant>
      <vt:variant>
        <vt:lpwstr/>
      </vt:variant>
      <vt:variant>
        <vt:lpwstr>_Toc130825342</vt:lpwstr>
      </vt:variant>
      <vt:variant>
        <vt:i4>1900592</vt:i4>
      </vt:variant>
      <vt:variant>
        <vt:i4>92</vt:i4>
      </vt:variant>
      <vt:variant>
        <vt:i4>0</vt:i4>
      </vt:variant>
      <vt:variant>
        <vt:i4>5</vt:i4>
      </vt:variant>
      <vt:variant>
        <vt:lpwstr/>
      </vt:variant>
      <vt:variant>
        <vt:lpwstr>_Toc130825341</vt:lpwstr>
      </vt:variant>
      <vt:variant>
        <vt:i4>1900592</vt:i4>
      </vt:variant>
      <vt:variant>
        <vt:i4>86</vt:i4>
      </vt:variant>
      <vt:variant>
        <vt:i4>0</vt:i4>
      </vt:variant>
      <vt:variant>
        <vt:i4>5</vt:i4>
      </vt:variant>
      <vt:variant>
        <vt:lpwstr/>
      </vt:variant>
      <vt:variant>
        <vt:lpwstr>_Toc130825340</vt:lpwstr>
      </vt:variant>
      <vt:variant>
        <vt:i4>1703984</vt:i4>
      </vt:variant>
      <vt:variant>
        <vt:i4>80</vt:i4>
      </vt:variant>
      <vt:variant>
        <vt:i4>0</vt:i4>
      </vt:variant>
      <vt:variant>
        <vt:i4>5</vt:i4>
      </vt:variant>
      <vt:variant>
        <vt:lpwstr/>
      </vt:variant>
      <vt:variant>
        <vt:lpwstr>_Toc130825339</vt:lpwstr>
      </vt:variant>
      <vt:variant>
        <vt:i4>1703984</vt:i4>
      </vt:variant>
      <vt:variant>
        <vt:i4>74</vt:i4>
      </vt:variant>
      <vt:variant>
        <vt:i4>0</vt:i4>
      </vt:variant>
      <vt:variant>
        <vt:i4>5</vt:i4>
      </vt:variant>
      <vt:variant>
        <vt:lpwstr/>
      </vt:variant>
      <vt:variant>
        <vt:lpwstr>_Toc130825338</vt:lpwstr>
      </vt:variant>
      <vt:variant>
        <vt:i4>1703984</vt:i4>
      </vt:variant>
      <vt:variant>
        <vt:i4>68</vt:i4>
      </vt:variant>
      <vt:variant>
        <vt:i4>0</vt:i4>
      </vt:variant>
      <vt:variant>
        <vt:i4>5</vt:i4>
      </vt:variant>
      <vt:variant>
        <vt:lpwstr/>
      </vt:variant>
      <vt:variant>
        <vt:lpwstr>_Toc130825337</vt:lpwstr>
      </vt:variant>
      <vt:variant>
        <vt:i4>1703984</vt:i4>
      </vt:variant>
      <vt:variant>
        <vt:i4>62</vt:i4>
      </vt:variant>
      <vt:variant>
        <vt:i4>0</vt:i4>
      </vt:variant>
      <vt:variant>
        <vt:i4>5</vt:i4>
      </vt:variant>
      <vt:variant>
        <vt:lpwstr/>
      </vt:variant>
      <vt:variant>
        <vt:lpwstr>_Toc130825336</vt:lpwstr>
      </vt:variant>
      <vt:variant>
        <vt:i4>1703984</vt:i4>
      </vt:variant>
      <vt:variant>
        <vt:i4>56</vt:i4>
      </vt:variant>
      <vt:variant>
        <vt:i4>0</vt:i4>
      </vt:variant>
      <vt:variant>
        <vt:i4>5</vt:i4>
      </vt:variant>
      <vt:variant>
        <vt:lpwstr/>
      </vt:variant>
      <vt:variant>
        <vt:lpwstr>_Toc130825335</vt:lpwstr>
      </vt:variant>
      <vt:variant>
        <vt:i4>1703984</vt:i4>
      </vt:variant>
      <vt:variant>
        <vt:i4>50</vt:i4>
      </vt:variant>
      <vt:variant>
        <vt:i4>0</vt:i4>
      </vt:variant>
      <vt:variant>
        <vt:i4>5</vt:i4>
      </vt:variant>
      <vt:variant>
        <vt:lpwstr/>
      </vt:variant>
      <vt:variant>
        <vt:lpwstr>_Toc130825334</vt:lpwstr>
      </vt:variant>
      <vt:variant>
        <vt:i4>1703984</vt:i4>
      </vt:variant>
      <vt:variant>
        <vt:i4>44</vt:i4>
      </vt:variant>
      <vt:variant>
        <vt:i4>0</vt:i4>
      </vt:variant>
      <vt:variant>
        <vt:i4>5</vt:i4>
      </vt:variant>
      <vt:variant>
        <vt:lpwstr/>
      </vt:variant>
      <vt:variant>
        <vt:lpwstr>_Toc130825333</vt:lpwstr>
      </vt:variant>
      <vt:variant>
        <vt:i4>1703984</vt:i4>
      </vt:variant>
      <vt:variant>
        <vt:i4>38</vt:i4>
      </vt:variant>
      <vt:variant>
        <vt:i4>0</vt:i4>
      </vt:variant>
      <vt:variant>
        <vt:i4>5</vt:i4>
      </vt:variant>
      <vt:variant>
        <vt:lpwstr/>
      </vt:variant>
      <vt:variant>
        <vt:lpwstr>_Toc130825332</vt:lpwstr>
      </vt:variant>
      <vt:variant>
        <vt:i4>1703984</vt:i4>
      </vt:variant>
      <vt:variant>
        <vt:i4>32</vt:i4>
      </vt:variant>
      <vt:variant>
        <vt:i4>0</vt:i4>
      </vt:variant>
      <vt:variant>
        <vt:i4>5</vt:i4>
      </vt:variant>
      <vt:variant>
        <vt:lpwstr/>
      </vt:variant>
      <vt:variant>
        <vt:lpwstr>_Toc130825331</vt:lpwstr>
      </vt:variant>
      <vt:variant>
        <vt:i4>1703984</vt:i4>
      </vt:variant>
      <vt:variant>
        <vt:i4>26</vt:i4>
      </vt:variant>
      <vt:variant>
        <vt:i4>0</vt:i4>
      </vt:variant>
      <vt:variant>
        <vt:i4>5</vt:i4>
      </vt:variant>
      <vt:variant>
        <vt:lpwstr/>
      </vt:variant>
      <vt:variant>
        <vt:lpwstr>_Toc130825330</vt:lpwstr>
      </vt:variant>
      <vt:variant>
        <vt:i4>1769520</vt:i4>
      </vt:variant>
      <vt:variant>
        <vt:i4>20</vt:i4>
      </vt:variant>
      <vt:variant>
        <vt:i4>0</vt:i4>
      </vt:variant>
      <vt:variant>
        <vt:i4>5</vt:i4>
      </vt:variant>
      <vt:variant>
        <vt:lpwstr/>
      </vt:variant>
      <vt:variant>
        <vt:lpwstr>_Toc130825329</vt:lpwstr>
      </vt:variant>
      <vt:variant>
        <vt:i4>1769520</vt:i4>
      </vt:variant>
      <vt:variant>
        <vt:i4>14</vt:i4>
      </vt:variant>
      <vt:variant>
        <vt:i4>0</vt:i4>
      </vt:variant>
      <vt:variant>
        <vt:i4>5</vt:i4>
      </vt:variant>
      <vt:variant>
        <vt:lpwstr/>
      </vt:variant>
      <vt:variant>
        <vt:lpwstr>_Toc130825328</vt:lpwstr>
      </vt:variant>
      <vt:variant>
        <vt:i4>1769520</vt:i4>
      </vt:variant>
      <vt:variant>
        <vt:i4>8</vt:i4>
      </vt:variant>
      <vt:variant>
        <vt:i4>0</vt:i4>
      </vt:variant>
      <vt:variant>
        <vt:i4>5</vt:i4>
      </vt:variant>
      <vt:variant>
        <vt:lpwstr/>
      </vt:variant>
      <vt:variant>
        <vt:lpwstr>_Toc130825327</vt:lpwstr>
      </vt:variant>
      <vt:variant>
        <vt:i4>1769520</vt:i4>
      </vt:variant>
      <vt:variant>
        <vt:i4>2</vt:i4>
      </vt:variant>
      <vt:variant>
        <vt:i4>0</vt:i4>
      </vt:variant>
      <vt:variant>
        <vt:i4>5</vt:i4>
      </vt:variant>
      <vt:variant>
        <vt:lpwstr/>
      </vt:variant>
      <vt:variant>
        <vt:lpwstr>_Toc130825326</vt:lpwstr>
      </vt:variant>
      <vt:variant>
        <vt:i4>7995497</vt:i4>
      </vt:variant>
      <vt:variant>
        <vt:i4>9</vt:i4>
      </vt:variant>
      <vt:variant>
        <vt:i4>0</vt:i4>
      </vt:variant>
      <vt:variant>
        <vt:i4>5</vt:i4>
      </vt:variant>
      <vt:variant>
        <vt:lpwstr>https://www.cms.int/raptors/sites/default/files/document/cms_raptors-tag4_doc_6.2b_Amendments_species Rev1_0.pdf</vt:lpwstr>
      </vt:variant>
      <vt:variant>
        <vt:lpwstr/>
      </vt:variant>
      <vt:variant>
        <vt:i4>1245310</vt:i4>
      </vt:variant>
      <vt:variant>
        <vt:i4>6</vt:i4>
      </vt:variant>
      <vt:variant>
        <vt:i4>0</vt:i4>
      </vt:variant>
      <vt:variant>
        <vt:i4>5</vt:i4>
      </vt:variant>
      <vt:variant>
        <vt:lpwstr>https://www.cms.int/raptors/sites/default/files/document/cms_raptors-tag3_doc4.1a_amendments-species-list.pdf</vt:lpwstr>
      </vt:variant>
      <vt:variant>
        <vt:lpwstr/>
      </vt:variant>
      <vt:variant>
        <vt:i4>720907</vt:i4>
      </vt:variant>
      <vt:variant>
        <vt:i4>3</vt:i4>
      </vt:variant>
      <vt:variant>
        <vt:i4>0</vt:i4>
      </vt:variant>
      <vt:variant>
        <vt:i4>5</vt:i4>
      </vt:variant>
      <vt:variant>
        <vt:lpwstr>https://www.cms.int/raptors/en/document/proposals-amendments-raptors-mou-andor-its-annexes-provisional-list-important-bird-areas</vt:lpwstr>
      </vt:variant>
      <vt:variant>
        <vt:lpwstr/>
      </vt:variant>
      <vt:variant>
        <vt:i4>1966191</vt:i4>
      </vt:variant>
      <vt:variant>
        <vt:i4>0</vt:i4>
      </vt:variant>
      <vt:variant>
        <vt:i4>0</vt:i4>
      </vt:variant>
      <vt:variant>
        <vt:i4>5</vt:i4>
      </vt:variant>
      <vt:variant>
        <vt:lpwstr>http://datazone.birdlife.org/userfiles/file/Species/Taxonomy/HBW-BirdLife_Checklist_v6_Dec21.zip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Lauren Lopes</cp:lastModifiedBy>
  <cp:revision>18</cp:revision>
  <cp:lastPrinted>2023-04-04T10:51:00Z</cp:lastPrinted>
  <dcterms:created xsi:type="dcterms:W3CDTF">2023-04-04T08:24:00Z</dcterms:created>
  <dcterms:modified xsi:type="dcterms:W3CDTF">2023-07-04T16:44:00Z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0x010100BA9586279C6F324A8E83E8FEF1163F96</vt:lpwstr>
  </property>
  <property fmtid="{D5CDD505-2E9C-101B-9397-08002B2CF9AE}" pid="3" name="_dlc_DocIdItemGuid">
    <vt:lpwstr>72804f1b-3504-4bff-8b95-0b9215d2e859</vt:lpwstr>
  </property>
  <property fmtid="{D5CDD505-2E9C-101B-9397-08002B2CF9AE}" pid="4" name="MediaServiceImageTags">
    <vt:lpwstr/>
  </property>
  <property fmtid="{D5CDD505-2E9C-101B-9397-08002B2CF9AE}" pid="5" name="GrammarlyDocumentId">
    <vt:lpwstr>dcc50fcbd002a8f1857a3a872c5677a12c019ccd0daf29f647cce6d338e516a3</vt:lpwstr>
  </property>
</Properties>
</file>