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B82406" w:rsidRPr="00C51531" w:rsidRDefault="00B82406">
      <w:pPr>
        <w:rPr>
          <w:rFonts w:cs="Arial"/>
          <w:lang w:val="fr-FR"/>
        </w:rPr>
      </w:pPr>
    </w:p>
    <w:p w14:paraId="716465AA" w14:textId="70E2E0F2" w:rsidR="000D59D0" w:rsidRDefault="000D59D0" w:rsidP="000D59D0">
      <w:pPr>
        <w:rPr>
          <w:rFonts w:cs="Arial"/>
          <w:noProof/>
          <w:spacing w:val="-2"/>
          <w:lang w:val="fr-FR" w:eastAsia="en-GB"/>
        </w:rPr>
      </w:pPr>
    </w:p>
    <w:p w14:paraId="4ADC8AF1" w14:textId="77777777" w:rsidR="00A33668" w:rsidRPr="000D59D0" w:rsidRDefault="00A33668" w:rsidP="000D59D0">
      <w:pPr>
        <w:rPr>
          <w:rFonts w:cs="Arial"/>
          <w:lang w:val="fr-FR" w:eastAsia="en-GB"/>
        </w:rPr>
      </w:pPr>
    </w:p>
    <w:p w14:paraId="7C67FFC0" w14:textId="12F44D96" w:rsidR="000D59D0" w:rsidRPr="00A33668" w:rsidRDefault="005D5DC1" w:rsidP="000D59D0">
      <w:pPr>
        <w:spacing w:after="120"/>
        <w:jc w:val="center"/>
        <w:rPr>
          <w:rFonts w:cs="Arial"/>
          <w:b/>
          <w:bCs/>
          <w:sz w:val="24"/>
          <w:szCs w:val="24"/>
          <w:lang w:val="fr-FR" w:eastAsia="en-GB"/>
        </w:rPr>
      </w:pPr>
      <w:r>
        <w:rPr>
          <w:rFonts w:cs="Arial"/>
          <w:b/>
          <w:bCs/>
          <w:sz w:val="24"/>
          <w:szCs w:val="24"/>
          <w:lang w:val="fr-FR" w:eastAsia="en-GB"/>
        </w:rPr>
        <w:t>TROISIÈME RÉUNION DES SIGNATAIRES DU MÉMORANDUM D'ENTENTE SUR LA CONSERVATION DES OISEAUX DE PROIE MIGRATEURS EN AFRIQUE ET EN EURASIE</w:t>
      </w:r>
    </w:p>
    <w:p w14:paraId="543FACDD" w14:textId="1F1975D2" w:rsidR="000D59D0" w:rsidRDefault="000D59D0" w:rsidP="00201B83">
      <w:pPr>
        <w:pBdr>
          <w:bottom w:val="single" w:sz="4" w:space="1" w:color="auto"/>
        </w:pBdr>
        <w:jc w:val="center"/>
        <w:rPr>
          <w:rFonts w:cs="Arial"/>
          <w:i/>
          <w:iCs/>
          <w:lang w:val="fr-FR" w:eastAsia="en-GB"/>
        </w:rPr>
      </w:pPr>
      <w:r>
        <w:rPr>
          <w:rFonts w:cs="Arial"/>
          <w:i/>
          <w:iCs/>
          <w:lang w:val="fr-FR" w:eastAsia="en-GB"/>
        </w:rPr>
        <w:t>(Dubaï, 3-6 juillet 2023)</w:t>
      </w:r>
    </w:p>
    <w:p w14:paraId="4FC0D232" w14:textId="3E785D20" w:rsidR="00201B83" w:rsidRPr="00EF5FC2" w:rsidRDefault="00A33668" w:rsidP="00A33668">
      <w:pPr>
        <w:jc w:val="right"/>
        <w:rPr>
          <w:rFonts w:cs="Arial"/>
          <w:lang w:val="fr-FR" w:eastAsia="en-GB"/>
        </w:rPr>
      </w:pPr>
      <w:bookmarkStart w:id="0" w:name="_Hlk113365717"/>
      <w:r>
        <w:rPr>
          <w:rFonts w:cs="Arial"/>
          <w:lang w:val="fr-FR" w:eastAsia="en-GB"/>
        </w:rPr>
        <w:t>UNEP/CMS/RAPTORS/MOS3/</w:t>
      </w:r>
      <w:r w:rsidR="00962D82">
        <w:rPr>
          <w:rFonts w:cs="Arial"/>
          <w:lang w:val="fr-FR" w:eastAsia="en-GB"/>
        </w:rPr>
        <w:t>CRP</w:t>
      </w:r>
      <w:r>
        <w:rPr>
          <w:rFonts w:cs="Arial"/>
          <w:lang w:val="fr-FR" w:eastAsia="en-GB"/>
        </w:rPr>
        <w:t>.1</w:t>
      </w:r>
    </w:p>
    <w:bookmarkEnd w:id="0"/>
    <w:p w14:paraId="1D5D38A2" w14:textId="284B10CF" w:rsidR="00201B83" w:rsidRPr="00D84146" w:rsidRDefault="00201B83" w:rsidP="00D84146">
      <w:pPr>
        <w:spacing w:after="120"/>
        <w:jc w:val="center"/>
        <w:rPr>
          <w:rFonts w:asciiTheme="minorBidi" w:hAnsiTheme="minorBidi"/>
          <w:b/>
          <w:bCs/>
          <w:lang w:val="fr-FR"/>
        </w:rPr>
      </w:pPr>
    </w:p>
    <w:p w14:paraId="62D0B089" w14:textId="4C34BAED" w:rsidR="00A33668" w:rsidRPr="00EF5FC2" w:rsidRDefault="00A33668" w:rsidP="000D59D0">
      <w:pPr>
        <w:jc w:val="center"/>
        <w:rPr>
          <w:rFonts w:cs="Arial"/>
          <w:i/>
          <w:iCs/>
          <w:lang w:val="fr-FR" w:eastAsia="en-GB"/>
        </w:rPr>
      </w:pPr>
    </w:p>
    <w:p w14:paraId="25D2EB44" w14:textId="77777777" w:rsidR="00F3364A" w:rsidRDefault="00D84146" w:rsidP="00D84146">
      <w:pPr>
        <w:jc w:val="center"/>
        <w:rPr>
          <w:ins w:id="1" w:author="Karima Aoukili" w:date="2023-07-04T23:39:00Z"/>
          <w:rFonts w:asciiTheme="minorBidi" w:hAnsiTheme="minorBidi"/>
          <w:b/>
          <w:bCs/>
          <w:lang w:val="fr-FR"/>
        </w:rPr>
      </w:pPr>
      <w:r w:rsidRPr="00D84146">
        <w:rPr>
          <w:rFonts w:asciiTheme="minorBidi" w:hAnsiTheme="minorBidi"/>
          <w:b/>
          <w:bCs/>
          <w:lang w:val="fr-FR"/>
        </w:rPr>
        <w:t xml:space="preserve">AMENDEMENTS AUX </w:t>
      </w:r>
    </w:p>
    <w:p w14:paraId="1DF3EF1D" w14:textId="016BF642" w:rsidR="00A33668" w:rsidRPr="00D84146" w:rsidRDefault="00D84146" w:rsidP="00D84146">
      <w:pPr>
        <w:jc w:val="center"/>
        <w:rPr>
          <w:rFonts w:asciiTheme="minorBidi" w:hAnsiTheme="minorBidi"/>
          <w:b/>
          <w:bCs/>
          <w:lang w:val="fr-FR"/>
        </w:rPr>
      </w:pPr>
      <w:r w:rsidRPr="00D84146">
        <w:rPr>
          <w:rFonts w:asciiTheme="minorBidi" w:hAnsiTheme="minorBidi"/>
          <w:b/>
          <w:bCs/>
          <w:lang w:val="fr-FR"/>
        </w:rPr>
        <w:t xml:space="preserve">PROPOSITIONS D’AMENDEMENTS AU TEXTE ET AUX ANNEXES </w:t>
      </w:r>
      <w:r>
        <w:rPr>
          <w:rFonts w:asciiTheme="minorBidi" w:hAnsiTheme="minorBidi"/>
          <w:b/>
          <w:bCs/>
          <w:lang w:val="fr-FR"/>
        </w:rPr>
        <w:t xml:space="preserve">DU MEMORANDUM D’ENTENTE </w:t>
      </w:r>
      <w:r w:rsidRPr="00D84146">
        <w:rPr>
          <w:rFonts w:asciiTheme="minorBidi" w:hAnsiTheme="minorBidi"/>
          <w:b/>
          <w:bCs/>
          <w:lang w:val="fr-FR"/>
        </w:rPr>
        <w:t xml:space="preserve">CONTENUS DANS LE DOCUMENT </w:t>
      </w:r>
    </w:p>
    <w:p w14:paraId="59455C35" w14:textId="54EF53A4" w:rsidR="00D84146" w:rsidRPr="00D84146" w:rsidRDefault="00D84146" w:rsidP="00D84146">
      <w:pPr>
        <w:jc w:val="center"/>
        <w:rPr>
          <w:rFonts w:asciiTheme="minorBidi" w:hAnsiTheme="minorBidi"/>
          <w:b/>
          <w:bCs/>
          <w:lang w:val="fr-FR"/>
        </w:rPr>
      </w:pPr>
      <w:r w:rsidRPr="00D84146">
        <w:rPr>
          <w:rFonts w:asciiTheme="minorBidi" w:hAnsiTheme="minorBidi"/>
          <w:b/>
          <w:bCs/>
          <w:lang w:val="fr-FR"/>
        </w:rPr>
        <w:t>UNEP/CMS/RAPTORS/MOS3/DOC.14.1</w:t>
      </w:r>
    </w:p>
    <w:p w14:paraId="2291A47E" w14:textId="01105F78" w:rsidR="00A33668" w:rsidRPr="001D4771" w:rsidRDefault="00A33668" w:rsidP="000D59D0">
      <w:pPr>
        <w:jc w:val="center"/>
        <w:rPr>
          <w:rFonts w:cs="Arial"/>
          <w:i/>
          <w:iCs/>
          <w:highlight w:val="green"/>
          <w:lang w:val="fr-FR" w:eastAsia="en-GB"/>
        </w:rPr>
      </w:pPr>
    </w:p>
    <w:p w14:paraId="6C2B3D75" w14:textId="7E5EF1BB" w:rsidR="00CC3999" w:rsidRPr="001D4771" w:rsidRDefault="00CC3999" w:rsidP="000D59D0">
      <w:pPr>
        <w:jc w:val="center"/>
        <w:rPr>
          <w:rFonts w:cs="Arial"/>
          <w:i/>
          <w:iCs/>
          <w:highlight w:val="green"/>
          <w:lang w:val="fr-FR" w:eastAsia="en-GB"/>
        </w:rPr>
      </w:pPr>
    </w:p>
    <w:p w14:paraId="7D29E77A" w14:textId="4BA2402F" w:rsidR="00CC3999" w:rsidRPr="00BB62B0" w:rsidRDefault="00CC3999" w:rsidP="00771018">
      <w:pPr>
        <w:ind w:left="360"/>
        <w:jc w:val="both"/>
        <w:rPr>
          <w:rFonts w:cs="Arial"/>
          <w:b/>
          <w:bCs/>
          <w:lang w:val="fr-FR"/>
        </w:rPr>
      </w:pPr>
    </w:p>
    <w:p w14:paraId="2A85377F" w14:textId="53AED69B" w:rsidR="00CC3999" w:rsidRPr="00BB62B0" w:rsidRDefault="00CC3999" w:rsidP="00771018">
      <w:pPr>
        <w:ind w:left="360"/>
        <w:jc w:val="both"/>
        <w:rPr>
          <w:rFonts w:cs="Arial"/>
          <w:b/>
          <w:bCs/>
          <w:lang w:val="fr-FR"/>
        </w:rPr>
      </w:pPr>
    </w:p>
    <w:p w14:paraId="2DA035BE" w14:textId="7C1C7B41" w:rsidR="00A93CBF" w:rsidRDefault="00521B74" w:rsidP="00C64927">
      <w:pPr>
        <w:jc w:val="both"/>
        <w:rPr>
          <w:rFonts w:cs="Arial"/>
          <w:b/>
          <w:bCs/>
          <w:lang w:val="fr-FR"/>
        </w:rPr>
      </w:pPr>
      <w:r>
        <w:rPr>
          <w:rFonts w:cs="Arial"/>
          <w:b/>
          <w:bCs/>
          <w:lang w:val="fr-FR"/>
        </w:rPr>
        <w:br w:type="page"/>
      </w:r>
    </w:p>
    <w:p w14:paraId="6D4AF5F9" w14:textId="77777777" w:rsidR="007463B5" w:rsidRDefault="007463B5" w:rsidP="00C64927">
      <w:pPr>
        <w:pStyle w:val="Heading1"/>
        <w:jc w:val="center"/>
        <w:rPr>
          <w:lang w:val="fr-FR"/>
        </w:rPr>
      </w:pPr>
    </w:p>
    <w:p w14:paraId="6BB159B5" w14:textId="0F6FDB35" w:rsidR="00C64927" w:rsidRDefault="00C64927" w:rsidP="00C64927">
      <w:pPr>
        <w:pStyle w:val="Heading1"/>
        <w:jc w:val="center"/>
        <w:rPr>
          <w:lang w:val="fr-FR"/>
        </w:rPr>
      </w:pPr>
      <w:bookmarkStart w:id="2" w:name="_Toc130559816"/>
      <w:bookmarkStart w:id="3" w:name="_Toc131511983"/>
      <w:r>
        <w:rPr>
          <w:lang w:val="fr-FR"/>
        </w:rPr>
        <w:t>ADDENDUM 1 - Proposition d'amendement au texte du Mémorandum d'Entente</w:t>
      </w:r>
      <w:bookmarkEnd w:id="2"/>
      <w:bookmarkEnd w:id="3"/>
    </w:p>
    <w:p w14:paraId="22CAC178" w14:textId="6E8068E4" w:rsidR="00C64927" w:rsidRDefault="00C64927" w:rsidP="00C64927">
      <w:pPr>
        <w:jc w:val="both"/>
        <w:rPr>
          <w:rFonts w:cs="Arial"/>
          <w:b/>
          <w:bCs/>
          <w:lang w:val="fr-FR"/>
        </w:rPr>
      </w:pPr>
    </w:p>
    <w:p w14:paraId="4F44F521" w14:textId="77777777" w:rsidR="00C64927" w:rsidRPr="00C64927" w:rsidRDefault="00C64927" w:rsidP="00C64927">
      <w:pPr>
        <w:jc w:val="both"/>
        <w:rPr>
          <w:rFonts w:cs="Arial"/>
          <w:b/>
          <w:bCs/>
          <w:lang w:val="fr-FR"/>
        </w:rPr>
      </w:pPr>
    </w:p>
    <w:p w14:paraId="763A9548" w14:textId="77777777" w:rsidR="00A93CBF" w:rsidRPr="00BB62B0" w:rsidRDefault="00A93CBF" w:rsidP="001156B6">
      <w:pPr>
        <w:jc w:val="center"/>
        <w:rPr>
          <w:rFonts w:eastAsia="Times New Roman" w:cs="Arial"/>
          <w:lang w:val="fr-FR"/>
        </w:rPr>
      </w:pPr>
      <w:r>
        <w:rPr>
          <w:rFonts w:eastAsia="Times New Roman" w:cs="Arial"/>
          <w:b/>
          <w:bCs/>
          <w:lang w:val="fr-FR"/>
        </w:rPr>
        <w:t>MÉMORANDUM D'ENTENTE</w:t>
      </w:r>
    </w:p>
    <w:p w14:paraId="407DF480" w14:textId="77777777" w:rsidR="00A93CBF" w:rsidRPr="00BB62B0" w:rsidRDefault="00A93CBF" w:rsidP="001156B6">
      <w:pPr>
        <w:jc w:val="center"/>
        <w:rPr>
          <w:rFonts w:eastAsia="Times New Roman" w:cs="Arial"/>
          <w:lang w:val="fr-FR"/>
        </w:rPr>
      </w:pPr>
      <w:r>
        <w:rPr>
          <w:rFonts w:eastAsia="Times New Roman" w:cs="Arial"/>
          <w:b/>
          <w:bCs/>
          <w:lang w:val="fr-FR"/>
        </w:rPr>
        <w:t>SUR LA CONSERVATION DES OISEAUX DE PROIE MIGRATEURS</w:t>
      </w:r>
    </w:p>
    <w:p w14:paraId="3B19AA64" w14:textId="77777777" w:rsidR="00A93CBF" w:rsidRPr="00BB62B0" w:rsidRDefault="00A93CBF" w:rsidP="001156B6">
      <w:pPr>
        <w:jc w:val="center"/>
        <w:rPr>
          <w:rFonts w:eastAsia="Times New Roman" w:cs="Arial"/>
          <w:lang w:val="fr-FR"/>
        </w:rPr>
      </w:pPr>
      <w:r>
        <w:rPr>
          <w:rFonts w:eastAsia="Times New Roman" w:cs="Arial"/>
          <w:b/>
          <w:bCs/>
          <w:lang w:val="fr-FR"/>
        </w:rPr>
        <w:t>EN AFRIQUE ET EN EURASIE</w:t>
      </w:r>
    </w:p>
    <w:p w14:paraId="45FB5706" w14:textId="0CB9217C" w:rsidR="00A93CBF" w:rsidRPr="00BB62B0" w:rsidRDefault="00A93CBF" w:rsidP="001156B6">
      <w:pPr>
        <w:jc w:val="center"/>
        <w:rPr>
          <w:rFonts w:eastAsia="Times New Roman" w:cs="Arial"/>
          <w:u w:val="single"/>
          <w:lang w:val="fr-FR"/>
        </w:rPr>
      </w:pPr>
      <w:r>
        <w:rPr>
          <w:rFonts w:eastAsia="Times New Roman" w:cs="Arial"/>
          <w:u w:val="single"/>
          <w:lang w:val="fr-FR"/>
        </w:rPr>
        <w:t>(</w:t>
      </w:r>
      <w:proofErr w:type="gramStart"/>
      <w:r>
        <w:rPr>
          <w:rFonts w:eastAsia="Times New Roman" w:cs="Arial"/>
          <w:u w:val="single"/>
          <w:lang w:val="fr-FR"/>
        </w:rPr>
        <w:t>telle</w:t>
      </w:r>
      <w:proofErr w:type="gramEnd"/>
      <w:r>
        <w:rPr>
          <w:rFonts w:eastAsia="Times New Roman" w:cs="Arial"/>
          <w:u w:val="single"/>
          <w:lang w:val="fr-FR"/>
        </w:rPr>
        <w:t xml:space="preserve"> qu'adoptée par </w:t>
      </w:r>
      <w:r>
        <w:rPr>
          <w:rFonts w:cs="Arial"/>
          <w:u w:val="single"/>
          <w:lang w:val="fr-FR"/>
        </w:rPr>
        <w:t>la troisième réunion des signataires du Mémorandum d'Entente sur les rapaces, juillet 2023</w:t>
      </w:r>
      <w:r>
        <w:rPr>
          <w:rFonts w:eastAsia="Times New Roman" w:cs="Arial"/>
          <w:u w:val="single"/>
          <w:lang w:val="fr-FR"/>
        </w:rPr>
        <w:t>)</w:t>
      </w:r>
    </w:p>
    <w:p w14:paraId="56466C07" w14:textId="77777777" w:rsidR="00A93CBF" w:rsidRPr="00BB62B0" w:rsidRDefault="00A93CBF" w:rsidP="001156B6">
      <w:pPr>
        <w:jc w:val="center"/>
        <w:rPr>
          <w:rFonts w:eastAsia="Times New Roman" w:cs="Arial"/>
          <w:u w:val="single"/>
          <w:lang w:val="fr-FR"/>
        </w:rPr>
      </w:pPr>
    </w:p>
    <w:p w14:paraId="66AB2321" w14:textId="77777777" w:rsidR="00A93CBF" w:rsidRPr="00BB62B0" w:rsidRDefault="00A93CBF" w:rsidP="001156B6">
      <w:pPr>
        <w:jc w:val="center"/>
        <w:rPr>
          <w:rFonts w:eastAsia="Times New Roman" w:cs="Arial"/>
          <w:i/>
          <w:u w:val="single"/>
          <w:lang w:val="fr-FR"/>
        </w:rPr>
      </w:pPr>
      <w:r>
        <w:rPr>
          <w:rFonts w:eastAsia="Times New Roman" w:cs="Arial"/>
          <w:i/>
          <w:u w:val="single"/>
          <w:lang w:val="fr-FR"/>
        </w:rPr>
        <w:t>Date d'entrée en vigueur : 07/07/2023</w:t>
      </w:r>
    </w:p>
    <w:p w14:paraId="4E6F99FB" w14:textId="77777777" w:rsidR="00A93CBF" w:rsidRPr="00BB62B0" w:rsidRDefault="00A93CBF" w:rsidP="00771018">
      <w:pPr>
        <w:jc w:val="both"/>
        <w:rPr>
          <w:rFonts w:eastAsia="Times New Roman" w:cs="Arial"/>
          <w:lang w:val="fr-FR"/>
        </w:rPr>
      </w:pPr>
    </w:p>
    <w:p w14:paraId="2A7308BA" w14:textId="77777777" w:rsidR="00A93CBF" w:rsidRPr="00BB62B0" w:rsidRDefault="00A93CBF" w:rsidP="00771018">
      <w:pPr>
        <w:jc w:val="both"/>
        <w:rPr>
          <w:rFonts w:eastAsia="Times New Roman" w:cs="Arial"/>
          <w:lang w:val="fr-FR"/>
        </w:rPr>
      </w:pPr>
      <w:r>
        <w:rPr>
          <w:rFonts w:eastAsia="Times New Roman" w:cs="Arial"/>
          <w:lang w:val="fr-FR"/>
        </w:rPr>
        <w:t>Les signataires</w:t>
      </w:r>
    </w:p>
    <w:p w14:paraId="1A22998B" w14:textId="77777777" w:rsidR="00A93CBF" w:rsidRPr="00BB62B0" w:rsidRDefault="00A93CBF" w:rsidP="00771018">
      <w:pPr>
        <w:jc w:val="both"/>
        <w:rPr>
          <w:rFonts w:eastAsia="Times New Roman" w:cs="Arial"/>
          <w:lang w:val="fr-FR"/>
        </w:rPr>
      </w:pPr>
    </w:p>
    <w:p w14:paraId="3C693865" w14:textId="60BA622B" w:rsidR="00A93CBF" w:rsidRPr="00BB62B0" w:rsidRDefault="00A93CBF" w:rsidP="00771018">
      <w:pPr>
        <w:jc w:val="both"/>
        <w:rPr>
          <w:rFonts w:eastAsia="Times New Roman" w:cs="Arial"/>
          <w:lang w:val="fr-FR"/>
        </w:rPr>
      </w:pPr>
      <w:r>
        <w:rPr>
          <w:rFonts w:eastAsia="Times New Roman" w:cs="Arial"/>
          <w:i/>
          <w:iCs/>
          <w:lang w:val="fr-FR"/>
        </w:rPr>
        <w:t xml:space="preserve">Rappelant </w:t>
      </w:r>
      <w:r>
        <w:rPr>
          <w:rFonts w:eastAsia="Times New Roman" w:cs="Arial"/>
          <w:lang w:val="fr-FR"/>
        </w:rPr>
        <w:t>que la Convention sur la conservation des espèces migratrices appartenant à la faune sauvage, signée à Bonn le 23 juin 1979, appelle à une action de coopération internationale pour conserver les espèces migratrices et que l'article IV.4 de cette Convention encourage les signataires à conclure des accords - y compris des accords administratifs juridiquement non contraignants - concernant toutes les populations d'espèces migratrices ;</w:t>
      </w:r>
    </w:p>
    <w:p w14:paraId="2BA55ECC" w14:textId="77777777" w:rsidR="00A93CBF" w:rsidRPr="00BB62B0" w:rsidRDefault="00A93CBF" w:rsidP="00771018">
      <w:pPr>
        <w:jc w:val="both"/>
        <w:rPr>
          <w:rFonts w:eastAsia="Times New Roman" w:cs="Arial"/>
          <w:lang w:val="fr-FR"/>
        </w:rPr>
      </w:pPr>
    </w:p>
    <w:p w14:paraId="0232855D" w14:textId="70494C03" w:rsidR="00A93CBF" w:rsidRPr="00BB62B0" w:rsidRDefault="00A93CBF" w:rsidP="00771018">
      <w:pPr>
        <w:jc w:val="both"/>
        <w:rPr>
          <w:rFonts w:eastAsia="Times New Roman" w:cs="Arial"/>
          <w:lang w:val="fr-FR"/>
        </w:rPr>
      </w:pPr>
      <w:r>
        <w:rPr>
          <w:rFonts w:eastAsia="Times New Roman" w:cs="Arial"/>
          <w:i/>
          <w:iCs/>
          <w:lang w:val="fr-FR"/>
        </w:rPr>
        <w:t xml:space="preserve">Notant </w:t>
      </w:r>
      <w:r>
        <w:rPr>
          <w:rFonts w:eastAsia="Times New Roman" w:cs="Arial"/>
          <w:lang w:val="fr-FR"/>
        </w:rPr>
        <w:t>que plusieurs espèces d'</w:t>
      </w:r>
      <w:proofErr w:type="spellStart"/>
      <w:r>
        <w:rPr>
          <w:rFonts w:eastAsia="Times New Roman" w:cs="Arial"/>
          <w:lang w:val="fr-FR"/>
        </w:rPr>
        <w:t>Accipitriformes</w:t>
      </w:r>
      <w:proofErr w:type="spellEnd"/>
      <w:r>
        <w:rPr>
          <w:rFonts w:eastAsia="Times New Roman" w:cs="Arial"/>
          <w:lang w:val="fr-FR"/>
        </w:rPr>
        <w:t xml:space="preserve"> et de Falconiformes sont inscrites à l'annexe I et toutes ces espèces à l'annexe II de cette convention ;</w:t>
      </w:r>
    </w:p>
    <w:p w14:paraId="6732FEAD" w14:textId="77777777" w:rsidR="00A93CBF" w:rsidRPr="00BB62B0" w:rsidRDefault="00A93CBF" w:rsidP="00771018">
      <w:pPr>
        <w:jc w:val="both"/>
        <w:rPr>
          <w:rFonts w:eastAsia="Times New Roman" w:cs="Arial"/>
          <w:lang w:val="fr-FR"/>
        </w:rPr>
      </w:pPr>
    </w:p>
    <w:p w14:paraId="2A610E0A" w14:textId="77777777" w:rsidR="00A93CBF" w:rsidRPr="00BB62B0" w:rsidRDefault="00A93CBF" w:rsidP="00771018">
      <w:pPr>
        <w:jc w:val="both"/>
        <w:rPr>
          <w:rFonts w:eastAsia="Times New Roman" w:cs="Arial"/>
          <w:lang w:val="fr-FR"/>
        </w:rPr>
      </w:pPr>
      <w:r>
        <w:rPr>
          <w:rFonts w:eastAsia="Times New Roman" w:cs="Arial"/>
          <w:i/>
          <w:iCs/>
          <w:lang w:val="fr-FR"/>
        </w:rPr>
        <w:t xml:space="preserve">Considérant </w:t>
      </w:r>
      <w:r>
        <w:rPr>
          <w:rFonts w:eastAsia="Times New Roman" w:cs="Arial"/>
          <w:lang w:val="fr-FR"/>
        </w:rPr>
        <w:t>que les oiseaux de proie migrateurs servent d'indicateurs de haut niveau de la santé des écosystèmes et du changement climatique dans leur aire de répartition ;</w:t>
      </w:r>
    </w:p>
    <w:p w14:paraId="68646248" w14:textId="77777777" w:rsidR="00A93CBF" w:rsidRPr="00BB62B0" w:rsidRDefault="00A93CBF" w:rsidP="00771018">
      <w:pPr>
        <w:jc w:val="both"/>
        <w:rPr>
          <w:rFonts w:eastAsia="Times New Roman" w:cs="Arial"/>
          <w:lang w:val="fr-FR"/>
        </w:rPr>
      </w:pPr>
    </w:p>
    <w:p w14:paraId="6E1B5D63" w14:textId="77777777" w:rsidR="00A93CBF" w:rsidRPr="00BB62B0" w:rsidRDefault="00A93CBF" w:rsidP="00771018">
      <w:pPr>
        <w:jc w:val="both"/>
        <w:rPr>
          <w:rFonts w:eastAsia="Times New Roman" w:cs="Arial"/>
          <w:lang w:val="fr-FR"/>
        </w:rPr>
      </w:pPr>
      <w:r>
        <w:rPr>
          <w:rFonts w:eastAsia="Times New Roman" w:cs="Arial"/>
          <w:i/>
          <w:iCs/>
          <w:lang w:val="fr-FR"/>
        </w:rPr>
        <w:t xml:space="preserve">Reconnaissant </w:t>
      </w:r>
      <w:r>
        <w:rPr>
          <w:rFonts w:eastAsia="Times New Roman" w:cs="Arial"/>
          <w:lang w:val="fr-FR"/>
        </w:rPr>
        <w:t>que de nombreuses populations d'oiseaux de proie migrent entre et au sein de l'Afrique et de l'Eurasie, traversant le territoire de différents pays ;</w:t>
      </w:r>
    </w:p>
    <w:p w14:paraId="2ADA9B1F" w14:textId="77777777" w:rsidR="00A93CBF" w:rsidRPr="00BB62B0" w:rsidRDefault="00A93CBF" w:rsidP="00771018">
      <w:pPr>
        <w:jc w:val="both"/>
        <w:rPr>
          <w:rFonts w:eastAsia="Times New Roman" w:cs="Arial"/>
          <w:lang w:val="fr-FR"/>
        </w:rPr>
      </w:pPr>
    </w:p>
    <w:p w14:paraId="1F7DCD5B" w14:textId="77777777" w:rsidR="00A93CBF" w:rsidRPr="00BB62B0" w:rsidRDefault="00A93CBF" w:rsidP="00771018">
      <w:pPr>
        <w:jc w:val="both"/>
        <w:rPr>
          <w:rFonts w:eastAsia="Times New Roman" w:cs="Arial"/>
          <w:lang w:val="fr-FR"/>
        </w:rPr>
      </w:pPr>
      <w:r>
        <w:rPr>
          <w:rFonts w:eastAsia="Times New Roman" w:cs="Arial"/>
          <w:i/>
          <w:iCs/>
          <w:lang w:val="fr-FR"/>
        </w:rPr>
        <w:t xml:space="preserve">Préoccupés </w:t>
      </w:r>
      <w:r>
        <w:rPr>
          <w:rFonts w:eastAsia="Times New Roman" w:cs="Arial"/>
          <w:lang w:val="fr-FR"/>
        </w:rPr>
        <w:t>par le nombre considérable d'espèces d'oiseaux de proie migrateurs d'Afrique-Eurasie dont l'état de conservation est actuellement défavorable au niveau régional et/ou mondial et, en particulier, par le manque de connaissances sur l'état et les tendances des oiseaux de proie migrateurs en Afrique et en Asie ;</w:t>
      </w:r>
    </w:p>
    <w:p w14:paraId="383BCE69" w14:textId="77777777" w:rsidR="00A93CBF" w:rsidRPr="00BB62B0" w:rsidRDefault="00A93CBF" w:rsidP="00771018">
      <w:pPr>
        <w:jc w:val="both"/>
        <w:rPr>
          <w:rFonts w:eastAsia="Times New Roman" w:cs="Arial"/>
          <w:lang w:val="fr-FR"/>
        </w:rPr>
      </w:pPr>
    </w:p>
    <w:p w14:paraId="696A6E61" w14:textId="77777777" w:rsidR="00A93CBF" w:rsidRPr="00BB62B0" w:rsidRDefault="00A93CBF" w:rsidP="00771018">
      <w:pPr>
        <w:jc w:val="both"/>
        <w:rPr>
          <w:rFonts w:eastAsia="Times New Roman" w:cs="Arial"/>
          <w:lang w:val="fr-FR"/>
        </w:rPr>
      </w:pPr>
      <w:r>
        <w:rPr>
          <w:rFonts w:eastAsia="Times New Roman" w:cs="Arial"/>
          <w:i/>
          <w:iCs/>
          <w:lang w:val="fr-FR"/>
        </w:rPr>
        <w:t xml:space="preserve">Conscients </w:t>
      </w:r>
      <w:r>
        <w:rPr>
          <w:rFonts w:eastAsia="Times New Roman" w:cs="Arial"/>
          <w:lang w:val="fr-FR"/>
        </w:rPr>
        <w:t>que parmi les facteurs qui contribuent à l'état de conservation défavorable de nombreuses espèces d'oiseaux de proie d'Afrique-Eurasie figurent la perte, la dégradation et la fragmentation des habitats, l'augmentation de la mortalité et la réduction du succès de la reproduction en raison de l'abattage illégal (y compris en particulier l'empoisonnement), le prélèvement non durable, les activités économiques humaines (nuisant à la biodiversité) et les pratiques d'utilisation des terres, et que le changement climatique est susceptible de causer des effets négatifs supplémentaires sur les populations d'oiseaux de proie ;</w:t>
      </w:r>
    </w:p>
    <w:p w14:paraId="33197015" w14:textId="77777777" w:rsidR="00A93CBF" w:rsidRPr="00BB62B0" w:rsidRDefault="00A93CBF" w:rsidP="00771018">
      <w:pPr>
        <w:jc w:val="both"/>
        <w:rPr>
          <w:rFonts w:eastAsia="Times New Roman" w:cs="Arial"/>
          <w:lang w:val="fr-FR"/>
        </w:rPr>
      </w:pPr>
    </w:p>
    <w:p w14:paraId="71ED9E3B" w14:textId="77777777" w:rsidR="00A93CBF" w:rsidRPr="00BB62B0" w:rsidRDefault="00A93CBF" w:rsidP="00771018">
      <w:pPr>
        <w:jc w:val="both"/>
        <w:rPr>
          <w:rFonts w:eastAsia="Times New Roman" w:cs="Arial"/>
          <w:lang w:val="fr-FR"/>
        </w:rPr>
      </w:pPr>
      <w:r>
        <w:rPr>
          <w:rFonts w:eastAsia="Times New Roman" w:cs="Arial"/>
          <w:i/>
          <w:iCs/>
          <w:lang w:val="fr-FR"/>
        </w:rPr>
        <w:t xml:space="preserve">Conscients </w:t>
      </w:r>
      <w:r>
        <w:rPr>
          <w:rFonts w:eastAsia="Times New Roman" w:cs="Arial"/>
          <w:lang w:val="fr-FR"/>
        </w:rPr>
        <w:t>qu'une série d'instruments environnementaux multilatéraux existants peuvent contribuer ou contribuent effectivement à la conservation des oiseaux de proie migrateurs, mais qu'il manque un plan d'action international unificateur ;</w:t>
      </w:r>
    </w:p>
    <w:p w14:paraId="43DC3E03" w14:textId="77777777" w:rsidR="00A93CBF" w:rsidRPr="00BB62B0" w:rsidRDefault="00A93CBF" w:rsidP="00771018">
      <w:pPr>
        <w:jc w:val="both"/>
        <w:rPr>
          <w:rFonts w:eastAsia="Times New Roman" w:cs="Arial"/>
          <w:lang w:val="fr-FR"/>
        </w:rPr>
      </w:pPr>
    </w:p>
    <w:p w14:paraId="7343C73D" w14:textId="77777777" w:rsidR="00A93CBF" w:rsidRPr="00BB62B0" w:rsidRDefault="00A93CBF" w:rsidP="00771018">
      <w:pPr>
        <w:jc w:val="both"/>
        <w:rPr>
          <w:rFonts w:eastAsia="Times New Roman" w:cs="Arial"/>
          <w:lang w:val="fr-FR"/>
        </w:rPr>
      </w:pPr>
      <w:r>
        <w:rPr>
          <w:rFonts w:eastAsia="Times New Roman" w:cs="Arial"/>
          <w:i/>
          <w:iCs/>
          <w:lang w:val="fr-FR"/>
        </w:rPr>
        <w:t xml:space="preserve">Convaincus </w:t>
      </w:r>
      <w:r>
        <w:rPr>
          <w:rFonts w:eastAsia="Times New Roman" w:cs="Arial"/>
          <w:lang w:val="fr-FR"/>
        </w:rPr>
        <w:t>de la nécessité d'actions internationales immédiates et concertées pour conserver les espèces migratrices d'oiseaux de proie d'Afrique-Eurasie et pour les maintenir et les restaurer en général dans un état de conservation favorable ;</w:t>
      </w:r>
    </w:p>
    <w:p w14:paraId="0A3F5A50" w14:textId="77777777" w:rsidR="00A93CBF" w:rsidRPr="00BB62B0" w:rsidRDefault="00A93CBF" w:rsidP="00771018">
      <w:pPr>
        <w:jc w:val="both"/>
        <w:rPr>
          <w:rFonts w:eastAsia="Times New Roman" w:cs="Arial"/>
          <w:lang w:val="fr-FR"/>
        </w:rPr>
      </w:pPr>
    </w:p>
    <w:p w14:paraId="3B7858F3" w14:textId="77777777" w:rsidR="00A93CBF" w:rsidRPr="00BB62B0" w:rsidRDefault="00A93CBF" w:rsidP="00771018">
      <w:pPr>
        <w:jc w:val="both"/>
        <w:rPr>
          <w:rFonts w:eastAsia="Times New Roman" w:cs="Arial"/>
          <w:lang w:val="fr-FR"/>
        </w:rPr>
      </w:pPr>
      <w:r>
        <w:rPr>
          <w:rFonts w:eastAsia="Times New Roman" w:cs="Arial"/>
          <w:i/>
          <w:iCs/>
          <w:lang w:val="fr-FR"/>
        </w:rPr>
        <w:t xml:space="preserve">Soulignant </w:t>
      </w:r>
      <w:r>
        <w:rPr>
          <w:rFonts w:eastAsia="Times New Roman" w:cs="Arial"/>
          <w:lang w:val="fr-FR"/>
        </w:rPr>
        <w:t>la nécessité d'accroître la sensibilisation à la conservation des oiseaux de proie migrateurs dans la région Afrique-Eurasie</w:t>
      </w:r>
    </w:p>
    <w:p w14:paraId="12F92A5D" w14:textId="77777777" w:rsidR="00A93CBF" w:rsidRPr="00BB62B0" w:rsidRDefault="00A93CBF" w:rsidP="00771018">
      <w:pPr>
        <w:jc w:val="both"/>
        <w:rPr>
          <w:rFonts w:eastAsia="Times New Roman" w:cs="Arial"/>
          <w:lang w:val="fr-FR"/>
        </w:rPr>
      </w:pPr>
    </w:p>
    <w:p w14:paraId="7BDADB38" w14:textId="77777777" w:rsidR="00A93CBF" w:rsidRPr="00BB62B0" w:rsidRDefault="00A93CBF" w:rsidP="00771018">
      <w:pPr>
        <w:jc w:val="both"/>
        <w:rPr>
          <w:rFonts w:eastAsia="Times New Roman" w:cs="Arial"/>
          <w:lang w:val="fr-FR"/>
        </w:rPr>
      </w:pPr>
      <w:r>
        <w:rPr>
          <w:rFonts w:eastAsia="Times New Roman" w:cs="Arial"/>
          <w:i/>
          <w:iCs/>
          <w:lang w:val="fr-FR"/>
        </w:rPr>
        <w:t xml:space="preserve">Rappelant </w:t>
      </w:r>
      <w:r>
        <w:rPr>
          <w:rFonts w:eastAsia="Times New Roman" w:cs="Arial"/>
          <w:lang w:val="fr-FR"/>
        </w:rPr>
        <w:t xml:space="preserve">la Résolution No. 3 </w:t>
      </w:r>
      <w:proofErr w:type="gramStart"/>
      <w:r>
        <w:rPr>
          <w:rFonts w:eastAsia="Times New Roman" w:cs="Arial"/>
          <w:lang w:val="fr-FR"/>
        </w:rPr>
        <w:t>adoptée</w:t>
      </w:r>
      <w:proofErr w:type="gramEnd"/>
      <w:r>
        <w:rPr>
          <w:rFonts w:eastAsia="Times New Roman" w:cs="Arial"/>
          <w:lang w:val="fr-FR"/>
        </w:rPr>
        <w:t xml:space="preserve"> par la VIème Conférence Mondiale sur les Oiseaux de Proie et les Hiboux qui s'est tenue à Budapest, Hongrie, du 18 au 23 mai 2003, et la Recommandation PNUE/CMS 8.12 sur l'amélioration de l'état de conservation des oiseaux de proie et des hiboux en Afrique et en Eurasie ;</w:t>
      </w:r>
    </w:p>
    <w:p w14:paraId="1618DE58" w14:textId="77777777" w:rsidR="00A93CBF" w:rsidRPr="00BB62B0" w:rsidRDefault="00A93CBF" w:rsidP="00771018">
      <w:pPr>
        <w:jc w:val="both"/>
        <w:rPr>
          <w:rFonts w:eastAsia="Times New Roman" w:cs="Arial"/>
          <w:lang w:val="fr-FR"/>
        </w:rPr>
      </w:pPr>
    </w:p>
    <w:p w14:paraId="53169821" w14:textId="77777777" w:rsidR="00A93CBF" w:rsidRPr="00BB62B0" w:rsidRDefault="00A93CBF" w:rsidP="00771018">
      <w:pPr>
        <w:jc w:val="both"/>
        <w:rPr>
          <w:rFonts w:eastAsia="Times New Roman" w:cs="Arial"/>
          <w:lang w:val="fr-FR"/>
        </w:rPr>
      </w:pPr>
      <w:r>
        <w:rPr>
          <w:rFonts w:eastAsia="Times New Roman" w:cs="Arial"/>
          <w:i/>
          <w:iCs/>
          <w:lang w:val="fr-FR"/>
        </w:rPr>
        <w:t xml:space="preserve">Réalisant </w:t>
      </w:r>
      <w:r>
        <w:rPr>
          <w:rFonts w:eastAsia="Times New Roman" w:cs="Arial"/>
          <w:lang w:val="fr-FR"/>
        </w:rPr>
        <w:t>l'importance d'impliquer tous les États de l'aire de répartition de la région ainsi que les organisations intergouvernementales, non gouvernementales et du secteur privé concernées dans la conservation coopérative des oiseaux de proie migrateurs et de leurs habitats ;</w:t>
      </w:r>
    </w:p>
    <w:p w14:paraId="24D712BD" w14:textId="77777777" w:rsidR="00A93CBF" w:rsidRPr="00BB62B0" w:rsidRDefault="00A93CBF" w:rsidP="00771018">
      <w:pPr>
        <w:jc w:val="both"/>
        <w:rPr>
          <w:rFonts w:eastAsia="Times New Roman" w:cs="Arial"/>
          <w:lang w:val="fr-FR"/>
        </w:rPr>
      </w:pPr>
    </w:p>
    <w:p w14:paraId="69F6B3F3" w14:textId="77777777" w:rsidR="00A93CBF" w:rsidRPr="00BB62B0" w:rsidRDefault="00A93CBF" w:rsidP="00771018">
      <w:pPr>
        <w:jc w:val="both"/>
        <w:rPr>
          <w:rFonts w:eastAsia="Times New Roman" w:cs="Arial"/>
          <w:lang w:val="fr-FR"/>
        </w:rPr>
      </w:pPr>
      <w:r>
        <w:rPr>
          <w:rFonts w:eastAsia="Times New Roman" w:cs="Arial"/>
          <w:i/>
          <w:iCs/>
          <w:lang w:val="fr-FR"/>
        </w:rPr>
        <w:t xml:space="preserve">Reconnaissant </w:t>
      </w:r>
      <w:r>
        <w:rPr>
          <w:rFonts w:eastAsia="Times New Roman" w:cs="Arial"/>
          <w:lang w:val="fr-FR"/>
        </w:rPr>
        <w:t xml:space="preserve">que la mise en œuvre et l'application effectives de ces mesures </w:t>
      </w:r>
      <w:proofErr w:type="gramStart"/>
      <w:r>
        <w:rPr>
          <w:rFonts w:eastAsia="Times New Roman" w:cs="Arial"/>
          <w:lang w:val="fr-FR"/>
        </w:rPr>
        <w:t>nécessiteront</w:t>
      </w:r>
      <w:proofErr w:type="gramEnd"/>
      <w:r>
        <w:rPr>
          <w:rFonts w:eastAsia="Times New Roman" w:cs="Arial"/>
          <w:lang w:val="fr-FR"/>
        </w:rPr>
        <w:t xml:space="preserve"> une coopération entre les États de l'aire de répartition et les organisations non gouvernementales nationales et internationales afin d'encourager la recherche, la formation et la sensibilisation pour maintenir, restaurer, gérer et surveiller les oiseaux de proie.</w:t>
      </w:r>
    </w:p>
    <w:p w14:paraId="316C4718" w14:textId="77777777" w:rsidR="00A93CBF" w:rsidRPr="00BB62B0" w:rsidRDefault="00A93CBF" w:rsidP="00771018">
      <w:pPr>
        <w:jc w:val="both"/>
        <w:rPr>
          <w:rFonts w:eastAsia="Times New Roman" w:cs="Arial"/>
          <w:lang w:val="fr-FR"/>
        </w:rPr>
      </w:pPr>
    </w:p>
    <w:p w14:paraId="21F02535" w14:textId="77777777" w:rsidR="00A93CBF" w:rsidRPr="00BB62B0" w:rsidRDefault="00A93CBF" w:rsidP="00771018">
      <w:pPr>
        <w:jc w:val="both"/>
        <w:rPr>
          <w:rFonts w:eastAsia="Times New Roman" w:cs="Arial"/>
          <w:lang w:val="fr-FR"/>
        </w:rPr>
      </w:pPr>
      <w:r>
        <w:rPr>
          <w:rFonts w:eastAsia="Times New Roman" w:cs="Arial"/>
          <w:lang w:val="fr-FR"/>
        </w:rPr>
        <w:t>ONT DÉCIDÉ ce qui suit :</w:t>
      </w:r>
    </w:p>
    <w:p w14:paraId="14D032A8" w14:textId="77777777" w:rsidR="00A93CBF" w:rsidRPr="00BB62B0" w:rsidRDefault="00A93CBF" w:rsidP="00771018">
      <w:pPr>
        <w:jc w:val="both"/>
        <w:rPr>
          <w:rFonts w:eastAsia="Times New Roman" w:cs="Arial"/>
          <w:lang w:val="fr-FR"/>
        </w:rPr>
      </w:pPr>
    </w:p>
    <w:p w14:paraId="123406B0" w14:textId="77777777" w:rsidR="00A93CBF" w:rsidRPr="00BB62B0" w:rsidRDefault="00A93CBF" w:rsidP="00771018">
      <w:pPr>
        <w:jc w:val="both"/>
        <w:rPr>
          <w:rFonts w:eastAsia="Times New Roman" w:cs="Arial"/>
          <w:lang w:val="fr-FR"/>
        </w:rPr>
      </w:pPr>
      <w:r>
        <w:rPr>
          <w:rFonts w:eastAsia="Times New Roman" w:cs="Arial"/>
          <w:b/>
          <w:bCs/>
          <w:lang w:val="fr-FR"/>
        </w:rPr>
        <w:t>Champ d'application et définitions</w:t>
      </w:r>
    </w:p>
    <w:p w14:paraId="70F1557E" w14:textId="77777777" w:rsidR="00A93CBF" w:rsidRPr="00BB62B0" w:rsidRDefault="00A93CBF" w:rsidP="00771018">
      <w:pPr>
        <w:jc w:val="both"/>
        <w:rPr>
          <w:rFonts w:eastAsia="Times New Roman" w:cs="Arial"/>
          <w:lang w:val="fr-FR"/>
        </w:rPr>
      </w:pPr>
    </w:p>
    <w:p w14:paraId="7569AE84" w14:textId="77777777" w:rsidR="00A93CBF" w:rsidRPr="00BB62B0" w:rsidRDefault="00A93CBF" w:rsidP="00771018">
      <w:pPr>
        <w:jc w:val="both"/>
        <w:rPr>
          <w:rFonts w:eastAsia="Times New Roman" w:cs="Arial"/>
          <w:lang w:val="fr-FR"/>
        </w:rPr>
      </w:pPr>
      <w:r>
        <w:rPr>
          <w:rFonts w:eastAsia="Times New Roman" w:cs="Arial"/>
          <w:lang w:val="fr-FR"/>
        </w:rPr>
        <w:t>1.</w:t>
      </w:r>
      <w:r>
        <w:rPr>
          <w:rFonts w:eastAsia="Times New Roman" w:cs="Arial"/>
          <w:lang w:val="fr-FR"/>
        </w:rPr>
        <w:tab/>
        <w:t>Aux fins du présent Mémorandum d'Entente :</w:t>
      </w:r>
    </w:p>
    <w:p w14:paraId="725905F2" w14:textId="77777777" w:rsidR="00A93CBF" w:rsidRPr="00BB62B0" w:rsidRDefault="00A93CBF" w:rsidP="00771018">
      <w:pPr>
        <w:jc w:val="both"/>
        <w:rPr>
          <w:rFonts w:eastAsia="Times New Roman" w:cs="Arial"/>
          <w:lang w:val="fr-FR"/>
        </w:rPr>
      </w:pPr>
    </w:p>
    <w:p w14:paraId="5C4608D4" w14:textId="7D8BA3F3" w:rsidR="00A93CBF" w:rsidRPr="00BB62B0" w:rsidRDefault="00A93CBF" w:rsidP="00771018">
      <w:pPr>
        <w:ind w:left="720" w:hanging="720"/>
        <w:jc w:val="both"/>
        <w:rPr>
          <w:rFonts w:eastAsia="Times New Roman" w:cs="Arial"/>
          <w:lang w:val="fr-FR"/>
        </w:rPr>
      </w:pPr>
      <w:r>
        <w:rPr>
          <w:rFonts w:eastAsia="Times New Roman" w:cs="Arial"/>
          <w:lang w:val="fr-FR"/>
        </w:rPr>
        <w:t xml:space="preserve">a) </w:t>
      </w:r>
      <w:r>
        <w:rPr>
          <w:rFonts w:eastAsia="Times New Roman" w:cs="Arial"/>
          <w:lang w:val="fr-FR"/>
        </w:rPr>
        <w:tab/>
        <w:t xml:space="preserve">Les « oiseaux de proie » sont les populations migratrices des espèces </w:t>
      </w:r>
      <w:proofErr w:type="spellStart"/>
      <w:r>
        <w:rPr>
          <w:rFonts w:eastAsia="Times New Roman" w:cs="Arial"/>
          <w:lang w:val="fr-FR"/>
        </w:rPr>
        <w:t>Accipitriformes</w:t>
      </w:r>
      <w:proofErr w:type="spellEnd"/>
      <w:r>
        <w:rPr>
          <w:rFonts w:eastAsia="Times New Roman" w:cs="Arial"/>
          <w:lang w:val="fr-FR"/>
        </w:rPr>
        <w:t>, Falconiformes et Strigiformes</w:t>
      </w:r>
      <w:r>
        <w:rPr>
          <w:rFonts w:eastAsia="Times New Roman" w:cs="Arial"/>
          <w:u w:val="single"/>
          <w:lang w:val="fr-FR"/>
        </w:rPr>
        <w:t xml:space="preserve"> </w:t>
      </w:r>
      <w:r>
        <w:rPr>
          <w:rFonts w:eastAsia="Times New Roman" w:cs="Arial"/>
          <w:lang w:val="fr-FR"/>
        </w:rPr>
        <w:t>présentes en Afrique et en Eurasie, énumérées à l'annexe 1 du présent Mémorandum d'Entente ;</w:t>
      </w:r>
    </w:p>
    <w:p w14:paraId="05CD86DC" w14:textId="77777777" w:rsidR="00A93CBF" w:rsidRPr="00BB62B0" w:rsidRDefault="00A93CBF" w:rsidP="00771018">
      <w:pPr>
        <w:ind w:left="720" w:hanging="720"/>
        <w:jc w:val="both"/>
        <w:rPr>
          <w:rFonts w:eastAsia="Times New Roman" w:cs="Arial"/>
          <w:lang w:val="fr-FR"/>
        </w:rPr>
      </w:pPr>
    </w:p>
    <w:p w14:paraId="38BB513B" w14:textId="77777777" w:rsidR="00A93CBF" w:rsidRPr="00BB62B0" w:rsidRDefault="00A93CBF" w:rsidP="00771018">
      <w:pPr>
        <w:ind w:left="720" w:hanging="720"/>
        <w:jc w:val="both"/>
        <w:rPr>
          <w:rFonts w:eastAsia="Times New Roman" w:cs="Arial"/>
          <w:lang w:val="fr-FR"/>
        </w:rPr>
      </w:pPr>
      <w:r>
        <w:rPr>
          <w:rFonts w:eastAsia="Times New Roman" w:cs="Arial"/>
          <w:lang w:val="fr-FR"/>
        </w:rPr>
        <w:t xml:space="preserve">b) </w:t>
      </w:r>
      <w:r>
        <w:rPr>
          <w:rFonts w:eastAsia="Times New Roman" w:cs="Arial"/>
          <w:lang w:val="fr-FR"/>
        </w:rPr>
        <w:tab/>
        <w:t>L</w:t>
      </w:r>
      <w:proofErr w:type="gramStart"/>
      <w:r>
        <w:rPr>
          <w:rFonts w:eastAsia="Times New Roman" w:cs="Arial"/>
          <w:lang w:val="fr-FR"/>
        </w:rPr>
        <w:t>'«</w:t>
      </w:r>
      <w:proofErr w:type="gramEnd"/>
      <w:r>
        <w:rPr>
          <w:rFonts w:eastAsia="Times New Roman" w:cs="Arial"/>
          <w:lang w:val="fr-FR"/>
        </w:rPr>
        <w:t xml:space="preserve"> Afrique et l'Eurasie » sont les États et territoires de l'aire de répartition énumérés à l'annexe 2 du présent Mémorandum d'Entente ;</w:t>
      </w:r>
    </w:p>
    <w:p w14:paraId="05281DD4" w14:textId="77777777" w:rsidR="00A93CBF" w:rsidRPr="00BB62B0" w:rsidRDefault="00A93CBF" w:rsidP="00771018">
      <w:pPr>
        <w:ind w:left="720" w:hanging="720"/>
        <w:jc w:val="both"/>
        <w:rPr>
          <w:rFonts w:eastAsia="Times New Roman" w:cs="Arial"/>
          <w:lang w:val="fr-FR"/>
        </w:rPr>
      </w:pPr>
    </w:p>
    <w:p w14:paraId="6F0CF5E0" w14:textId="77777777" w:rsidR="00A93CBF" w:rsidRPr="00BB62B0" w:rsidRDefault="00A93CBF" w:rsidP="00771018">
      <w:pPr>
        <w:ind w:left="720" w:hanging="720"/>
        <w:jc w:val="both"/>
        <w:rPr>
          <w:rFonts w:eastAsia="Times New Roman" w:cs="Arial"/>
          <w:lang w:val="fr-FR"/>
        </w:rPr>
      </w:pPr>
      <w:r>
        <w:rPr>
          <w:rFonts w:eastAsia="Times New Roman" w:cs="Arial"/>
          <w:lang w:val="fr-FR"/>
        </w:rPr>
        <w:t>c)</w:t>
      </w:r>
      <w:r>
        <w:rPr>
          <w:rFonts w:eastAsia="Times New Roman" w:cs="Arial"/>
          <w:lang w:val="fr-FR"/>
        </w:rPr>
        <w:tab/>
        <w:t>La « Conservation » désigne la protection et la gestion, y compris l'utilisation durable des oiseaux de proie et de leurs habitats, conformément aux objectifs et aux principes du présent Mémorandum d'Entente ;</w:t>
      </w:r>
    </w:p>
    <w:p w14:paraId="5F41847D" w14:textId="77777777" w:rsidR="00A93CBF" w:rsidRPr="00BB62B0" w:rsidRDefault="00A93CBF" w:rsidP="00771018">
      <w:pPr>
        <w:ind w:left="720" w:hanging="720"/>
        <w:jc w:val="both"/>
        <w:rPr>
          <w:rFonts w:eastAsia="Times New Roman" w:cs="Arial"/>
          <w:lang w:val="fr-FR"/>
        </w:rPr>
      </w:pPr>
    </w:p>
    <w:p w14:paraId="6F84A1D3" w14:textId="77777777" w:rsidR="00A93CBF" w:rsidRPr="00BB62B0" w:rsidRDefault="00A93CBF" w:rsidP="00771018">
      <w:pPr>
        <w:ind w:left="720" w:hanging="720"/>
        <w:jc w:val="both"/>
        <w:rPr>
          <w:rFonts w:eastAsia="Times New Roman" w:cs="Arial"/>
          <w:lang w:val="fr-FR"/>
        </w:rPr>
      </w:pPr>
      <w:r>
        <w:rPr>
          <w:rFonts w:eastAsia="Times New Roman" w:cs="Arial"/>
          <w:lang w:val="fr-FR"/>
        </w:rPr>
        <w:t>d)</w:t>
      </w:r>
      <w:r>
        <w:rPr>
          <w:rFonts w:eastAsia="Times New Roman" w:cs="Arial"/>
          <w:lang w:val="fr-FR"/>
        </w:rPr>
        <w:tab/>
        <w:t>« Convention » désigne la Convention sur la conservation des espèces migratrices appartenant à la faune sauvage, signée à Bonn le 23 juin 1979 ;</w:t>
      </w:r>
    </w:p>
    <w:p w14:paraId="4E410381" w14:textId="77777777" w:rsidR="00A93CBF" w:rsidRPr="00BB62B0" w:rsidRDefault="00A93CBF" w:rsidP="00771018">
      <w:pPr>
        <w:ind w:left="720" w:hanging="720"/>
        <w:jc w:val="both"/>
        <w:rPr>
          <w:rFonts w:eastAsia="Times New Roman" w:cs="Arial"/>
          <w:lang w:val="fr-FR"/>
        </w:rPr>
      </w:pPr>
    </w:p>
    <w:p w14:paraId="2F303C6A" w14:textId="6BE5CD85" w:rsidR="00A93CBF" w:rsidRPr="00BB62B0" w:rsidRDefault="00A93CBF" w:rsidP="00771018">
      <w:pPr>
        <w:ind w:left="720" w:hanging="720"/>
        <w:jc w:val="both"/>
        <w:rPr>
          <w:rFonts w:eastAsia="Times New Roman" w:cs="Arial"/>
          <w:lang w:val="fr-FR"/>
        </w:rPr>
      </w:pPr>
      <w:r>
        <w:rPr>
          <w:rFonts w:eastAsia="Times New Roman" w:cs="Arial"/>
          <w:lang w:val="fr-FR"/>
        </w:rPr>
        <w:t>e)</w:t>
      </w:r>
      <w:r>
        <w:rPr>
          <w:rFonts w:eastAsia="Times New Roman" w:cs="Arial"/>
          <w:lang w:val="fr-FR"/>
        </w:rPr>
        <w:tab/>
        <w:t>« Signataire » désigne un signataire du présent Mémorandum d'Entente conformément au paragraphe 26 ci-dessous ;</w:t>
      </w:r>
    </w:p>
    <w:p w14:paraId="688A6C19" w14:textId="77777777" w:rsidR="00A93CBF" w:rsidRPr="00BB62B0" w:rsidRDefault="00A93CBF" w:rsidP="00771018">
      <w:pPr>
        <w:jc w:val="both"/>
        <w:rPr>
          <w:rFonts w:eastAsia="Times New Roman" w:cs="Arial"/>
          <w:lang w:val="fr-FR"/>
        </w:rPr>
      </w:pPr>
    </w:p>
    <w:p w14:paraId="2161E0C3" w14:textId="77777777" w:rsidR="00A93CBF" w:rsidRPr="00BB62B0" w:rsidRDefault="00A93CBF" w:rsidP="00771018">
      <w:pPr>
        <w:jc w:val="both"/>
        <w:rPr>
          <w:rFonts w:eastAsia="Times New Roman" w:cs="Arial"/>
          <w:lang w:val="fr-FR"/>
        </w:rPr>
      </w:pPr>
      <w:r>
        <w:rPr>
          <w:rFonts w:eastAsia="Times New Roman" w:cs="Arial"/>
          <w:lang w:val="fr-FR"/>
        </w:rPr>
        <w:t>f)</w:t>
      </w:r>
      <w:r>
        <w:rPr>
          <w:rFonts w:eastAsia="Times New Roman" w:cs="Arial"/>
          <w:lang w:val="fr-FR"/>
        </w:rPr>
        <w:tab/>
        <w:t>« Secrétariat » désigne le Secrétariat de la Convention ;</w:t>
      </w:r>
    </w:p>
    <w:p w14:paraId="42F85EF9" w14:textId="77777777" w:rsidR="00A93CBF" w:rsidRPr="00BB62B0" w:rsidRDefault="00A93CBF" w:rsidP="00771018">
      <w:pPr>
        <w:jc w:val="both"/>
        <w:rPr>
          <w:rFonts w:eastAsia="Times New Roman" w:cs="Arial"/>
          <w:lang w:val="fr-FR"/>
        </w:rPr>
      </w:pPr>
    </w:p>
    <w:p w14:paraId="4D6050E5" w14:textId="77777777" w:rsidR="00A93CBF" w:rsidRPr="00BB62B0" w:rsidRDefault="00A93CBF" w:rsidP="00771018">
      <w:pPr>
        <w:ind w:left="720" w:hanging="720"/>
        <w:jc w:val="both"/>
        <w:rPr>
          <w:rFonts w:eastAsia="Times New Roman" w:cs="Arial"/>
          <w:lang w:val="fr-FR"/>
        </w:rPr>
      </w:pPr>
      <w:r>
        <w:rPr>
          <w:rFonts w:eastAsia="Times New Roman" w:cs="Arial"/>
          <w:lang w:val="fr-FR"/>
        </w:rPr>
        <w:t>g)</w:t>
      </w:r>
      <w:r>
        <w:rPr>
          <w:rFonts w:eastAsia="Times New Roman" w:cs="Arial"/>
          <w:lang w:val="fr-FR"/>
        </w:rPr>
        <w:tab/>
        <w:t>« Plan d'action » désigne le Plan d'action pour la conservation des oiseaux de proie migrateurs d'Afrique-Eurasie figurant à l'annexe 3.</w:t>
      </w:r>
    </w:p>
    <w:p w14:paraId="030C4440" w14:textId="77777777" w:rsidR="00A93CBF" w:rsidRPr="00BB62B0" w:rsidRDefault="00A93CBF" w:rsidP="00771018">
      <w:pPr>
        <w:jc w:val="both"/>
        <w:rPr>
          <w:rFonts w:eastAsia="Times New Roman" w:cs="Arial"/>
          <w:lang w:val="fr-FR"/>
        </w:rPr>
      </w:pPr>
    </w:p>
    <w:p w14:paraId="08A303AD" w14:textId="77777777" w:rsidR="00A93CBF" w:rsidRPr="00BB62B0" w:rsidRDefault="00A93CBF" w:rsidP="00771018">
      <w:pPr>
        <w:jc w:val="both"/>
        <w:rPr>
          <w:rFonts w:eastAsia="Times New Roman" w:cs="Arial"/>
          <w:lang w:val="fr-FR"/>
        </w:rPr>
      </w:pPr>
      <w:r>
        <w:rPr>
          <w:rFonts w:eastAsia="Times New Roman" w:cs="Arial"/>
          <w:lang w:val="fr-FR"/>
        </w:rPr>
        <w:t xml:space="preserve">En outre, les termes définis à l'article I, alinéas 1 (a) à (i), de la Convention ont la même signification, </w:t>
      </w:r>
      <w:r>
        <w:rPr>
          <w:rFonts w:eastAsia="Times New Roman" w:cs="Arial"/>
          <w:i/>
          <w:iCs/>
          <w:lang w:val="fr-FR"/>
        </w:rPr>
        <w:t xml:space="preserve">mutatis mutandis, </w:t>
      </w:r>
      <w:r>
        <w:rPr>
          <w:rFonts w:eastAsia="Times New Roman" w:cs="Arial"/>
          <w:lang w:val="fr-FR"/>
        </w:rPr>
        <w:t>dans le présent Mémorandum d'Entente.</w:t>
      </w:r>
    </w:p>
    <w:p w14:paraId="70D0AEB5" w14:textId="77777777" w:rsidR="00A93CBF" w:rsidRPr="00BB62B0" w:rsidRDefault="00A93CBF" w:rsidP="00771018">
      <w:pPr>
        <w:jc w:val="both"/>
        <w:rPr>
          <w:rFonts w:eastAsia="Times New Roman" w:cs="Arial"/>
          <w:lang w:val="fr-FR"/>
        </w:rPr>
      </w:pPr>
    </w:p>
    <w:p w14:paraId="10CB42B2" w14:textId="292CEDEE" w:rsidR="00A93CBF" w:rsidRPr="00BB62B0" w:rsidRDefault="00A93CBF" w:rsidP="00771018">
      <w:pPr>
        <w:jc w:val="both"/>
        <w:rPr>
          <w:rFonts w:eastAsia="Times New Roman" w:cs="Arial"/>
          <w:lang w:val="fr-FR"/>
        </w:rPr>
      </w:pPr>
      <w:r>
        <w:rPr>
          <w:rFonts w:eastAsia="Times New Roman" w:cs="Arial"/>
          <w:lang w:val="fr-FR"/>
        </w:rPr>
        <w:t>2.</w:t>
      </w:r>
      <w:r>
        <w:rPr>
          <w:rFonts w:eastAsia="Times New Roman" w:cs="Arial"/>
          <w:lang w:val="fr-FR"/>
        </w:rPr>
        <w:tab/>
        <w:t>Le présent Mémorandum d'Entente est un accord juridiquement non contraignant au titre de l'article IV, paragraphe 4, de la Convention de Bonn, tel que défini par la Résolution 2.6 adoptée lors de la deuxième réunion de la Conférence des Parties à la Convention (Genève, 11-14 octobre 1988).</w:t>
      </w:r>
    </w:p>
    <w:p w14:paraId="60CA4F0C" w14:textId="77777777" w:rsidR="00A93CBF" w:rsidRPr="00BB62B0" w:rsidRDefault="00A93CBF" w:rsidP="00771018">
      <w:pPr>
        <w:jc w:val="both"/>
        <w:rPr>
          <w:rFonts w:eastAsia="Times New Roman" w:cs="Arial"/>
          <w:lang w:val="fr-FR"/>
        </w:rPr>
      </w:pPr>
    </w:p>
    <w:p w14:paraId="4C477BE4" w14:textId="7AACF95F" w:rsidR="00A93CBF" w:rsidRPr="00BB62B0" w:rsidRDefault="00A93CBF" w:rsidP="00771018">
      <w:pPr>
        <w:jc w:val="both"/>
        <w:rPr>
          <w:rFonts w:eastAsia="Times New Roman" w:cs="Arial"/>
          <w:lang w:val="fr-FR"/>
        </w:rPr>
      </w:pPr>
      <w:r>
        <w:rPr>
          <w:rFonts w:eastAsia="Times New Roman" w:cs="Arial"/>
          <w:lang w:val="fr-FR"/>
        </w:rPr>
        <w:t>3.</w:t>
      </w:r>
      <w:r>
        <w:rPr>
          <w:rFonts w:eastAsia="Times New Roman" w:cs="Arial"/>
          <w:lang w:val="fr-FR"/>
        </w:rPr>
        <w:tab/>
        <w:t>L'interprétation de tout terme ou disposition du présent Mémorandum d'Entente se fera conformément à la Convention et/ou aux résolutions pertinentes adoptées par la Conférence des Parties, à moins qu'un tel terme ou qu'une telle disposition ne soit défini(e) ou interprété(e) différemment dans le présent Mémorandum d'Entente.</w:t>
      </w:r>
    </w:p>
    <w:p w14:paraId="6D68AF52" w14:textId="77777777" w:rsidR="00A93CBF" w:rsidRPr="00BB62B0" w:rsidRDefault="00A93CBF" w:rsidP="00771018">
      <w:pPr>
        <w:jc w:val="both"/>
        <w:rPr>
          <w:rFonts w:eastAsia="Times New Roman" w:cs="Arial"/>
          <w:lang w:val="fr-FR"/>
        </w:rPr>
      </w:pPr>
    </w:p>
    <w:p w14:paraId="641AC04B" w14:textId="77777777" w:rsidR="00A93CBF" w:rsidRPr="00BB62B0" w:rsidRDefault="00A93CBF" w:rsidP="00771018">
      <w:pPr>
        <w:jc w:val="both"/>
        <w:rPr>
          <w:rFonts w:eastAsia="Times New Roman" w:cs="Arial"/>
          <w:lang w:val="fr-FR"/>
        </w:rPr>
      </w:pPr>
      <w:r>
        <w:rPr>
          <w:rFonts w:eastAsia="Times New Roman" w:cs="Arial"/>
          <w:lang w:val="fr-FR"/>
        </w:rPr>
        <w:t>4.</w:t>
      </w:r>
      <w:r>
        <w:rPr>
          <w:rFonts w:eastAsia="Times New Roman" w:cs="Arial"/>
          <w:lang w:val="fr-FR"/>
        </w:rPr>
        <w:tab/>
        <w:t>Les trois annexes font partie intégrante du présent Mémorandum d'Entente.</w:t>
      </w:r>
    </w:p>
    <w:p w14:paraId="714FDF79" w14:textId="77777777" w:rsidR="00A93CBF" w:rsidRPr="00BB62B0" w:rsidRDefault="00A93CBF" w:rsidP="00771018">
      <w:pPr>
        <w:jc w:val="both"/>
        <w:rPr>
          <w:rFonts w:eastAsia="Times New Roman" w:cs="Arial"/>
          <w:lang w:val="fr-FR"/>
        </w:rPr>
      </w:pPr>
    </w:p>
    <w:p w14:paraId="203D2A2F" w14:textId="77777777" w:rsidR="00A93CBF" w:rsidRPr="00BB62B0" w:rsidRDefault="00A93CBF" w:rsidP="00771018">
      <w:pPr>
        <w:jc w:val="both"/>
        <w:rPr>
          <w:rFonts w:eastAsia="Times New Roman" w:cs="Arial"/>
          <w:lang w:val="fr-FR"/>
        </w:rPr>
      </w:pPr>
      <w:r>
        <w:rPr>
          <w:rFonts w:eastAsia="Times New Roman" w:cs="Arial"/>
          <w:b/>
          <w:bCs/>
          <w:lang w:val="fr-FR"/>
        </w:rPr>
        <w:t>Principes fondamentaux</w:t>
      </w:r>
    </w:p>
    <w:p w14:paraId="6587FF0D" w14:textId="77777777" w:rsidR="00A93CBF" w:rsidRPr="00BB62B0" w:rsidRDefault="00A93CBF" w:rsidP="00771018">
      <w:pPr>
        <w:jc w:val="both"/>
        <w:rPr>
          <w:rFonts w:eastAsia="Times New Roman" w:cs="Arial"/>
          <w:lang w:val="fr-FR"/>
        </w:rPr>
      </w:pPr>
    </w:p>
    <w:p w14:paraId="2D50757C" w14:textId="58E7A832" w:rsidR="00A93CBF" w:rsidRPr="00BB62B0" w:rsidRDefault="00A93CBF" w:rsidP="00771018">
      <w:pPr>
        <w:jc w:val="both"/>
        <w:rPr>
          <w:rFonts w:eastAsia="Times New Roman" w:cs="Arial"/>
          <w:lang w:val="fr-FR"/>
        </w:rPr>
      </w:pPr>
      <w:r>
        <w:rPr>
          <w:rFonts w:eastAsia="Times New Roman" w:cs="Arial"/>
          <w:lang w:val="fr-FR"/>
        </w:rPr>
        <w:t>5.</w:t>
      </w:r>
      <w:r>
        <w:rPr>
          <w:rFonts w:eastAsia="Times New Roman" w:cs="Arial"/>
          <w:lang w:val="fr-FR"/>
        </w:rPr>
        <w:tab/>
        <w:t>Les signataires s'efforceront de prendre des mesures coordonnées pour atteindre et maintenir l'état de conservation favorable des oiseaux de proie dans l'ensemble de leur aire de répartition et pour inverser leur déclin le cas échéant. À cette fin, ils s'efforceront de prendre, dans les limites de leur compétence et compte tenu de leurs obligations internationales, les mesures spécifiées aux paragraphes 7 et 8, ainsi que les actions spécifiques prévues dans le Plan d'action.</w:t>
      </w:r>
    </w:p>
    <w:p w14:paraId="02B7CEC6" w14:textId="77777777" w:rsidR="00A93CBF" w:rsidRPr="00BB62B0" w:rsidRDefault="00A93CBF" w:rsidP="00771018">
      <w:pPr>
        <w:jc w:val="both"/>
        <w:rPr>
          <w:rFonts w:eastAsia="Times New Roman" w:cs="Arial"/>
          <w:lang w:val="fr-FR"/>
        </w:rPr>
      </w:pPr>
    </w:p>
    <w:p w14:paraId="6084224C" w14:textId="11EA67F8" w:rsidR="00A93CBF" w:rsidRPr="00BB62B0" w:rsidRDefault="00A93CBF" w:rsidP="00771018">
      <w:pPr>
        <w:jc w:val="both"/>
        <w:rPr>
          <w:rFonts w:eastAsia="Times New Roman" w:cs="Arial"/>
          <w:lang w:val="fr-FR"/>
        </w:rPr>
      </w:pPr>
      <w:r>
        <w:rPr>
          <w:rFonts w:eastAsia="Times New Roman" w:cs="Arial"/>
          <w:lang w:val="fr-FR"/>
        </w:rPr>
        <w:t>6.</w:t>
      </w:r>
      <w:r>
        <w:rPr>
          <w:rFonts w:eastAsia="Times New Roman" w:cs="Arial"/>
          <w:lang w:val="fr-FR"/>
        </w:rPr>
        <w:tab/>
        <w:t>En mettant en œuvre les mesures spécifiées au paragraphe 5 ci-dessus, les signataires appliqueront le principe de précaution.</w:t>
      </w:r>
    </w:p>
    <w:p w14:paraId="4824A96F" w14:textId="77777777" w:rsidR="00A93CBF" w:rsidRPr="00BB62B0" w:rsidRDefault="00A93CBF" w:rsidP="00771018">
      <w:pPr>
        <w:jc w:val="both"/>
        <w:rPr>
          <w:rFonts w:eastAsia="Times New Roman" w:cs="Arial"/>
          <w:lang w:val="fr-FR"/>
        </w:rPr>
      </w:pPr>
    </w:p>
    <w:p w14:paraId="4184E06A" w14:textId="77777777" w:rsidR="00A93CBF" w:rsidRPr="00BB62B0" w:rsidRDefault="00A93CBF" w:rsidP="00771018">
      <w:pPr>
        <w:jc w:val="both"/>
        <w:rPr>
          <w:rFonts w:eastAsia="Times New Roman" w:cs="Arial"/>
          <w:lang w:val="fr-FR"/>
        </w:rPr>
      </w:pPr>
      <w:r>
        <w:rPr>
          <w:rFonts w:eastAsia="Times New Roman" w:cs="Arial"/>
          <w:b/>
          <w:bCs/>
          <w:lang w:val="fr-FR"/>
        </w:rPr>
        <w:t>Mesures générales de conservation</w:t>
      </w:r>
    </w:p>
    <w:p w14:paraId="21A21B3A" w14:textId="77777777" w:rsidR="00A93CBF" w:rsidRPr="00BB62B0" w:rsidRDefault="00A93CBF" w:rsidP="00771018">
      <w:pPr>
        <w:jc w:val="both"/>
        <w:rPr>
          <w:rFonts w:eastAsia="Times New Roman" w:cs="Arial"/>
          <w:lang w:val="fr-FR"/>
        </w:rPr>
      </w:pPr>
    </w:p>
    <w:p w14:paraId="62FB35F1" w14:textId="77777777" w:rsidR="00A93CBF" w:rsidRPr="00BB62B0" w:rsidRDefault="00A93CBF" w:rsidP="00771018">
      <w:pPr>
        <w:jc w:val="both"/>
        <w:rPr>
          <w:rFonts w:eastAsia="Times New Roman" w:cs="Arial"/>
          <w:lang w:val="fr-FR"/>
        </w:rPr>
      </w:pPr>
      <w:r>
        <w:rPr>
          <w:rFonts w:eastAsia="Times New Roman" w:cs="Arial"/>
          <w:lang w:val="fr-FR"/>
        </w:rPr>
        <w:t>7.</w:t>
      </w:r>
      <w:r>
        <w:rPr>
          <w:rFonts w:eastAsia="Times New Roman" w:cs="Arial"/>
          <w:lang w:val="fr-FR"/>
        </w:rPr>
        <w:tab/>
        <w:t>Les signataires s'efforceront d'adopter, de mettre en œuvre et d'appliquer les mesures juridiques, réglementaires et administratives nécessaires à la conservation des oiseaux de proie et de leurs habitat</w:t>
      </w:r>
      <w:r>
        <w:rPr>
          <w:rFonts w:eastAsia="Times New Roman" w:cs="Arial"/>
          <w:u w:val="single"/>
          <w:lang w:val="fr-FR"/>
        </w:rPr>
        <w:t>s</w:t>
      </w:r>
      <w:r>
        <w:rPr>
          <w:rFonts w:eastAsia="Times New Roman" w:cs="Arial"/>
          <w:lang w:val="fr-FR"/>
        </w:rPr>
        <w:t>.</w:t>
      </w:r>
    </w:p>
    <w:p w14:paraId="5A514F64" w14:textId="77777777" w:rsidR="00A93CBF" w:rsidRPr="00BB62B0" w:rsidRDefault="00A93CBF" w:rsidP="00771018">
      <w:pPr>
        <w:jc w:val="both"/>
        <w:rPr>
          <w:rFonts w:eastAsia="Times New Roman" w:cs="Arial"/>
          <w:lang w:val="fr-FR"/>
        </w:rPr>
      </w:pPr>
    </w:p>
    <w:p w14:paraId="7C5F9E4B" w14:textId="77777777" w:rsidR="00A93CBF" w:rsidRPr="00BB62B0" w:rsidRDefault="00A93CBF" w:rsidP="00771018">
      <w:pPr>
        <w:jc w:val="both"/>
        <w:rPr>
          <w:rFonts w:eastAsia="Times New Roman" w:cs="Arial"/>
          <w:lang w:val="fr-FR"/>
        </w:rPr>
      </w:pPr>
      <w:r>
        <w:rPr>
          <w:rFonts w:eastAsia="Times New Roman" w:cs="Arial"/>
          <w:lang w:val="fr-FR"/>
        </w:rPr>
        <w:t>8.</w:t>
      </w:r>
      <w:r>
        <w:rPr>
          <w:rFonts w:eastAsia="Times New Roman" w:cs="Arial"/>
          <w:lang w:val="fr-FR"/>
        </w:rPr>
        <w:tab/>
        <w:t>À cette fin, les signataires s'efforceront de :</w:t>
      </w:r>
    </w:p>
    <w:p w14:paraId="7B48A3D2" w14:textId="77777777" w:rsidR="00A93CBF" w:rsidRPr="00BB62B0" w:rsidRDefault="00A93CBF" w:rsidP="00771018">
      <w:pPr>
        <w:jc w:val="both"/>
        <w:rPr>
          <w:rFonts w:eastAsia="Times New Roman" w:cs="Arial"/>
          <w:lang w:val="fr-FR"/>
        </w:rPr>
      </w:pPr>
    </w:p>
    <w:p w14:paraId="2CC1A3CE" w14:textId="4A2C7B94" w:rsidR="00A93CBF" w:rsidRPr="00EF5FC2" w:rsidRDefault="00A93CBF" w:rsidP="00771018">
      <w:pPr>
        <w:ind w:left="720" w:hanging="720"/>
        <w:jc w:val="both"/>
        <w:rPr>
          <w:rFonts w:eastAsia="Times New Roman" w:cs="Arial"/>
          <w:lang w:val="fr-FR"/>
        </w:rPr>
      </w:pPr>
      <w:r>
        <w:rPr>
          <w:rFonts w:eastAsia="Times New Roman" w:cs="Arial"/>
          <w:lang w:val="fr-FR"/>
        </w:rPr>
        <w:t>a)</w:t>
      </w:r>
      <w:r>
        <w:rPr>
          <w:rFonts w:eastAsia="Times New Roman" w:cs="Arial"/>
          <w:lang w:val="fr-FR"/>
        </w:rPr>
        <w:tab/>
        <w:t>développer et mettre en œuvre des stratégies et des plans d'action efficaces pour la conservation des oiseaux de proie et de leurs habitats, y compris principalement les stratégies et les plans spécifiés au paragraphe 12 ci-dessous ;</w:t>
      </w:r>
    </w:p>
    <w:p w14:paraId="1BB5DAB3" w14:textId="77777777" w:rsidR="00A93CBF" w:rsidRPr="00BB62B0" w:rsidRDefault="00A93CBF" w:rsidP="00771018">
      <w:pPr>
        <w:pStyle w:val="Default"/>
        <w:jc w:val="both"/>
        <w:rPr>
          <w:rFonts w:ascii="Arial" w:hAnsi="Arial" w:cs="Arial"/>
          <w:color w:val="auto"/>
          <w:sz w:val="22"/>
          <w:szCs w:val="22"/>
          <w:u w:val="single"/>
          <w:lang w:val="fr-FR"/>
        </w:rPr>
      </w:pPr>
    </w:p>
    <w:p w14:paraId="2A93B5BB" w14:textId="77777777" w:rsidR="00A93CBF" w:rsidRPr="00EF5FC2" w:rsidRDefault="00A93CBF" w:rsidP="00771018">
      <w:pPr>
        <w:ind w:left="720" w:hanging="720"/>
        <w:jc w:val="both"/>
        <w:rPr>
          <w:rFonts w:eastAsia="Times New Roman" w:cs="Arial"/>
          <w:lang w:val="fr-FR"/>
        </w:rPr>
      </w:pPr>
      <w:r>
        <w:rPr>
          <w:rFonts w:eastAsia="Times New Roman" w:cs="Arial"/>
          <w:lang w:val="fr-FR"/>
        </w:rPr>
        <w:t>b)</w:t>
      </w:r>
      <w:r>
        <w:rPr>
          <w:rFonts w:eastAsia="Times New Roman" w:cs="Arial"/>
          <w:lang w:val="fr-FR"/>
        </w:rPr>
        <w:tab/>
        <w:t>prévoir et mettre en œuvre une protection juridique adéquate des oiseaux de proie contre l'abattage, le prélèvement, le commerce ou d'autres formes d'exploitation non durables susceptibles d'avoir un impact négatif sur l'état de conservation de l'espèce, ou lorsque cet impact est incertain ;</w:t>
      </w:r>
    </w:p>
    <w:p w14:paraId="7FAFA351" w14:textId="77777777" w:rsidR="00A93CBF" w:rsidRPr="00BB62B0" w:rsidRDefault="00A93CBF" w:rsidP="00771018">
      <w:pPr>
        <w:pStyle w:val="Default"/>
        <w:jc w:val="both"/>
        <w:rPr>
          <w:rFonts w:ascii="Arial" w:hAnsi="Arial" w:cs="Arial"/>
          <w:color w:val="auto"/>
          <w:sz w:val="22"/>
          <w:szCs w:val="22"/>
          <w:u w:val="single"/>
          <w:lang w:val="fr-FR"/>
        </w:rPr>
      </w:pPr>
    </w:p>
    <w:p w14:paraId="10195935" w14:textId="77777777" w:rsidR="00A93CBF" w:rsidRPr="00EF5FC2" w:rsidRDefault="00A93CBF" w:rsidP="00771018">
      <w:pPr>
        <w:ind w:left="720" w:hanging="720"/>
        <w:jc w:val="both"/>
        <w:rPr>
          <w:rFonts w:eastAsia="Times New Roman" w:cs="Arial"/>
          <w:lang w:val="fr-FR"/>
        </w:rPr>
      </w:pPr>
      <w:r>
        <w:rPr>
          <w:rFonts w:eastAsia="Times New Roman" w:cs="Arial"/>
          <w:lang w:val="fr-FR"/>
        </w:rPr>
        <w:t>c)</w:t>
      </w:r>
      <w:r>
        <w:rPr>
          <w:rFonts w:eastAsia="Times New Roman" w:cs="Arial"/>
          <w:lang w:val="fr-FR"/>
        </w:rPr>
        <w:tab/>
        <w:t>prendre les mesures appropriées de conservation et de rétablissement des populations afin de maintenir les oiseaux de proie dans un état de conservation favorable ou de les rétablir dans un tel état ;</w:t>
      </w:r>
    </w:p>
    <w:p w14:paraId="3780069E" w14:textId="77777777" w:rsidR="00A93CBF" w:rsidRPr="00EF5FC2" w:rsidRDefault="00A93CBF" w:rsidP="00771018">
      <w:pPr>
        <w:pStyle w:val="Default"/>
        <w:jc w:val="both"/>
        <w:rPr>
          <w:rFonts w:ascii="Arial" w:hAnsi="Arial" w:cs="Arial"/>
          <w:color w:val="auto"/>
          <w:sz w:val="22"/>
          <w:szCs w:val="22"/>
          <w:highlight w:val="yellow"/>
          <w:lang w:val="fr-FR"/>
        </w:rPr>
      </w:pPr>
    </w:p>
    <w:p w14:paraId="458AB65D" w14:textId="77777777" w:rsidR="00A93CBF" w:rsidRPr="00EF5FC2" w:rsidRDefault="00A93CBF" w:rsidP="00771018">
      <w:pPr>
        <w:ind w:left="720" w:hanging="720"/>
        <w:jc w:val="both"/>
        <w:rPr>
          <w:rFonts w:eastAsia="Times New Roman" w:cs="Arial"/>
          <w:lang w:val="fr-FR"/>
        </w:rPr>
      </w:pPr>
      <w:r>
        <w:rPr>
          <w:rFonts w:eastAsia="Times New Roman" w:cs="Arial"/>
          <w:lang w:val="fr-FR"/>
        </w:rPr>
        <w:t>d)</w:t>
      </w:r>
      <w:r>
        <w:rPr>
          <w:rFonts w:eastAsia="Times New Roman" w:cs="Arial"/>
          <w:lang w:val="fr-FR"/>
        </w:rPr>
        <w:tab/>
        <w:t>identifier les zones importantes, les itinéraires significatifs, les sites de reproduction et de rassemblement des oiseaux de proie et promouvoir leur protection et/ou leur gestion appropriée, leur réhabilitation et/ou leur restauration ;</w:t>
      </w:r>
    </w:p>
    <w:p w14:paraId="7582D4E4" w14:textId="77777777" w:rsidR="00A93CBF" w:rsidRPr="00EF5FC2" w:rsidRDefault="00A93CBF" w:rsidP="00771018">
      <w:pPr>
        <w:pStyle w:val="Default"/>
        <w:jc w:val="both"/>
        <w:rPr>
          <w:rFonts w:ascii="Arial" w:hAnsi="Arial" w:cs="Arial"/>
          <w:color w:val="auto"/>
          <w:sz w:val="22"/>
          <w:szCs w:val="22"/>
          <w:highlight w:val="yellow"/>
          <w:lang w:val="fr-FR"/>
        </w:rPr>
      </w:pPr>
    </w:p>
    <w:p w14:paraId="372E1721" w14:textId="77777777" w:rsidR="00A93CBF" w:rsidRPr="00EF5FC2" w:rsidRDefault="00A93CBF" w:rsidP="00771018">
      <w:pPr>
        <w:ind w:left="720" w:hanging="720"/>
        <w:jc w:val="both"/>
        <w:rPr>
          <w:rFonts w:eastAsia="Times New Roman" w:cs="Arial"/>
          <w:lang w:val="fr-FR"/>
        </w:rPr>
      </w:pPr>
      <w:r>
        <w:rPr>
          <w:rFonts w:eastAsia="Times New Roman" w:cs="Arial"/>
          <w:lang w:val="fr-FR"/>
        </w:rPr>
        <w:t>e)</w:t>
      </w:r>
      <w:r>
        <w:rPr>
          <w:rFonts w:eastAsia="Times New Roman" w:cs="Arial"/>
          <w:lang w:val="fr-FR"/>
        </w:rPr>
        <w:tab/>
        <w:t>évaluer les problèmes que posent ou risquent de poser les activités humaines ou d'autres causes aux oiseaux de proie ou à leurs habitats et s'efforcer de mettre en œuvre des mesures préventives ou correctives ;</w:t>
      </w:r>
    </w:p>
    <w:p w14:paraId="7E3A20D4" w14:textId="77777777" w:rsidR="00A93CBF" w:rsidRPr="00EF5FC2" w:rsidRDefault="00A93CBF" w:rsidP="00771018">
      <w:pPr>
        <w:pStyle w:val="Default"/>
        <w:jc w:val="both"/>
        <w:rPr>
          <w:rFonts w:ascii="Arial" w:hAnsi="Arial" w:cs="Arial"/>
          <w:color w:val="auto"/>
          <w:sz w:val="22"/>
          <w:szCs w:val="22"/>
          <w:highlight w:val="yellow"/>
          <w:lang w:val="fr-FR"/>
        </w:rPr>
      </w:pPr>
    </w:p>
    <w:p w14:paraId="170A6F09" w14:textId="77777777" w:rsidR="00A93CBF" w:rsidRPr="00EF5FC2" w:rsidRDefault="00A93CBF" w:rsidP="00771018">
      <w:pPr>
        <w:ind w:left="720" w:hanging="720"/>
        <w:jc w:val="both"/>
        <w:rPr>
          <w:rFonts w:eastAsia="Times New Roman" w:cs="Arial"/>
          <w:lang w:val="fr-FR"/>
        </w:rPr>
      </w:pPr>
      <w:r>
        <w:rPr>
          <w:rFonts w:eastAsia="Times New Roman" w:cs="Arial"/>
          <w:lang w:val="fr-FR"/>
        </w:rPr>
        <w:t>f)</w:t>
      </w:r>
      <w:r>
        <w:rPr>
          <w:rFonts w:eastAsia="Times New Roman" w:cs="Arial"/>
          <w:lang w:val="fr-FR"/>
        </w:rPr>
        <w:tab/>
        <w:t>prendre en considération et intégrer, dans la mesure du possible, les besoins en matière de conservation des oiseaux de proie dans les secteurs et les politiques connexes, notamment l'agriculture, la sylviculture, l'énergie, les transports, les déchets, le tourisme et autres ;</w:t>
      </w:r>
    </w:p>
    <w:p w14:paraId="0652763A" w14:textId="77777777" w:rsidR="00A93CBF" w:rsidRPr="00EF5FC2" w:rsidRDefault="00A93CBF" w:rsidP="00771018">
      <w:pPr>
        <w:pStyle w:val="Default"/>
        <w:jc w:val="both"/>
        <w:rPr>
          <w:rFonts w:ascii="Arial" w:hAnsi="Arial" w:cs="Arial"/>
          <w:color w:val="auto"/>
          <w:sz w:val="22"/>
          <w:szCs w:val="22"/>
          <w:highlight w:val="yellow"/>
          <w:lang w:val="fr-FR"/>
        </w:rPr>
      </w:pPr>
    </w:p>
    <w:p w14:paraId="248E4D43" w14:textId="77777777" w:rsidR="00A93CBF" w:rsidRPr="00EF5FC2" w:rsidRDefault="00A93CBF" w:rsidP="00771018">
      <w:pPr>
        <w:ind w:left="720" w:hanging="720"/>
        <w:jc w:val="both"/>
        <w:rPr>
          <w:rFonts w:eastAsia="Times New Roman" w:cs="Arial"/>
          <w:lang w:val="fr-FR"/>
        </w:rPr>
      </w:pPr>
      <w:r>
        <w:rPr>
          <w:rFonts w:eastAsia="Times New Roman" w:cs="Arial"/>
          <w:lang w:val="fr-FR"/>
        </w:rPr>
        <w:t>g)</w:t>
      </w:r>
      <w:r>
        <w:rPr>
          <w:rFonts w:eastAsia="Times New Roman" w:cs="Arial"/>
          <w:lang w:val="fr-FR"/>
        </w:rPr>
        <w:tab/>
        <w:t>promouvoir et soutenir la recherche, l'évaluation, la surveillance et l'échange de connaissances concernant la biologie, l'écologie et la conservation des oiseaux de proie ;</w:t>
      </w:r>
    </w:p>
    <w:p w14:paraId="0236D40B" w14:textId="77777777" w:rsidR="00A93CBF" w:rsidRPr="00EF5FC2" w:rsidRDefault="00A93CBF" w:rsidP="00771018">
      <w:pPr>
        <w:pStyle w:val="Default"/>
        <w:jc w:val="both"/>
        <w:rPr>
          <w:rFonts w:ascii="Arial" w:hAnsi="Arial" w:cs="Arial"/>
          <w:color w:val="auto"/>
          <w:sz w:val="22"/>
          <w:szCs w:val="22"/>
          <w:highlight w:val="yellow"/>
          <w:lang w:val="fr-FR"/>
        </w:rPr>
      </w:pPr>
    </w:p>
    <w:p w14:paraId="0C714F2A" w14:textId="77777777" w:rsidR="00A93CBF" w:rsidRPr="00EF5FC2" w:rsidRDefault="00A93CBF" w:rsidP="00771018">
      <w:pPr>
        <w:ind w:left="720" w:hanging="720"/>
        <w:jc w:val="both"/>
        <w:rPr>
          <w:rFonts w:eastAsia="Times New Roman" w:cs="Arial"/>
          <w:lang w:val="fr-FR"/>
        </w:rPr>
      </w:pPr>
      <w:r>
        <w:rPr>
          <w:rFonts w:eastAsia="Times New Roman" w:cs="Arial"/>
          <w:lang w:val="fr-FR"/>
        </w:rPr>
        <w:t>h)</w:t>
      </w:r>
      <w:r>
        <w:rPr>
          <w:rFonts w:eastAsia="Times New Roman" w:cs="Arial"/>
          <w:lang w:val="fr-FR"/>
        </w:rPr>
        <w:tab/>
        <w:t>développer et maintenir des programmes de sensibilisation et de compréhension des questions de conservation relatives aux oiseaux de proie ainsi que des objectifs et des dispositions du présent Mémorandum d'Entente ;</w:t>
      </w:r>
    </w:p>
    <w:p w14:paraId="71F6B554" w14:textId="77777777" w:rsidR="00A93CBF" w:rsidRPr="00EF5FC2" w:rsidRDefault="00A93CBF" w:rsidP="00771018">
      <w:pPr>
        <w:pStyle w:val="Default"/>
        <w:jc w:val="both"/>
        <w:rPr>
          <w:rFonts w:ascii="Arial" w:hAnsi="Arial" w:cs="Arial"/>
          <w:color w:val="auto"/>
          <w:sz w:val="22"/>
          <w:szCs w:val="22"/>
          <w:highlight w:val="yellow"/>
          <w:lang w:val="fr-FR"/>
        </w:rPr>
      </w:pPr>
    </w:p>
    <w:p w14:paraId="20975BC2" w14:textId="77777777" w:rsidR="00A93CBF" w:rsidRPr="00EF5FC2" w:rsidRDefault="00A93CBF" w:rsidP="00771018">
      <w:pPr>
        <w:ind w:left="720" w:hanging="720"/>
        <w:jc w:val="both"/>
        <w:rPr>
          <w:rFonts w:eastAsia="Times New Roman" w:cs="Arial"/>
          <w:lang w:val="fr-FR"/>
        </w:rPr>
      </w:pPr>
      <w:r>
        <w:rPr>
          <w:rFonts w:eastAsia="Times New Roman" w:cs="Arial"/>
          <w:lang w:val="fr-FR"/>
        </w:rPr>
        <w:t>i)</w:t>
      </w:r>
      <w:r>
        <w:rPr>
          <w:rFonts w:eastAsia="Times New Roman" w:cs="Arial"/>
          <w:lang w:val="fr-FR"/>
        </w:rPr>
        <w:tab/>
        <w:t>renforcer les capacités des institutions compétentes et des communautés locales, y compris par la formation, pour des actions en faveur de la conservation des oiseaux de proie et de leurs habitats ;</w:t>
      </w:r>
    </w:p>
    <w:p w14:paraId="69A7DC98" w14:textId="77777777" w:rsidR="00A93CBF" w:rsidRPr="00EF5FC2" w:rsidRDefault="00A93CBF" w:rsidP="00771018">
      <w:pPr>
        <w:pStyle w:val="Default"/>
        <w:jc w:val="both"/>
        <w:rPr>
          <w:rFonts w:ascii="Arial" w:hAnsi="Arial" w:cs="Arial"/>
          <w:color w:val="auto"/>
          <w:sz w:val="22"/>
          <w:szCs w:val="22"/>
          <w:highlight w:val="yellow"/>
          <w:lang w:val="fr-FR"/>
        </w:rPr>
      </w:pPr>
    </w:p>
    <w:p w14:paraId="67C6991E" w14:textId="77777777" w:rsidR="00A93CBF" w:rsidRPr="00EF5FC2" w:rsidRDefault="00A93CBF" w:rsidP="00771018">
      <w:pPr>
        <w:ind w:left="720" w:hanging="720"/>
        <w:jc w:val="both"/>
        <w:rPr>
          <w:rFonts w:eastAsia="Times New Roman" w:cs="Arial"/>
          <w:lang w:val="fr-FR"/>
        </w:rPr>
      </w:pPr>
      <w:r>
        <w:rPr>
          <w:rFonts w:eastAsia="Times New Roman" w:cs="Arial"/>
          <w:lang w:val="fr-FR"/>
        </w:rPr>
        <w:t>j)</w:t>
      </w:r>
      <w:r>
        <w:rPr>
          <w:rFonts w:eastAsia="Times New Roman" w:cs="Arial"/>
          <w:lang w:val="fr-FR"/>
        </w:rPr>
        <w:tab/>
        <w:t>coopérer en vue de s'aider mutuellement à mettre en œuvre le présent Mémorandum d'Entente en ce qui concerne la recherche, la surveillance, la conservation des réseaux de sites transfrontaliers et internationaux, les situations d'urgence qui nécessitent des réponses internationales concertées et d'autres actions appropriées.</w:t>
      </w:r>
    </w:p>
    <w:p w14:paraId="3902D21A" w14:textId="77777777" w:rsidR="00A93CBF" w:rsidRPr="00BB62B0" w:rsidRDefault="00A93CBF" w:rsidP="00771018">
      <w:pPr>
        <w:jc w:val="both"/>
        <w:rPr>
          <w:rFonts w:eastAsia="Times New Roman" w:cs="Arial"/>
          <w:lang w:val="fr-FR"/>
        </w:rPr>
      </w:pPr>
    </w:p>
    <w:p w14:paraId="3C430A42" w14:textId="77777777" w:rsidR="00A93CBF" w:rsidRPr="00BB62B0" w:rsidRDefault="00A93CBF" w:rsidP="00771018">
      <w:pPr>
        <w:jc w:val="both"/>
        <w:rPr>
          <w:rFonts w:eastAsia="Times New Roman" w:cs="Arial"/>
          <w:lang w:val="fr-FR"/>
        </w:rPr>
      </w:pPr>
      <w:r>
        <w:rPr>
          <w:rFonts w:eastAsia="Times New Roman" w:cs="Arial"/>
          <w:lang w:val="fr-FR"/>
        </w:rPr>
        <w:t>9.</w:t>
      </w:r>
      <w:r>
        <w:rPr>
          <w:rFonts w:eastAsia="Times New Roman" w:cs="Arial"/>
          <w:lang w:val="fr-FR"/>
        </w:rPr>
        <w:tab/>
        <w:t>En vue de promouvoir l'état de conservation des oiseaux de proie, les signataires peuvent encourager d'autres États de l'aire de répartition à signer le présent Mémorandum d'Entente.</w:t>
      </w:r>
    </w:p>
    <w:p w14:paraId="72ED6582" w14:textId="77777777" w:rsidR="00A93CBF" w:rsidRPr="00BB62B0" w:rsidRDefault="00A93CBF" w:rsidP="00771018">
      <w:pPr>
        <w:jc w:val="both"/>
        <w:rPr>
          <w:rFonts w:eastAsia="Times New Roman" w:cs="Arial"/>
          <w:lang w:val="fr-FR"/>
        </w:rPr>
      </w:pPr>
    </w:p>
    <w:p w14:paraId="185C1CC6" w14:textId="77777777" w:rsidR="00A93CBF" w:rsidRPr="00BB62B0" w:rsidRDefault="00A93CBF" w:rsidP="00771018">
      <w:pPr>
        <w:jc w:val="both"/>
        <w:rPr>
          <w:rFonts w:eastAsia="Times New Roman" w:cs="Arial"/>
          <w:lang w:val="fr-FR"/>
        </w:rPr>
      </w:pPr>
      <w:r>
        <w:rPr>
          <w:rFonts w:eastAsia="Times New Roman" w:cs="Arial"/>
          <w:b/>
          <w:bCs/>
          <w:lang w:val="fr-FR"/>
        </w:rPr>
        <w:t>Mise en œuvre et rapports</w:t>
      </w:r>
    </w:p>
    <w:p w14:paraId="20C884D0" w14:textId="77777777" w:rsidR="00A93CBF" w:rsidRPr="00BB62B0" w:rsidRDefault="00A93CBF" w:rsidP="00771018">
      <w:pPr>
        <w:jc w:val="both"/>
        <w:rPr>
          <w:rFonts w:eastAsia="Times New Roman" w:cs="Arial"/>
          <w:lang w:val="fr-FR"/>
        </w:rPr>
      </w:pPr>
    </w:p>
    <w:p w14:paraId="479BF1D5" w14:textId="143A3D66" w:rsidR="00A93CBF" w:rsidRPr="00BB62B0" w:rsidRDefault="00A93CBF" w:rsidP="00771018">
      <w:pPr>
        <w:jc w:val="both"/>
        <w:rPr>
          <w:rFonts w:eastAsia="Times New Roman" w:cs="Arial"/>
          <w:lang w:val="fr-FR"/>
        </w:rPr>
      </w:pPr>
      <w:r>
        <w:rPr>
          <w:rFonts w:eastAsia="Times New Roman" w:cs="Arial"/>
          <w:lang w:val="fr-FR"/>
        </w:rPr>
        <w:t>10.</w:t>
      </w:r>
      <w:r>
        <w:rPr>
          <w:rFonts w:eastAsia="Times New Roman" w:cs="Arial"/>
          <w:lang w:val="fr-FR"/>
        </w:rPr>
        <w:tab/>
        <w:t>Chaque signataire désignera un contact pour toutes les questions relatives à la mise en œuvre du présent Mémorandum d'Entente et communiquera le nom et l'adresse de ce contact à l'Unité de coordination une fois qu'il aura été établi. Avant la mise en place de l'Unité de coordination, ces tâches seront assumées par une Unité de coordination intérimaire désignée par le Secrétariat.</w:t>
      </w:r>
    </w:p>
    <w:p w14:paraId="44996327" w14:textId="77777777" w:rsidR="00A93CBF" w:rsidRPr="00BB62B0" w:rsidRDefault="00A93CBF" w:rsidP="00771018">
      <w:pPr>
        <w:jc w:val="both"/>
        <w:rPr>
          <w:rFonts w:eastAsia="Times New Roman" w:cs="Arial"/>
          <w:lang w:val="fr-FR"/>
        </w:rPr>
      </w:pPr>
    </w:p>
    <w:p w14:paraId="4B7DA2CA" w14:textId="77777777" w:rsidR="00A93CBF" w:rsidRPr="00BB62B0" w:rsidRDefault="00A93CBF" w:rsidP="00771018">
      <w:pPr>
        <w:jc w:val="both"/>
        <w:rPr>
          <w:rFonts w:eastAsia="Times New Roman" w:cs="Arial"/>
          <w:lang w:val="fr-FR"/>
        </w:rPr>
      </w:pPr>
      <w:r>
        <w:rPr>
          <w:rFonts w:eastAsia="Times New Roman" w:cs="Arial"/>
          <w:lang w:val="fr-FR"/>
        </w:rPr>
        <w:t>11.</w:t>
      </w:r>
      <w:r>
        <w:rPr>
          <w:rFonts w:eastAsia="Times New Roman" w:cs="Arial"/>
          <w:lang w:val="fr-FR"/>
        </w:rPr>
        <w:tab/>
        <w:t>Une Unité de coordination intérimaire sera mise en place, en collaboration avec les autorités de l'Agence de l'environnement d'Abu Dhabi, immédiatement après la conclusion du présent Mémorandum d'Entente. L'Unité de coordination intérimaire fonctionnera jusqu'à la mise en place d'une Unité de coordination permanente au titre du paragraphe 16 et exercera des fonctions similaires.</w:t>
      </w:r>
    </w:p>
    <w:p w14:paraId="2DDAEE22" w14:textId="77777777" w:rsidR="00A93CBF" w:rsidRPr="00BB62B0" w:rsidRDefault="00A93CBF" w:rsidP="00771018">
      <w:pPr>
        <w:jc w:val="both"/>
        <w:rPr>
          <w:rFonts w:eastAsia="Times New Roman" w:cs="Arial"/>
          <w:lang w:val="fr-FR"/>
        </w:rPr>
      </w:pPr>
    </w:p>
    <w:p w14:paraId="42EE6485" w14:textId="77777777" w:rsidR="00A93CBF" w:rsidRPr="00BB62B0" w:rsidRDefault="00A93CBF" w:rsidP="00771018">
      <w:pPr>
        <w:jc w:val="both"/>
        <w:rPr>
          <w:rFonts w:eastAsia="Times New Roman" w:cs="Arial"/>
          <w:lang w:val="fr-FR"/>
        </w:rPr>
      </w:pPr>
      <w:r>
        <w:rPr>
          <w:rFonts w:eastAsia="Times New Roman" w:cs="Arial"/>
          <w:lang w:val="fr-FR"/>
        </w:rPr>
        <w:t>12.</w:t>
      </w:r>
      <w:r>
        <w:rPr>
          <w:rFonts w:eastAsia="Times New Roman" w:cs="Arial"/>
          <w:lang w:val="fr-FR"/>
        </w:rPr>
        <w:tab/>
        <w:t>Dans les deux ans suivant l'entrée en vigueur du présent Mémorandum d'Entente, les signataires s'efforceront de préparer et de soumettre à l'Unité de coordination intérimaire, le cas échéant, une stratégie nationale ou régionale (par exemple, de l'UE) ou des documents équivalents (par exemple, des plans d'action par espèce) pour les espèces de la catégorie 1 et, le cas échéant, de la catégorie 2 figurant au tableau 1 du Plan d'action.</w:t>
      </w:r>
    </w:p>
    <w:p w14:paraId="4E9317CF" w14:textId="77777777" w:rsidR="00A93CBF" w:rsidRPr="00BB62B0" w:rsidRDefault="00A93CBF" w:rsidP="00771018">
      <w:pPr>
        <w:jc w:val="both"/>
        <w:rPr>
          <w:rFonts w:eastAsia="Times New Roman" w:cs="Arial"/>
          <w:lang w:val="fr-FR"/>
        </w:rPr>
      </w:pPr>
    </w:p>
    <w:p w14:paraId="7C0543B3" w14:textId="72C7521C" w:rsidR="00A93CBF" w:rsidRPr="00D558A2" w:rsidRDefault="00A93CBF" w:rsidP="00771018">
      <w:pPr>
        <w:jc w:val="both"/>
        <w:rPr>
          <w:rFonts w:eastAsia="Times New Roman" w:cs="Arial"/>
          <w:lang w:val="fr-FR"/>
        </w:rPr>
      </w:pPr>
      <w:r>
        <w:rPr>
          <w:rFonts w:eastAsia="Times New Roman" w:cs="Arial"/>
          <w:lang w:val="fr-FR"/>
        </w:rPr>
        <w:t>13.</w:t>
      </w:r>
      <w:r>
        <w:rPr>
          <w:rFonts w:eastAsia="Times New Roman" w:cs="Arial"/>
          <w:lang w:val="fr-FR"/>
        </w:rPr>
        <w:tab/>
        <w:t>La réunion des signataires sera l'organe de décision du présent Mémorandum d'Entente. La réunion doit élire un président et examiner la possibilité d'adopter le règlement intérieur recommandé par le Secrétariat lors de la première session de la réunion, et par l'Unité de coordination lors de toute session ultérieure si une révision s'avère nécessaire. Dans la mesure du possible, les réunions seront organisées de manière à coïncider avec d'autres réunions importantes auxquelles participent les représentants concernés. Toute agence ou tout organisme techniquement qualifié en la matière peut être représenté aux sessions de la réunion des signataires par des observateurs, à moins qu'un tiers au moins des signataires présents ne s'y opposent. La participation est soumise au règlement intérieur adopté par l'Assemblée.</w:t>
      </w:r>
    </w:p>
    <w:p w14:paraId="7103329E" w14:textId="77777777" w:rsidR="00A93CBF" w:rsidRPr="00D558A2" w:rsidRDefault="00A93CBF" w:rsidP="00771018">
      <w:pPr>
        <w:jc w:val="both"/>
        <w:rPr>
          <w:rFonts w:eastAsia="Times New Roman" w:cs="Arial"/>
          <w:lang w:val="fr-FR"/>
        </w:rPr>
      </w:pPr>
    </w:p>
    <w:p w14:paraId="22B9DCB3" w14:textId="27DDA06C" w:rsidR="00A93CBF" w:rsidRPr="00BB62B0" w:rsidRDefault="00A93CBF" w:rsidP="00771018">
      <w:pPr>
        <w:jc w:val="both"/>
        <w:rPr>
          <w:rFonts w:eastAsia="Times New Roman" w:cs="Arial"/>
          <w:lang w:val="fr-FR"/>
        </w:rPr>
      </w:pPr>
      <w:r>
        <w:rPr>
          <w:rFonts w:eastAsia="Times New Roman" w:cs="Arial"/>
          <w:lang w:val="fr-FR"/>
        </w:rPr>
        <w:t>14.</w:t>
      </w:r>
      <w:r>
        <w:rPr>
          <w:rFonts w:eastAsia="Times New Roman" w:cs="Arial"/>
          <w:lang w:val="fr-FR"/>
        </w:rPr>
        <w:tab/>
        <w:t>La première session de la réunion des signataires se tiendra dès que possible après qu'au moins trois quarts des signataires présents au moment de l'entrée en vigueur du présent Mémorandum d'Entente auront soumis leurs stratégies ou des mesures équivalentes ou, si les fonds le permettent, trois ans après l'entrée en vigueur du Mémorandum d'Entente.</w:t>
      </w:r>
    </w:p>
    <w:p w14:paraId="4F5477E6" w14:textId="77777777" w:rsidR="00A93CBF" w:rsidRPr="00BB62B0" w:rsidRDefault="00A93CBF" w:rsidP="00771018">
      <w:pPr>
        <w:jc w:val="both"/>
        <w:rPr>
          <w:rFonts w:eastAsia="Times New Roman" w:cs="Arial"/>
          <w:lang w:val="fr-FR"/>
        </w:rPr>
      </w:pPr>
    </w:p>
    <w:p w14:paraId="76888738" w14:textId="7C600807" w:rsidR="00A93CBF" w:rsidRPr="00BB62B0" w:rsidRDefault="00A93CBF" w:rsidP="00D558A2">
      <w:pPr>
        <w:jc w:val="both"/>
        <w:rPr>
          <w:rFonts w:eastAsia="Times New Roman" w:cs="Arial"/>
          <w:lang w:val="fr-FR"/>
        </w:rPr>
      </w:pPr>
      <w:r>
        <w:rPr>
          <w:rFonts w:eastAsia="Times New Roman" w:cs="Arial"/>
          <w:lang w:val="fr-FR"/>
        </w:rPr>
        <w:t>15.</w:t>
      </w:r>
      <w:r>
        <w:rPr>
          <w:rFonts w:eastAsia="Times New Roman" w:cs="Arial"/>
          <w:lang w:val="fr-FR"/>
        </w:rPr>
        <w:tab/>
        <w:t>Lors de la première session, l'Unité intérimaire de coordination présentera un rapport d'ensemble établi sur la base de toutes les informations dont elle dispose concernant les oiseaux de proie. La première session adoptera également un format et un calendrier pour les rapports réguliers sur l'état d'avancement de la mise en œuvre des stratégies ou des mesures équivalentes. Lors de sa première session, la réunion adoptera une procédure d'amendement des annexes du Mémorandum d'Entente et prendra également les dispositions nécessaires pour convoquer les sessions ultérieures de la réunion des signataires.</w:t>
      </w:r>
    </w:p>
    <w:p w14:paraId="6EB87949" w14:textId="77777777" w:rsidR="00A93CBF" w:rsidRPr="00BB62B0" w:rsidRDefault="00A93CBF" w:rsidP="00771018">
      <w:pPr>
        <w:jc w:val="both"/>
        <w:rPr>
          <w:rFonts w:eastAsia="Times New Roman" w:cs="Arial"/>
          <w:lang w:val="fr-FR"/>
        </w:rPr>
      </w:pPr>
    </w:p>
    <w:p w14:paraId="3611CECB" w14:textId="526FE45F" w:rsidR="00A93CBF" w:rsidRPr="00C57349" w:rsidRDefault="00A93CBF" w:rsidP="00771018">
      <w:pPr>
        <w:jc w:val="both"/>
        <w:rPr>
          <w:rFonts w:eastAsia="Times New Roman" w:cs="Arial"/>
          <w:lang w:val="fr-FR"/>
        </w:rPr>
      </w:pPr>
      <w:r>
        <w:rPr>
          <w:rFonts w:eastAsia="Times New Roman" w:cs="Arial"/>
          <w:lang w:val="fr-FR"/>
        </w:rPr>
        <w:t>16.</w:t>
      </w:r>
      <w:r>
        <w:rPr>
          <w:rFonts w:eastAsia="Times New Roman" w:cs="Arial"/>
          <w:lang w:val="fr-FR"/>
        </w:rPr>
        <w:tab/>
        <w:t>Lors de sa première session, la réunion des signataires, en collaboration avec le Secrétariat, mettra en place une Unité de coordination qui facilitera la communication, encouragera l'établissement de rapports et facilitera les activités entre et parmi les signataires, les autres États et organisations intéressés. L'Unité de coordination mettra à la disposition de tous les signataires l'ensemble des stratégies et des documents équivalents qu'elle reçoit, préparera un aperçu des progrès réalisés dans la mise en œuvre du Plan d'action six mois avant la deuxième session et les sessions suivantes de la réunion des signataires, et remplira toute autre fonction qui pourrait lui être confiée par la réunion des signataires. L'Unité de coordination sera installée dans les locaux d'une organisation nationale, régionale ou internationale appropriée, comme convenu par consensus par les signataires lors de la première session de leur réunion, après examen de toutes les offres reçues.</w:t>
      </w:r>
    </w:p>
    <w:p w14:paraId="64372387" w14:textId="77777777" w:rsidR="00A93CBF" w:rsidRPr="00BB62B0" w:rsidRDefault="00A93CBF" w:rsidP="00771018">
      <w:pPr>
        <w:jc w:val="both"/>
        <w:rPr>
          <w:rFonts w:eastAsia="Times New Roman" w:cs="Arial"/>
          <w:lang w:val="fr-FR"/>
        </w:rPr>
      </w:pPr>
    </w:p>
    <w:p w14:paraId="325ACD75" w14:textId="6D5A2E39" w:rsidR="00A93CBF" w:rsidRPr="00BB62B0" w:rsidRDefault="00A93CBF" w:rsidP="00771018">
      <w:pPr>
        <w:jc w:val="both"/>
        <w:rPr>
          <w:rFonts w:eastAsia="Times New Roman" w:cs="Arial"/>
          <w:lang w:val="fr-FR"/>
        </w:rPr>
      </w:pPr>
      <w:r>
        <w:rPr>
          <w:rFonts w:eastAsia="Times New Roman" w:cs="Arial"/>
          <w:lang w:val="fr-FR"/>
        </w:rPr>
        <w:t>17.</w:t>
      </w:r>
      <w:r>
        <w:rPr>
          <w:rFonts w:eastAsia="Times New Roman" w:cs="Arial"/>
          <w:lang w:val="fr-FR"/>
        </w:rPr>
        <w:tab/>
        <w:t>L'Unité de coordination compilera les rapports d'avancement nationaux et internationaux et les mettra à la disposition de tous les signataires et des États de l'aire de répartition. En ce qui concerne la compilation des premiers rapports d'avancement nationaux et internationaux, cette fonction sera assumée par l'Unité de coordination intérimaire.</w:t>
      </w:r>
    </w:p>
    <w:p w14:paraId="6088CC0E" w14:textId="77777777" w:rsidR="00A93CBF" w:rsidRPr="00BB62B0" w:rsidRDefault="00A93CBF" w:rsidP="00771018">
      <w:pPr>
        <w:jc w:val="both"/>
        <w:rPr>
          <w:rFonts w:eastAsia="Times New Roman" w:cs="Arial"/>
          <w:lang w:val="fr-FR"/>
        </w:rPr>
      </w:pPr>
    </w:p>
    <w:p w14:paraId="7B092B05" w14:textId="77777777" w:rsidR="00A93CBF" w:rsidRPr="00BB62B0" w:rsidRDefault="00A93CBF" w:rsidP="00771018">
      <w:pPr>
        <w:jc w:val="both"/>
        <w:rPr>
          <w:rFonts w:eastAsia="Times New Roman" w:cs="Arial"/>
          <w:lang w:val="fr-FR"/>
        </w:rPr>
      </w:pPr>
      <w:r>
        <w:rPr>
          <w:rFonts w:eastAsia="Times New Roman" w:cs="Arial"/>
          <w:lang w:val="fr-FR"/>
        </w:rPr>
        <w:t>18.</w:t>
      </w:r>
      <w:r>
        <w:rPr>
          <w:rFonts w:eastAsia="Times New Roman" w:cs="Arial"/>
          <w:lang w:val="fr-FR"/>
        </w:rPr>
        <w:tab/>
        <w:t>Les signataires qui sont également membres de la Convention feront référence, dans leurs rapports nationaux à la Conférence des Parties à la Convention, aux activités entreprises dans le cadre du présent Mémorandum d'Entente.</w:t>
      </w:r>
    </w:p>
    <w:p w14:paraId="29C45B46" w14:textId="77777777" w:rsidR="00A93CBF" w:rsidRPr="00BB62B0" w:rsidRDefault="00A93CBF" w:rsidP="00771018">
      <w:pPr>
        <w:jc w:val="both"/>
        <w:rPr>
          <w:rFonts w:eastAsia="Times New Roman" w:cs="Arial"/>
          <w:lang w:val="fr-FR"/>
        </w:rPr>
      </w:pPr>
    </w:p>
    <w:p w14:paraId="6CEE5B07" w14:textId="77777777" w:rsidR="00A93CBF" w:rsidRPr="00BB62B0" w:rsidRDefault="00A93CBF" w:rsidP="00771018">
      <w:pPr>
        <w:jc w:val="both"/>
        <w:rPr>
          <w:rFonts w:eastAsia="Times New Roman" w:cs="Arial"/>
          <w:lang w:val="fr-FR"/>
        </w:rPr>
      </w:pPr>
      <w:r>
        <w:rPr>
          <w:rFonts w:eastAsia="Times New Roman" w:cs="Arial"/>
          <w:lang w:val="fr-FR"/>
        </w:rPr>
        <w:t>19.</w:t>
      </w:r>
      <w:r>
        <w:rPr>
          <w:rFonts w:eastAsia="Times New Roman" w:cs="Arial"/>
          <w:lang w:val="fr-FR"/>
        </w:rPr>
        <w:tab/>
        <w:t xml:space="preserve">Les signataires s'efforceront d'échanger sans retard injustifié les informations scientifiques, techniques, juridiques et autres nécessaires pour coordonner les mesures de conservation et coopérer avec d'autres États de l'aire de répartition, les organisations internationales appropriées, les organisations non </w:t>
      </w:r>
      <w:r>
        <w:rPr>
          <w:rFonts w:eastAsia="Times New Roman" w:cs="Arial"/>
          <w:u w:val="single"/>
          <w:lang w:val="fr-FR"/>
        </w:rPr>
        <w:t>-</w:t>
      </w:r>
      <w:r>
        <w:rPr>
          <w:rFonts w:eastAsia="Times New Roman" w:cs="Arial"/>
          <w:lang w:val="fr-FR"/>
        </w:rPr>
        <w:t>gouvernementales nationales et les scientifiques en vue de développer la recherche coopérative et de faciliter la mise en œuvre du présent Mémorandum d'Entente.</w:t>
      </w:r>
    </w:p>
    <w:p w14:paraId="0F270A24" w14:textId="77777777" w:rsidR="00A93CBF" w:rsidRPr="00BB62B0" w:rsidRDefault="00A93CBF" w:rsidP="00771018">
      <w:pPr>
        <w:jc w:val="both"/>
        <w:rPr>
          <w:rFonts w:eastAsia="Times New Roman" w:cs="Arial"/>
          <w:lang w:val="fr-FR"/>
        </w:rPr>
      </w:pPr>
    </w:p>
    <w:p w14:paraId="67BCBE73" w14:textId="77777777" w:rsidR="00A93CBF" w:rsidRPr="00BB62B0" w:rsidRDefault="00A93CBF" w:rsidP="00771018">
      <w:pPr>
        <w:jc w:val="both"/>
        <w:rPr>
          <w:rFonts w:eastAsia="Times New Roman" w:cs="Arial"/>
          <w:lang w:val="fr-FR"/>
        </w:rPr>
      </w:pPr>
      <w:r>
        <w:rPr>
          <w:rFonts w:eastAsia="Times New Roman" w:cs="Arial"/>
          <w:lang w:val="fr-FR"/>
        </w:rPr>
        <w:t>20.</w:t>
      </w:r>
      <w:r>
        <w:rPr>
          <w:rFonts w:eastAsia="Times New Roman" w:cs="Arial"/>
          <w:lang w:val="fr-FR"/>
        </w:rPr>
        <w:tab/>
        <w:t>Les signataires s'efforceront de financer, à partir de sources nationales et autres, la mise en œuvre sur leur territoire des mesures nécessaires à la conservation des oiseaux de proie. En outre, ils s'efforceront de s'assister mutuellement dans la mise en œuvre et le financement des points clés du Plan d'action et de rechercher l'assistance d'autres sources pour le financement et la mise en œuvre de leurs stratégies ou de mesures équivalentes.</w:t>
      </w:r>
    </w:p>
    <w:p w14:paraId="4EE32488" w14:textId="77777777" w:rsidR="00A93CBF" w:rsidRPr="00BB62B0" w:rsidRDefault="00A93CBF" w:rsidP="00771018">
      <w:pPr>
        <w:jc w:val="both"/>
        <w:rPr>
          <w:rFonts w:eastAsia="Times New Roman" w:cs="Arial"/>
          <w:lang w:val="fr-FR"/>
        </w:rPr>
      </w:pPr>
    </w:p>
    <w:p w14:paraId="7AFD5EAD" w14:textId="77777777" w:rsidR="00A93CBF" w:rsidRPr="00BB62B0" w:rsidRDefault="00A93CBF" w:rsidP="00771018">
      <w:pPr>
        <w:jc w:val="both"/>
        <w:rPr>
          <w:rFonts w:eastAsia="Times New Roman" w:cs="Arial"/>
          <w:lang w:val="fr-FR"/>
        </w:rPr>
      </w:pPr>
      <w:r>
        <w:rPr>
          <w:rFonts w:eastAsia="Times New Roman" w:cs="Arial"/>
          <w:b/>
          <w:bCs/>
          <w:lang w:val="fr-FR"/>
        </w:rPr>
        <w:t>Dispositions finales</w:t>
      </w:r>
    </w:p>
    <w:p w14:paraId="65261AEA" w14:textId="77777777" w:rsidR="00A93CBF" w:rsidRPr="00BB62B0" w:rsidRDefault="00A93CBF" w:rsidP="00771018">
      <w:pPr>
        <w:jc w:val="both"/>
        <w:rPr>
          <w:rFonts w:eastAsia="Times New Roman" w:cs="Arial"/>
          <w:lang w:val="fr-FR"/>
        </w:rPr>
      </w:pPr>
    </w:p>
    <w:p w14:paraId="01E37DD2" w14:textId="77777777" w:rsidR="00A93CBF" w:rsidRPr="00BB62B0" w:rsidRDefault="00A93CBF" w:rsidP="00771018">
      <w:pPr>
        <w:jc w:val="both"/>
        <w:rPr>
          <w:rFonts w:eastAsia="Times New Roman" w:cs="Arial"/>
          <w:lang w:val="fr-FR"/>
        </w:rPr>
      </w:pPr>
      <w:r>
        <w:rPr>
          <w:rFonts w:eastAsia="Times New Roman" w:cs="Arial"/>
          <w:lang w:val="fr-FR"/>
        </w:rPr>
        <w:t>21.</w:t>
      </w:r>
      <w:r>
        <w:rPr>
          <w:rFonts w:eastAsia="Times New Roman" w:cs="Arial"/>
          <w:lang w:val="fr-FR"/>
        </w:rPr>
        <w:tab/>
        <w:t>Le présent Mémorandum d'Entente est conclu pour une durée indéterminée.</w:t>
      </w:r>
    </w:p>
    <w:p w14:paraId="0F5E899B" w14:textId="77777777" w:rsidR="00A93CBF" w:rsidRPr="00BB62B0" w:rsidRDefault="00A93CBF" w:rsidP="00771018">
      <w:pPr>
        <w:jc w:val="both"/>
        <w:rPr>
          <w:rFonts w:eastAsia="Times New Roman" w:cs="Arial"/>
          <w:lang w:val="fr-FR"/>
        </w:rPr>
      </w:pPr>
    </w:p>
    <w:p w14:paraId="38D1A826" w14:textId="77777777" w:rsidR="00A93CBF" w:rsidRPr="00BB62B0" w:rsidRDefault="00A93CBF" w:rsidP="00771018">
      <w:pPr>
        <w:jc w:val="both"/>
        <w:rPr>
          <w:rFonts w:eastAsia="Times New Roman" w:cs="Arial"/>
          <w:lang w:val="fr-FR"/>
        </w:rPr>
      </w:pPr>
      <w:r>
        <w:rPr>
          <w:rFonts w:eastAsia="Times New Roman" w:cs="Arial"/>
          <w:lang w:val="fr-FR"/>
        </w:rPr>
        <w:t>22.</w:t>
      </w:r>
      <w:r>
        <w:rPr>
          <w:rFonts w:eastAsia="Times New Roman" w:cs="Arial"/>
          <w:lang w:val="fr-FR"/>
        </w:rPr>
        <w:tab/>
        <w:t xml:space="preserve">Le présent Mémorandum d'Entente peut être modifié lors de toute réunion </w:t>
      </w:r>
      <w:r>
        <w:rPr>
          <w:rFonts w:eastAsia="Times New Roman" w:cs="Arial"/>
          <w:strike/>
          <w:lang w:val="fr-FR"/>
        </w:rPr>
        <w:t>des</w:t>
      </w:r>
      <w:r>
        <w:rPr>
          <w:rFonts w:eastAsia="Times New Roman" w:cs="Arial"/>
          <w:lang w:val="fr-FR"/>
        </w:rPr>
        <w:t xml:space="preserve"> signataires. Tout amendement adopté prendra effet à la date de son adoption par l'Assemblée par consensus. Le Secrétariat communiquera le texte de tout amendement ainsi adopté à tous les signataires et à tous les autres États de l'aire de répartition.</w:t>
      </w:r>
    </w:p>
    <w:p w14:paraId="5E2C840F" w14:textId="77777777" w:rsidR="00A93CBF" w:rsidRPr="00BB62B0" w:rsidRDefault="00A93CBF" w:rsidP="00771018">
      <w:pPr>
        <w:jc w:val="both"/>
        <w:rPr>
          <w:rFonts w:eastAsia="Times New Roman" w:cs="Arial"/>
          <w:lang w:val="fr-FR"/>
        </w:rPr>
      </w:pPr>
    </w:p>
    <w:p w14:paraId="6CD30D83" w14:textId="6420D4F6" w:rsidR="00A93CBF" w:rsidRPr="00BB62B0" w:rsidRDefault="00A93CBF" w:rsidP="00771018">
      <w:pPr>
        <w:jc w:val="both"/>
        <w:rPr>
          <w:rFonts w:eastAsia="Times New Roman" w:cs="Arial"/>
          <w:lang w:val="fr-FR"/>
        </w:rPr>
      </w:pPr>
      <w:r>
        <w:rPr>
          <w:rFonts w:eastAsia="Times New Roman" w:cs="Arial"/>
          <w:lang w:val="fr-FR"/>
        </w:rPr>
        <w:t>23.</w:t>
      </w:r>
      <w:r>
        <w:rPr>
          <w:rFonts w:eastAsia="Times New Roman" w:cs="Arial"/>
          <w:lang w:val="fr-FR"/>
        </w:rPr>
        <w:tab/>
        <w:t>Rien dans le présent Mémorandum d'Entente n'empêchera l'un des signataires d'adopter des mesures plus strictes pour la conservation des oiseaux de proie sur son territoire.</w:t>
      </w:r>
    </w:p>
    <w:p w14:paraId="77BA412A" w14:textId="77777777" w:rsidR="00A93CBF" w:rsidRPr="00BB62B0" w:rsidRDefault="00A93CBF" w:rsidP="00771018">
      <w:pPr>
        <w:jc w:val="both"/>
        <w:rPr>
          <w:rFonts w:eastAsia="Times New Roman" w:cs="Arial"/>
          <w:lang w:val="fr-FR"/>
        </w:rPr>
      </w:pPr>
    </w:p>
    <w:p w14:paraId="3F62DBB9" w14:textId="77777777" w:rsidR="00A93CBF" w:rsidRPr="00BB62B0" w:rsidRDefault="00A93CBF" w:rsidP="00771018">
      <w:pPr>
        <w:jc w:val="both"/>
        <w:rPr>
          <w:rFonts w:eastAsia="Times New Roman" w:cs="Arial"/>
          <w:lang w:val="fr-FR"/>
        </w:rPr>
      </w:pPr>
      <w:r>
        <w:rPr>
          <w:rFonts w:eastAsia="Times New Roman" w:cs="Arial"/>
          <w:lang w:val="fr-FR"/>
        </w:rPr>
        <w:t>24.</w:t>
      </w:r>
      <w:r>
        <w:rPr>
          <w:rFonts w:eastAsia="Times New Roman" w:cs="Arial"/>
          <w:lang w:val="fr-FR"/>
        </w:rPr>
        <w:tab/>
        <w:t>Les signataires examineront à chaque session de la réunion des signataires le présent Mémorandum d'Entente, y compris les dispositions opérationnelles, administratives et institutionnelles de mise en œuvre.</w:t>
      </w:r>
    </w:p>
    <w:p w14:paraId="4E941E99" w14:textId="77777777" w:rsidR="00A93CBF" w:rsidRPr="00BB62B0" w:rsidRDefault="00A93CBF" w:rsidP="00771018">
      <w:pPr>
        <w:jc w:val="both"/>
        <w:rPr>
          <w:rFonts w:eastAsia="Times New Roman" w:cs="Arial"/>
          <w:lang w:val="fr-FR"/>
        </w:rPr>
      </w:pPr>
    </w:p>
    <w:p w14:paraId="2366BDFB" w14:textId="77777777" w:rsidR="00A93CBF" w:rsidRPr="00BB62B0" w:rsidRDefault="00A93CBF" w:rsidP="00771018">
      <w:pPr>
        <w:jc w:val="both"/>
        <w:rPr>
          <w:rFonts w:eastAsia="Times New Roman" w:cs="Arial"/>
          <w:lang w:val="fr-FR"/>
        </w:rPr>
      </w:pPr>
      <w:r>
        <w:rPr>
          <w:rFonts w:eastAsia="Times New Roman" w:cs="Arial"/>
          <w:lang w:val="fr-FR"/>
        </w:rPr>
        <w:t>25.</w:t>
      </w:r>
      <w:r>
        <w:rPr>
          <w:rFonts w:eastAsia="Times New Roman" w:cs="Arial"/>
          <w:lang w:val="fr-FR"/>
        </w:rPr>
        <w:tab/>
        <w:t>Aucune disposition du présent Mémorandum d'Entente ne lie les signataires, que ce soit conjointement ou séparément.</w:t>
      </w:r>
    </w:p>
    <w:p w14:paraId="37931D53" w14:textId="77777777" w:rsidR="00A93CBF" w:rsidRPr="00BB62B0" w:rsidRDefault="00A93CBF" w:rsidP="00771018">
      <w:pPr>
        <w:jc w:val="both"/>
        <w:rPr>
          <w:rFonts w:eastAsia="Times New Roman" w:cs="Arial"/>
          <w:lang w:val="fr-FR"/>
        </w:rPr>
      </w:pPr>
    </w:p>
    <w:p w14:paraId="21D8DC82" w14:textId="77777777" w:rsidR="00A93CBF" w:rsidRPr="00BB62B0" w:rsidRDefault="00A93CBF" w:rsidP="00771018">
      <w:pPr>
        <w:jc w:val="both"/>
        <w:rPr>
          <w:rFonts w:eastAsia="Times New Roman" w:cs="Arial"/>
          <w:lang w:val="fr-FR"/>
        </w:rPr>
      </w:pPr>
      <w:r>
        <w:rPr>
          <w:rFonts w:eastAsia="Times New Roman" w:cs="Arial"/>
          <w:lang w:val="fr-FR"/>
        </w:rPr>
        <w:t>26.</w:t>
      </w:r>
      <w:r>
        <w:rPr>
          <w:rFonts w:eastAsia="Times New Roman" w:cs="Arial"/>
          <w:lang w:val="fr-FR"/>
        </w:rPr>
        <w:tab/>
        <w:t>Ce Mémorandum d'Entente sera ouvert à la signature pour une durée indéterminée au siège du Secrétariat de la CMS à tous les États de l'aire de répartition des oiseaux de proie d'</w:t>
      </w:r>
      <w:r>
        <w:rPr>
          <w:rFonts w:eastAsia="Times New Roman" w:cs="Arial"/>
          <w:u w:val="single"/>
          <w:lang w:val="fr-FR"/>
        </w:rPr>
        <w:t>Afrique-Eurasie</w:t>
      </w:r>
      <w:r>
        <w:rPr>
          <w:rFonts w:eastAsia="Times New Roman" w:cs="Arial"/>
          <w:lang w:val="fr-FR"/>
        </w:rPr>
        <w:t xml:space="preserve"> et à toute organisation régionale d'intégration économique.</w:t>
      </w:r>
    </w:p>
    <w:p w14:paraId="17903B86" w14:textId="77777777" w:rsidR="00A93CBF" w:rsidRPr="00BB62B0" w:rsidRDefault="00A93CBF" w:rsidP="00771018">
      <w:pPr>
        <w:jc w:val="both"/>
        <w:rPr>
          <w:rFonts w:eastAsia="Times New Roman" w:cs="Arial"/>
          <w:lang w:val="fr-FR"/>
        </w:rPr>
      </w:pPr>
    </w:p>
    <w:p w14:paraId="1348446C" w14:textId="77777777" w:rsidR="00A93CBF" w:rsidRPr="00BB62B0" w:rsidRDefault="00A93CBF" w:rsidP="00771018">
      <w:pPr>
        <w:jc w:val="both"/>
        <w:rPr>
          <w:rFonts w:eastAsia="Times New Roman" w:cs="Arial"/>
          <w:lang w:val="fr-FR"/>
        </w:rPr>
      </w:pPr>
      <w:r>
        <w:rPr>
          <w:rFonts w:eastAsia="Times New Roman" w:cs="Arial"/>
          <w:lang w:val="fr-FR"/>
        </w:rPr>
        <w:t>27.</w:t>
      </w:r>
      <w:r>
        <w:rPr>
          <w:rFonts w:eastAsia="Times New Roman" w:cs="Arial"/>
          <w:lang w:val="fr-FR"/>
        </w:rPr>
        <w:tab/>
        <w:t>Les organisations intergouvernementales et les organisations non gouvernementales internationales et nationales peuvent s'associer au présent Mémorandum d'Entente en le signant en tant que partenaires coopérants, notamment pour la mise en œuvre du Plan d'action conformément à l'article VII, paragraphe 9, de la Convention sur la Conservation des espèces migratrices.</w:t>
      </w:r>
    </w:p>
    <w:p w14:paraId="56759450" w14:textId="77777777" w:rsidR="00A93CBF" w:rsidRPr="00BB62B0" w:rsidRDefault="00A93CBF" w:rsidP="00771018">
      <w:pPr>
        <w:jc w:val="both"/>
        <w:rPr>
          <w:rFonts w:eastAsia="Times New Roman" w:cs="Arial"/>
          <w:lang w:val="fr-FR"/>
        </w:rPr>
      </w:pPr>
    </w:p>
    <w:p w14:paraId="77C799ED" w14:textId="77777777" w:rsidR="00A93CBF" w:rsidRPr="00BB62B0" w:rsidRDefault="00A93CBF" w:rsidP="00771018">
      <w:pPr>
        <w:jc w:val="both"/>
        <w:rPr>
          <w:rFonts w:eastAsia="Times New Roman" w:cs="Arial"/>
          <w:lang w:val="fr-FR"/>
        </w:rPr>
      </w:pPr>
      <w:r>
        <w:rPr>
          <w:rFonts w:eastAsia="Times New Roman" w:cs="Arial"/>
          <w:lang w:val="fr-FR"/>
        </w:rPr>
        <w:t>28.</w:t>
      </w:r>
      <w:r>
        <w:rPr>
          <w:rFonts w:eastAsia="Times New Roman" w:cs="Arial"/>
          <w:lang w:val="fr-FR"/>
        </w:rPr>
        <w:tab/>
        <w:t>Le présent Mémorandum d'Entente entrera en vigueur le premier jour du mois suivant la date à laquelle au moins huit États de l'aire de répartition seront signataires, dont au moins deux pour l'Europe, l'Asie et l'Afrique. Par la suite, il entrera en vigueur pour tout autre signataire le premier jour du mois suivant la date de signature par ce signataire.</w:t>
      </w:r>
    </w:p>
    <w:p w14:paraId="3F690345" w14:textId="77777777" w:rsidR="00A93CBF" w:rsidRPr="00BB62B0" w:rsidRDefault="00A93CBF" w:rsidP="00771018">
      <w:pPr>
        <w:jc w:val="both"/>
        <w:rPr>
          <w:rFonts w:eastAsia="Times New Roman" w:cs="Arial"/>
          <w:lang w:val="fr-FR"/>
        </w:rPr>
      </w:pPr>
    </w:p>
    <w:p w14:paraId="3AAF56BE" w14:textId="77777777" w:rsidR="00A93CBF" w:rsidRPr="00BB62B0" w:rsidRDefault="00A93CBF" w:rsidP="00771018">
      <w:pPr>
        <w:jc w:val="both"/>
        <w:rPr>
          <w:rFonts w:eastAsia="Times New Roman" w:cs="Arial"/>
          <w:lang w:val="fr-FR"/>
        </w:rPr>
      </w:pPr>
      <w:r>
        <w:rPr>
          <w:rFonts w:eastAsia="Times New Roman" w:cs="Arial"/>
          <w:lang w:val="fr-FR"/>
        </w:rPr>
        <w:t>29.</w:t>
      </w:r>
      <w:r>
        <w:rPr>
          <w:rFonts w:eastAsia="Times New Roman" w:cs="Arial"/>
          <w:lang w:val="fr-FR"/>
        </w:rPr>
        <w:tab/>
        <w:t>Tout signataire peut se retirer du présent Mémorandum d'Entente par notification écrite au Secrétariat. Le retrait prendra effet pour ce signataire six mois après la date de réception de la notification par le Secrétariat.</w:t>
      </w:r>
    </w:p>
    <w:p w14:paraId="739F8758" w14:textId="77777777" w:rsidR="00A93CBF" w:rsidRPr="00BB62B0" w:rsidRDefault="00A93CBF" w:rsidP="00771018">
      <w:pPr>
        <w:jc w:val="both"/>
        <w:rPr>
          <w:rFonts w:eastAsia="Times New Roman" w:cs="Arial"/>
          <w:lang w:val="fr-FR"/>
        </w:rPr>
      </w:pPr>
    </w:p>
    <w:p w14:paraId="4A183062" w14:textId="77777777" w:rsidR="00A93CBF" w:rsidRPr="00BB62B0" w:rsidRDefault="00A93CBF" w:rsidP="00771018">
      <w:pPr>
        <w:jc w:val="both"/>
        <w:rPr>
          <w:rFonts w:eastAsia="Times New Roman" w:cs="Arial"/>
          <w:lang w:val="fr-FR"/>
        </w:rPr>
      </w:pPr>
      <w:r>
        <w:rPr>
          <w:rFonts w:eastAsia="Times New Roman" w:cs="Arial"/>
          <w:lang w:val="fr-FR"/>
        </w:rPr>
        <w:t>30.</w:t>
      </w:r>
      <w:r>
        <w:rPr>
          <w:rFonts w:eastAsia="Times New Roman" w:cs="Arial"/>
          <w:lang w:val="fr-FR"/>
        </w:rPr>
        <w:tab/>
        <w:t>Le Secrétariat sera le dépositaire du présent Mémorandum d'Entente.</w:t>
      </w:r>
    </w:p>
    <w:p w14:paraId="1D04EB5B" w14:textId="77777777" w:rsidR="00A93CBF" w:rsidRPr="00BB62B0" w:rsidRDefault="00A93CBF" w:rsidP="00771018">
      <w:pPr>
        <w:jc w:val="both"/>
        <w:rPr>
          <w:rFonts w:eastAsia="Times New Roman" w:cs="Arial"/>
          <w:lang w:val="fr-FR"/>
        </w:rPr>
      </w:pPr>
    </w:p>
    <w:p w14:paraId="60C5CE09" w14:textId="77777777" w:rsidR="00A93CBF" w:rsidRPr="00BB62B0" w:rsidRDefault="00A93CBF" w:rsidP="00771018">
      <w:pPr>
        <w:jc w:val="both"/>
        <w:rPr>
          <w:rFonts w:eastAsia="Times New Roman" w:cs="Arial"/>
          <w:lang w:val="fr-FR"/>
        </w:rPr>
      </w:pPr>
      <w:r>
        <w:rPr>
          <w:rFonts w:eastAsia="Times New Roman" w:cs="Arial"/>
          <w:lang w:val="fr-FR"/>
        </w:rPr>
        <w:t>31.</w:t>
      </w:r>
      <w:r>
        <w:rPr>
          <w:rFonts w:eastAsia="Times New Roman" w:cs="Arial"/>
          <w:lang w:val="fr-FR"/>
        </w:rPr>
        <w:tab/>
        <w:t>Les langues de travail pour toutes les questions relatives au présent Mémorandum d'Entente, y compris les réunions, les documents et la correspondance, seront l'anglais et le français.</w:t>
      </w:r>
    </w:p>
    <w:p w14:paraId="1F7E1027" w14:textId="77777777" w:rsidR="00A93CBF" w:rsidRPr="00BB62B0" w:rsidRDefault="00A93CBF" w:rsidP="00771018">
      <w:pPr>
        <w:jc w:val="both"/>
        <w:rPr>
          <w:rFonts w:cs="Arial"/>
          <w:lang w:val="fr-FR"/>
        </w:rPr>
      </w:pPr>
    </w:p>
    <w:p w14:paraId="75108C26" w14:textId="58C03CBE" w:rsidR="00C62DDE" w:rsidRPr="00BB62B0" w:rsidRDefault="00C62DDE" w:rsidP="00771018">
      <w:pPr>
        <w:jc w:val="both"/>
        <w:rPr>
          <w:rFonts w:cs="Arial"/>
          <w:b/>
          <w:bCs/>
          <w:lang w:val="fr-FR"/>
        </w:rPr>
      </w:pPr>
      <w:r>
        <w:rPr>
          <w:rFonts w:cs="Arial"/>
          <w:b/>
          <w:bCs/>
          <w:lang w:val="fr-FR"/>
        </w:rPr>
        <w:br w:type="page"/>
      </w:r>
    </w:p>
    <w:p w14:paraId="5FBCDA67" w14:textId="77777777" w:rsidR="007463B5" w:rsidRDefault="007463B5" w:rsidP="001D5CB4">
      <w:pPr>
        <w:pStyle w:val="Heading1"/>
        <w:jc w:val="center"/>
        <w:rPr>
          <w:lang w:val="fr-FR"/>
        </w:rPr>
      </w:pPr>
    </w:p>
    <w:p w14:paraId="23140AB1" w14:textId="35464CA4" w:rsidR="00C62DDE" w:rsidRDefault="00C64927" w:rsidP="001D5CB4">
      <w:pPr>
        <w:pStyle w:val="Heading1"/>
        <w:jc w:val="center"/>
        <w:rPr>
          <w:lang w:val="fr-FR"/>
        </w:rPr>
      </w:pPr>
      <w:bookmarkStart w:id="4" w:name="_Toc130559817"/>
      <w:bookmarkStart w:id="5" w:name="_Toc131511984"/>
      <w:r>
        <w:rPr>
          <w:lang w:val="fr-FR"/>
        </w:rPr>
        <w:t>ADDENDUM 2 - Propositions d'amendements à l'annexe 1 (liste des espèces) du Mémorandum d'Entente</w:t>
      </w:r>
      <w:bookmarkEnd w:id="4"/>
      <w:bookmarkEnd w:id="5"/>
    </w:p>
    <w:p w14:paraId="39349A4C" w14:textId="77777777" w:rsidR="00C64927" w:rsidRDefault="00C64927" w:rsidP="00C64927">
      <w:pPr>
        <w:jc w:val="center"/>
        <w:rPr>
          <w:rFonts w:cs="Arial"/>
          <w:b/>
          <w:bCs/>
          <w:highlight w:val="green"/>
          <w:u w:val="single"/>
          <w:lang w:val="fr-FR"/>
        </w:rPr>
      </w:pPr>
    </w:p>
    <w:p w14:paraId="30B6A47F" w14:textId="77777777" w:rsidR="00C64927" w:rsidRDefault="00C64927" w:rsidP="00C64927">
      <w:pPr>
        <w:jc w:val="center"/>
        <w:rPr>
          <w:rFonts w:cs="Arial"/>
          <w:b/>
          <w:bCs/>
          <w:highlight w:val="green"/>
          <w:u w:val="single"/>
          <w:lang w:val="fr-FR"/>
        </w:rPr>
      </w:pPr>
    </w:p>
    <w:p w14:paraId="1CE5CB1F" w14:textId="1BCDAA69" w:rsidR="00E12E9F" w:rsidRDefault="006B6DBA" w:rsidP="006B6DBA">
      <w:pPr>
        <w:jc w:val="right"/>
        <w:rPr>
          <w:rFonts w:cs="Arial"/>
          <w:b/>
          <w:bCs/>
          <w:lang w:val="fr-FR"/>
        </w:rPr>
      </w:pPr>
      <w:r>
        <w:rPr>
          <w:rFonts w:cs="Arial"/>
          <w:b/>
          <w:bCs/>
          <w:lang w:val="fr-FR"/>
        </w:rPr>
        <w:t>Annexe 1</w:t>
      </w:r>
    </w:p>
    <w:p w14:paraId="3C0F4733" w14:textId="77777777" w:rsidR="006B6DBA" w:rsidRPr="00D558A2" w:rsidRDefault="006B6DBA" w:rsidP="006B6DBA">
      <w:pPr>
        <w:jc w:val="right"/>
        <w:rPr>
          <w:rFonts w:cs="Arial"/>
          <w:b/>
          <w:bCs/>
          <w:lang w:val="fr-FR"/>
        </w:rPr>
      </w:pPr>
    </w:p>
    <w:p w14:paraId="1896609A" w14:textId="5FCFB4DF" w:rsidR="00C62DDE" w:rsidRDefault="007A79CD" w:rsidP="00771018">
      <w:pPr>
        <w:autoSpaceDE w:val="0"/>
        <w:autoSpaceDN w:val="0"/>
        <w:adjustRightInd w:val="0"/>
        <w:jc w:val="center"/>
        <w:rPr>
          <w:rFonts w:cs="Arial"/>
          <w:b/>
          <w:bCs/>
          <w:color w:val="000000"/>
          <w:u w:val="single"/>
          <w:lang w:val="fr-FR"/>
        </w:rPr>
      </w:pPr>
      <w:r>
        <w:rPr>
          <w:rFonts w:cs="Arial"/>
          <w:b/>
          <w:bCs/>
          <w:lang w:val="fr-FR"/>
        </w:rPr>
        <w:t>LISTE DES OISEAUX DE PROIE MIGRATEURS AFRICAINS ET EURASIENS</w:t>
      </w:r>
      <w:r>
        <w:rPr>
          <w:rFonts w:cs="Arial"/>
          <w:b/>
          <w:bCs/>
          <w:color w:val="000000"/>
          <w:u w:val="single"/>
          <w:lang w:val="fr-FR"/>
        </w:rPr>
        <w:t xml:space="preserve"> ("Liste des espèces")</w:t>
      </w:r>
    </w:p>
    <w:p w14:paraId="3E5AA8A0" w14:textId="77777777" w:rsidR="006B6DBA" w:rsidRPr="0018540E" w:rsidRDefault="006B6DBA" w:rsidP="00771018">
      <w:pPr>
        <w:autoSpaceDE w:val="0"/>
        <w:autoSpaceDN w:val="0"/>
        <w:adjustRightInd w:val="0"/>
        <w:jc w:val="center"/>
        <w:rPr>
          <w:rFonts w:cs="Arial"/>
          <w:color w:val="000000"/>
          <w:u w:val="single"/>
          <w:lang w:val="fr-FR"/>
        </w:rPr>
      </w:pPr>
    </w:p>
    <w:p w14:paraId="3DD07B48" w14:textId="511E5F91" w:rsidR="00C62DDE" w:rsidRPr="00304349" w:rsidRDefault="00C62DDE" w:rsidP="00771018">
      <w:pPr>
        <w:autoSpaceDE w:val="0"/>
        <w:autoSpaceDN w:val="0"/>
        <w:adjustRightInd w:val="0"/>
        <w:jc w:val="center"/>
        <w:rPr>
          <w:rFonts w:cs="Arial"/>
          <w:color w:val="000000"/>
          <w:u w:val="single"/>
          <w:lang w:val="fr-FR"/>
        </w:rPr>
      </w:pPr>
      <w:r>
        <w:rPr>
          <w:rFonts w:cs="Arial"/>
          <w:color w:val="000000"/>
          <w:u w:val="single"/>
          <w:lang w:val="fr-FR"/>
        </w:rPr>
        <w:t>(</w:t>
      </w:r>
      <w:proofErr w:type="gramStart"/>
      <w:r>
        <w:rPr>
          <w:rFonts w:cs="Arial"/>
          <w:color w:val="000000"/>
          <w:u w:val="single"/>
          <w:lang w:val="fr-FR"/>
        </w:rPr>
        <w:t>telle</w:t>
      </w:r>
      <w:proofErr w:type="gramEnd"/>
      <w:r>
        <w:rPr>
          <w:rFonts w:cs="Arial"/>
          <w:color w:val="000000"/>
          <w:u w:val="single"/>
          <w:lang w:val="fr-FR"/>
        </w:rPr>
        <w:t xml:space="preserve"> qu'adoptée par </w:t>
      </w:r>
      <w:r>
        <w:rPr>
          <w:rFonts w:cs="Arial"/>
          <w:u w:val="single"/>
          <w:lang w:val="fr-FR"/>
        </w:rPr>
        <w:t>la troisième réunion des signataires du Mémorandum d'Entente sur les rapaces, juillet 2023</w:t>
      </w:r>
      <w:r>
        <w:rPr>
          <w:rFonts w:cs="Arial"/>
          <w:color w:val="000000"/>
          <w:u w:val="single"/>
          <w:lang w:val="fr-FR"/>
        </w:rPr>
        <w:t xml:space="preserve">) </w:t>
      </w:r>
    </w:p>
    <w:p w14:paraId="02164390" w14:textId="77777777" w:rsidR="00C62DDE" w:rsidRPr="0018540E" w:rsidRDefault="00C62DDE" w:rsidP="00771018">
      <w:pPr>
        <w:autoSpaceDE w:val="0"/>
        <w:autoSpaceDN w:val="0"/>
        <w:adjustRightInd w:val="0"/>
        <w:jc w:val="center"/>
        <w:rPr>
          <w:rFonts w:cs="Arial"/>
          <w:i/>
          <w:iCs/>
          <w:color w:val="000000"/>
          <w:lang w:val="fr-FR"/>
        </w:rPr>
      </w:pPr>
    </w:p>
    <w:p w14:paraId="2B2AACF4" w14:textId="799857DB" w:rsidR="00C62DDE" w:rsidRPr="0018540E" w:rsidRDefault="00C62DDE" w:rsidP="00771018">
      <w:pPr>
        <w:autoSpaceDE w:val="0"/>
        <w:autoSpaceDN w:val="0"/>
        <w:adjustRightInd w:val="0"/>
        <w:jc w:val="center"/>
        <w:rPr>
          <w:rFonts w:cs="Arial"/>
          <w:color w:val="000000"/>
          <w:lang w:val="fr-FR"/>
        </w:rPr>
      </w:pPr>
      <w:r>
        <w:rPr>
          <w:rFonts w:cs="Arial"/>
          <w:i/>
          <w:iCs/>
          <w:color w:val="000000"/>
          <w:lang w:val="fr-FR"/>
        </w:rPr>
        <w:t xml:space="preserve">Entrée en vigueur : 7 juillet 2023 </w:t>
      </w:r>
    </w:p>
    <w:p w14:paraId="1F39C49E" w14:textId="77777777" w:rsidR="00C62DDE" w:rsidRPr="0018540E" w:rsidRDefault="00C62DDE" w:rsidP="00771018">
      <w:pPr>
        <w:rPr>
          <w:rFonts w:cs="Arial"/>
          <w:lang w:val="fr-FR"/>
        </w:rPr>
      </w:pPr>
    </w:p>
    <w:p w14:paraId="0BB5E559" w14:textId="646F548F" w:rsidR="00615703" w:rsidRPr="00D84146" w:rsidRDefault="002A4938" w:rsidP="00771018">
      <w:pPr>
        <w:rPr>
          <w:rFonts w:cs="Arial"/>
          <w:b/>
          <w:i/>
          <w:strike/>
          <w:lang w:val="fr-FR"/>
        </w:rPr>
      </w:pPr>
      <w:r w:rsidRPr="00D84146">
        <w:rPr>
          <w:rFonts w:cs="Arial"/>
          <w:b/>
          <w:i/>
          <w:lang w:val="fr-FR"/>
        </w:rPr>
        <w:t>ACCIPITRIFORMES</w:t>
      </w:r>
    </w:p>
    <w:p w14:paraId="5C2C3C28" w14:textId="77777777" w:rsidR="00615703" w:rsidRPr="0018540E" w:rsidRDefault="00615703" w:rsidP="00771018">
      <w:pPr>
        <w:rPr>
          <w:rFonts w:cs="Arial"/>
          <w:b/>
          <w:lang w:val="fr-FR"/>
        </w:rPr>
      </w:pPr>
    </w:p>
    <w:p w14:paraId="280CA68C" w14:textId="77777777" w:rsidR="00615703" w:rsidRPr="00D84146" w:rsidRDefault="00615703" w:rsidP="00771018">
      <w:pPr>
        <w:rPr>
          <w:rFonts w:cs="Arial"/>
          <w:b/>
          <w:i/>
          <w:lang w:val="fr-FR"/>
        </w:rPr>
      </w:pPr>
      <w:proofErr w:type="spellStart"/>
      <w:r w:rsidRPr="00D84146">
        <w:rPr>
          <w:rFonts w:cs="Arial"/>
          <w:b/>
          <w:i/>
          <w:lang w:val="fr-FR"/>
        </w:rPr>
        <w:t>Pandionidae</w:t>
      </w:r>
      <w:proofErr w:type="spellEnd"/>
    </w:p>
    <w:tbl>
      <w:tblPr>
        <w:tblW w:w="5520" w:type="dxa"/>
        <w:tblLook w:val="04A0" w:firstRow="1" w:lastRow="0" w:firstColumn="1" w:lastColumn="0" w:noHBand="0" w:noVBand="1"/>
      </w:tblPr>
      <w:tblGrid>
        <w:gridCol w:w="2620"/>
        <w:gridCol w:w="2900"/>
      </w:tblGrid>
      <w:tr w:rsidR="00615703" w:rsidRPr="0018540E" w14:paraId="4CC8BF56" w14:textId="77777777">
        <w:trPr>
          <w:trHeight w:val="315"/>
        </w:trPr>
        <w:tc>
          <w:tcPr>
            <w:tcW w:w="2620" w:type="dxa"/>
            <w:tcBorders>
              <w:top w:val="nil"/>
              <w:left w:val="nil"/>
              <w:bottom w:val="nil"/>
              <w:right w:val="nil"/>
            </w:tcBorders>
            <w:shd w:val="clear" w:color="auto" w:fill="auto"/>
            <w:noWrap/>
            <w:vAlign w:val="center"/>
            <w:hideMark/>
          </w:tcPr>
          <w:p w14:paraId="085DFE70" w14:textId="77777777" w:rsidR="00615703" w:rsidRPr="0018540E" w:rsidRDefault="00615703" w:rsidP="00771018">
            <w:pPr>
              <w:rPr>
                <w:rFonts w:eastAsia="Times New Roman" w:cs="Arial"/>
                <w:i/>
                <w:iCs/>
                <w:lang w:val="en-US"/>
              </w:rPr>
            </w:pPr>
            <w:r>
              <w:rPr>
                <w:rFonts w:eastAsia="Times New Roman" w:cs="Arial"/>
                <w:i/>
                <w:iCs/>
                <w:lang w:val="en-US"/>
              </w:rPr>
              <w:t>Pandion haliaetus</w:t>
            </w:r>
          </w:p>
        </w:tc>
        <w:tc>
          <w:tcPr>
            <w:tcW w:w="2900" w:type="dxa"/>
            <w:tcBorders>
              <w:top w:val="nil"/>
              <w:left w:val="nil"/>
              <w:bottom w:val="nil"/>
              <w:right w:val="nil"/>
            </w:tcBorders>
            <w:shd w:val="clear" w:color="auto" w:fill="auto"/>
            <w:noWrap/>
            <w:vAlign w:val="center"/>
            <w:hideMark/>
          </w:tcPr>
          <w:p w14:paraId="18F6BD4C" w14:textId="77777777" w:rsidR="00615703" w:rsidRPr="0018540E" w:rsidRDefault="00615703" w:rsidP="00771018">
            <w:pPr>
              <w:rPr>
                <w:rFonts w:eastAsia="Times New Roman" w:cs="Arial"/>
                <w:lang w:val="fr-FR"/>
              </w:rPr>
            </w:pPr>
            <w:r>
              <w:rPr>
                <w:rFonts w:eastAsia="Times New Roman" w:cs="Arial"/>
                <w:lang w:val="fr-FR"/>
              </w:rPr>
              <w:t>Balbuzard</w:t>
            </w:r>
          </w:p>
        </w:tc>
      </w:tr>
    </w:tbl>
    <w:p w14:paraId="4C611EF5" w14:textId="77777777" w:rsidR="00615703" w:rsidRPr="0018540E" w:rsidRDefault="00615703" w:rsidP="00771018">
      <w:pPr>
        <w:jc w:val="center"/>
        <w:rPr>
          <w:rFonts w:eastAsia="Times New Roman" w:cs="Arial"/>
          <w:i/>
          <w:iCs/>
          <w:lang w:val="fr-FR" w:eastAsia="en-GB"/>
        </w:rPr>
      </w:pPr>
    </w:p>
    <w:p w14:paraId="65510A00" w14:textId="77777777" w:rsidR="00615703" w:rsidRPr="0018540E" w:rsidRDefault="00615703" w:rsidP="00771018">
      <w:pPr>
        <w:rPr>
          <w:rFonts w:cs="Arial"/>
          <w:b/>
          <w:i/>
          <w:lang w:val="en"/>
        </w:rPr>
      </w:pPr>
      <w:r>
        <w:rPr>
          <w:rFonts w:cs="Arial"/>
          <w:b/>
          <w:i/>
          <w:lang w:val="en"/>
        </w:rPr>
        <w:t>Accipitridae</w:t>
      </w:r>
    </w:p>
    <w:tbl>
      <w:tblPr>
        <w:tblW w:w="5520" w:type="dxa"/>
        <w:tblInd w:w="-108" w:type="dxa"/>
        <w:tblLook w:val="04A0" w:firstRow="1" w:lastRow="0" w:firstColumn="1" w:lastColumn="0" w:noHBand="0" w:noVBand="1"/>
      </w:tblPr>
      <w:tblGrid>
        <w:gridCol w:w="2620"/>
        <w:gridCol w:w="2900"/>
      </w:tblGrid>
      <w:tr w:rsidR="00615703" w:rsidRPr="00D84146" w14:paraId="4C1E28D9" w14:textId="77777777" w:rsidTr="00A128E2">
        <w:trPr>
          <w:trHeight w:val="315"/>
        </w:trPr>
        <w:tc>
          <w:tcPr>
            <w:tcW w:w="2620" w:type="dxa"/>
            <w:tcBorders>
              <w:top w:val="nil"/>
              <w:left w:val="nil"/>
              <w:bottom w:val="nil"/>
              <w:right w:val="nil"/>
            </w:tcBorders>
            <w:shd w:val="clear" w:color="auto" w:fill="auto"/>
            <w:noWrap/>
            <w:vAlign w:val="center"/>
            <w:hideMark/>
          </w:tcPr>
          <w:p w14:paraId="70F990F7"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Chelictinia</w:t>
            </w:r>
            <w:proofErr w:type="spellEnd"/>
            <w:r>
              <w:rPr>
                <w:rFonts w:eastAsia="Times New Roman" w:cs="Arial"/>
                <w:i/>
                <w:iCs/>
                <w:color w:val="000000"/>
                <w:lang w:val="en-US"/>
              </w:rPr>
              <w:t xml:space="preserve"> </w:t>
            </w:r>
            <w:proofErr w:type="spellStart"/>
            <w:r>
              <w:rPr>
                <w:rFonts w:eastAsia="Times New Roman" w:cs="Arial"/>
                <w:i/>
                <w:iCs/>
                <w:color w:val="000000"/>
                <w:lang w:val="en-US"/>
              </w:rPr>
              <w:t>riocourii</w:t>
            </w:r>
            <w:proofErr w:type="spellEnd"/>
          </w:p>
        </w:tc>
        <w:tc>
          <w:tcPr>
            <w:tcW w:w="2900" w:type="dxa"/>
            <w:tcBorders>
              <w:top w:val="nil"/>
              <w:left w:val="nil"/>
              <w:bottom w:val="nil"/>
              <w:right w:val="nil"/>
            </w:tcBorders>
            <w:shd w:val="clear" w:color="auto" w:fill="auto"/>
            <w:noWrap/>
            <w:vAlign w:val="center"/>
            <w:hideMark/>
          </w:tcPr>
          <w:p w14:paraId="313B544F" w14:textId="77777777" w:rsidR="00615703" w:rsidRPr="0018540E" w:rsidRDefault="00615703" w:rsidP="00771018">
            <w:pPr>
              <w:rPr>
                <w:rFonts w:eastAsia="Times New Roman" w:cs="Arial"/>
                <w:color w:val="000000"/>
                <w:lang w:val="fr-FR"/>
              </w:rPr>
            </w:pPr>
            <w:r>
              <w:rPr>
                <w:rFonts w:eastAsia="Times New Roman" w:cs="Arial"/>
                <w:color w:val="000000"/>
                <w:lang w:val="fr-FR"/>
              </w:rPr>
              <w:t>Cerf-volant à queue en ciseaux</w:t>
            </w:r>
          </w:p>
        </w:tc>
      </w:tr>
      <w:tr w:rsidR="00615703" w:rsidRPr="0018540E" w14:paraId="2F0D32AA" w14:textId="77777777" w:rsidTr="00A128E2">
        <w:trPr>
          <w:trHeight w:val="315"/>
        </w:trPr>
        <w:tc>
          <w:tcPr>
            <w:tcW w:w="2620" w:type="dxa"/>
            <w:tcBorders>
              <w:top w:val="nil"/>
              <w:left w:val="nil"/>
              <w:bottom w:val="nil"/>
              <w:right w:val="nil"/>
            </w:tcBorders>
            <w:shd w:val="clear" w:color="auto" w:fill="auto"/>
            <w:noWrap/>
            <w:vAlign w:val="center"/>
            <w:hideMark/>
          </w:tcPr>
          <w:p w14:paraId="3C11F7F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Pernis </w:t>
            </w:r>
            <w:proofErr w:type="spellStart"/>
            <w:r>
              <w:rPr>
                <w:rFonts w:eastAsia="Times New Roman" w:cs="Arial"/>
                <w:i/>
                <w:iCs/>
                <w:color w:val="000000"/>
                <w:lang w:val="en-US"/>
              </w:rPr>
              <w:t>apivorus</w:t>
            </w:r>
            <w:proofErr w:type="spellEnd"/>
          </w:p>
        </w:tc>
        <w:tc>
          <w:tcPr>
            <w:tcW w:w="2900" w:type="dxa"/>
            <w:tcBorders>
              <w:top w:val="nil"/>
              <w:left w:val="nil"/>
              <w:bottom w:val="nil"/>
              <w:right w:val="nil"/>
            </w:tcBorders>
            <w:shd w:val="clear" w:color="auto" w:fill="auto"/>
            <w:noWrap/>
            <w:vAlign w:val="center"/>
            <w:hideMark/>
          </w:tcPr>
          <w:p w14:paraId="18632849" w14:textId="77777777" w:rsidR="00615703" w:rsidRPr="0018540E" w:rsidRDefault="00615703" w:rsidP="00771018">
            <w:pPr>
              <w:rPr>
                <w:rFonts w:eastAsia="Times New Roman" w:cs="Arial"/>
                <w:color w:val="000000"/>
                <w:lang w:val="fr-FR"/>
              </w:rPr>
            </w:pPr>
            <w:r>
              <w:rPr>
                <w:rFonts w:eastAsia="Times New Roman" w:cs="Arial"/>
                <w:color w:val="000000"/>
                <w:lang w:val="fr-FR"/>
              </w:rPr>
              <w:t>Bondrée apivore</w:t>
            </w:r>
          </w:p>
        </w:tc>
      </w:tr>
      <w:tr w:rsidR="00615703" w:rsidRPr="0018540E" w14:paraId="688331A0" w14:textId="77777777" w:rsidTr="00A128E2">
        <w:trPr>
          <w:trHeight w:val="315"/>
        </w:trPr>
        <w:tc>
          <w:tcPr>
            <w:tcW w:w="2620" w:type="dxa"/>
            <w:tcBorders>
              <w:top w:val="nil"/>
              <w:left w:val="nil"/>
              <w:bottom w:val="nil"/>
              <w:right w:val="nil"/>
            </w:tcBorders>
            <w:shd w:val="clear" w:color="auto" w:fill="auto"/>
            <w:noWrap/>
            <w:vAlign w:val="center"/>
            <w:hideMark/>
          </w:tcPr>
          <w:p w14:paraId="285D7BCD"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Pernis </w:t>
            </w:r>
            <w:proofErr w:type="spellStart"/>
            <w:r>
              <w:rPr>
                <w:rFonts w:eastAsia="Times New Roman" w:cs="Arial"/>
                <w:i/>
                <w:iCs/>
                <w:color w:val="000000"/>
                <w:lang w:val="en-US"/>
              </w:rPr>
              <w:t>ptilorhynchus</w:t>
            </w:r>
            <w:proofErr w:type="spellEnd"/>
          </w:p>
        </w:tc>
        <w:tc>
          <w:tcPr>
            <w:tcW w:w="2900" w:type="dxa"/>
            <w:tcBorders>
              <w:top w:val="nil"/>
              <w:left w:val="nil"/>
              <w:bottom w:val="nil"/>
              <w:right w:val="nil"/>
            </w:tcBorders>
            <w:shd w:val="clear" w:color="auto" w:fill="auto"/>
            <w:noWrap/>
            <w:vAlign w:val="center"/>
            <w:hideMark/>
          </w:tcPr>
          <w:p w14:paraId="25632B5C" w14:textId="77777777" w:rsidR="00615703" w:rsidRPr="0018540E" w:rsidRDefault="00615703" w:rsidP="00771018">
            <w:pPr>
              <w:rPr>
                <w:rFonts w:eastAsia="Times New Roman" w:cs="Arial"/>
                <w:color w:val="000000"/>
                <w:lang w:val="fr-FR"/>
              </w:rPr>
            </w:pPr>
            <w:r>
              <w:rPr>
                <w:rFonts w:eastAsia="Times New Roman" w:cs="Arial"/>
                <w:color w:val="000000"/>
                <w:lang w:val="fr-FR"/>
              </w:rPr>
              <w:t>Bondrée apivore orientale</w:t>
            </w:r>
          </w:p>
        </w:tc>
      </w:tr>
      <w:tr w:rsidR="00615703" w:rsidRPr="0018540E" w14:paraId="518D51E5" w14:textId="77777777" w:rsidTr="00A128E2">
        <w:trPr>
          <w:trHeight w:val="315"/>
        </w:trPr>
        <w:tc>
          <w:tcPr>
            <w:tcW w:w="2620" w:type="dxa"/>
            <w:tcBorders>
              <w:top w:val="nil"/>
              <w:left w:val="nil"/>
              <w:bottom w:val="nil"/>
              <w:right w:val="nil"/>
            </w:tcBorders>
            <w:shd w:val="clear" w:color="auto" w:fill="auto"/>
            <w:noWrap/>
            <w:vAlign w:val="center"/>
            <w:hideMark/>
          </w:tcPr>
          <w:p w14:paraId="0C13B2BA"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cuculoides</w:t>
            </w:r>
            <w:proofErr w:type="spellEnd"/>
          </w:p>
        </w:tc>
        <w:tc>
          <w:tcPr>
            <w:tcW w:w="2900" w:type="dxa"/>
            <w:tcBorders>
              <w:top w:val="nil"/>
              <w:left w:val="nil"/>
              <w:bottom w:val="nil"/>
              <w:right w:val="nil"/>
            </w:tcBorders>
            <w:shd w:val="clear" w:color="auto" w:fill="auto"/>
            <w:noWrap/>
            <w:vAlign w:val="center"/>
            <w:hideMark/>
          </w:tcPr>
          <w:p w14:paraId="6ABC36C0" w14:textId="77777777" w:rsidR="00615703" w:rsidRPr="0018540E" w:rsidRDefault="00615703" w:rsidP="00771018">
            <w:pPr>
              <w:rPr>
                <w:rFonts w:eastAsia="Times New Roman" w:cs="Arial"/>
                <w:color w:val="000000"/>
                <w:lang w:val="fr-FR"/>
              </w:rPr>
            </w:pPr>
            <w:r>
              <w:rPr>
                <w:rFonts w:eastAsia="Times New Roman" w:cs="Arial"/>
                <w:color w:val="000000"/>
                <w:lang w:val="fr-FR"/>
              </w:rPr>
              <w:t>Coucou africain</w:t>
            </w:r>
          </w:p>
        </w:tc>
      </w:tr>
      <w:tr w:rsidR="00615703" w:rsidRPr="0018540E" w14:paraId="1B4B4E80" w14:textId="77777777" w:rsidTr="00A128E2">
        <w:trPr>
          <w:trHeight w:val="315"/>
        </w:trPr>
        <w:tc>
          <w:tcPr>
            <w:tcW w:w="2620" w:type="dxa"/>
            <w:tcBorders>
              <w:top w:val="nil"/>
              <w:left w:val="nil"/>
              <w:bottom w:val="nil"/>
              <w:right w:val="nil"/>
            </w:tcBorders>
            <w:shd w:val="clear" w:color="auto" w:fill="auto"/>
            <w:noWrap/>
            <w:vAlign w:val="center"/>
            <w:hideMark/>
          </w:tcPr>
          <w:p w14:paraId="358B987B"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jerdoni</w:t>
            </w:r>
            <w:proofErr w:type="spellEnd"/>
          </w:p>
        </w:tc>
        <w:tc>
          <w:tcPr>
            <w:tcW w:w="2900" w:type="dxa"/>
            <w:tcBorders>
              <w:top w:val="nil"/>
              <w:left w:val="nil"/>
              <w:bottom w:val="nil"/>
              <w:right w:val="nil"/>
            </w:tcBorders>
            <w:shd w:val="clear" w:color="auto" w:fill="auto"/>
            <w:noWrap/>
            <w:vAlign w:val="center"/>
            <w:hideMark/>
          </w:tcPr>
          <w:p w14:paraId="47657BCD" w14:textId="77777777" w:rsidR="00615703" w:rsidRPr="0018540E" w:rsidRDefault="00615703" w:rsidP="00771018">
            <w:pPr>
              <w:rPr>
                <w:rFonts w:eastAsia="Times New Roman" w:cs="Arial"/>
                <w:color w:val="000000"/>
                <w:lang w:val="fr-FR"/>
              </w:rPr>
            </w:pPr>
            <w:proofErr w:type="spellStart"/>
            <w:r>
              <w:rPr>
                <w:rFonts w:eastAsia="Times New Roman" w:cs="Arial"/>
                <w:color w:val="000000"/>
                <w:lang w:val="fr-FR"/>
              </w:rPr>
              <w:t>Baza</w:t>
            </w:r>
            <w:proofErr w:type="spellEnd"/>
            <w:r>
              <w:rPr>
                <w:rFonts w:eastAsia="Times New Roman" w:cs="Arial"/>
                <w:color w:val="000000"/>
                <w:lang w:val="fr-FR"/>
              </w:rPr>
              <w:t xml:space="preserve"> de </w:t>
            </w:r>
            <w:proofErr w:type="spellStart"/>
            <w:r>
              <w:rPr>
                <w:rFonts w:eastAsia="Times New Roman" w:cs="Arial"/>
                <w:color w:val="000000"/>
                <w:lang w:val="fr-FR"/>
              </w:rPr>
              <w:t>Jerdon</w:t>
            </w:r>
            <w:proofErr w:type="spellEnd"/>
          </w:p>
        </w:tc>
      </w:tr>
      <w:tr w:rsidR="00615703" w:rsidRPr="0018540E" w14:paraId="031325DB" w14:textId="77777777" w:rsidTr="00A128E2">
        <w:trPr>
          <w:trHeight w:val="315"/>
        </w:trPr>
        <w:tc>
          <w:tcPr>
            <w:tcW w:w="2620" w:type="dxa"/>
            <w:tcBorders>
              <w:top w:val="nil"/>
              <w:left w:val="nil"/>
              <w:bottom w:val="nil"/>
              <w:right w:val="nil"/>
            </w:tcBorders>
            <w:shd w:val="clear" w:color="auto" w:fill="auto"/>
            <w:noWrap/>
            <w:vAlign w:val="center"/>
            <w:hideMark/>
          </w:tcPr>
          <w:p w14:paraId="330F54F9"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leuphotes</w:t>
            </w:r>
            <w:proofErr w:type="spellEnd"/>
          </w:p>
        </w:tc>
        <w:tc>
          <w:tcPr>
            <w:tcW w:w="2900" w:type="dxa"/>
            <w:tcBorders>
              <w:top w:val="nil"/>
              <w:left w:val="nil"/>
              <w:bottom w:val="nil"/>
              <w:right w:val="nil"/>
            </w:tcBorders>
            <w:shd w:val="clear" w:color="auto" w:fill="auto"/>
            <w:noWrap/>
            <w:vAlign w:val="center"/>
            <w:hideMark/>
          </w:tcPr>
          <w:p w14:paraId="6E3BB171" w14:textId="77777777" w:rsidR="00615703" w:rsidRPr="0018540E" w:rsidRDefault="00615703" w:rsidP="00771018">
            <w:pPr>
              <w:rPr>
                <w:rFonts w:eastAsia="Times New Roman" w:cs="Arial"/>
                <w:color w:val="000000"/>
                <w:lang w:val="en-US"/>
              </w:rPr>
            </w:pPr>
            <w:r>
              <w:rPr>
                <w:rFonts w:eastAsia="Times New Roman" w:cs="Arial"/>
                <w:color w:val="000000"/>
                <w:lang w:val="en-US"/>
              </w:rPr>
              <w:t xml:space="preserve">Black </w:t>
            </w:r>
            <w:proofErr w:type="spellStart"/>
            <w:r>
              <w:rPr>
                <w:rFonts w:eastAsia="Times New Roman" w:cs="Arial"/>
                <w:color w:val="000000"/>
                <w:lang w:val="en-US"/>
              </w:rPr>
              <w:t>Baza</w:t>
            </w:r>
            <w:proofErr w:type="spellEnd"/>
          </w:p>
        </w:tc>
      </w:tr>
      <w:tr w:rsidR="00615703" w:rsidRPr="0018540E" w14:paraId="48119B3F" w14:textId="77777777" w:rsidTr="00A128E2">
        <w:trPr>
          <w:trHeight w:val="315"/>
        </w:trPr>
        <w:tc>
          <w:tcPr>
            <w:tcW w:w="2620" w:type="dxa"/>
            <w:tcBorders>
              <w:top w:val="nil"/>
              <w:left w:val="nil"/>
              <w:bottom w:val="nil"/>
              <w:right w:val="nil"/>
            </w:tcBorders>
            <w:shd w:val="clear" w:color="auto" w:fill="auto"/>
            <w:noWrap/>
            <w:vAlign w:val="center"/>
            <w:hideMark/>
          </w:tcPr>
          <w:p w14:paraId="109FE1F5"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Gypaetus</w:t>
            </w:r>
            <w:proofErr w:type="spellEnd"/>
            <w:r>
              <w:rPr>
                <w:rFonts w:eastAsia="Times New Roman" w:cs="Arial"/>
                <w:i/>
                <w:iCs/>
                <w:color w:val="000000"/>
                <w:lang w:val="en-US"/>
              </w:rPr>
              <w:t xml:space="preserve"> barbatus</w:t>
            </w:r>
          </w:p>
        </w:tc>
        <w:tc>
          <w:tcPr>
            <w:tcW w:w="2900" w:type="dxa"/>
            <w:tcBorders>
              <w:top w:val="nil"/>
              <w:left w:val="nil"/>
              <w:bottom w:val="nil"/>
              <w:right w:val="nil"/>
            </w:tcBorders>
            <w:shd w:val="clear" w:color="auto" w:fill="auto"/>
            <w:noWrap/>
            <w:vAlign w:val="center"/>
            <w:hideMark/>
          </w:tcPr>
          <w:p w14:paraId="60AC2B9A" w14:textId="77777777" w:rsidR="00615703" w:rsidRPr="0018540E" w:rsidRDefault="00615703" w:rsidP="00771018">
            <w:pPr>
              <w:rPr>
                <w:rFonts w:eastAsia="Times New Roman" w:cs="Arial"/>
                <w:color w:val="000000"/>
                <w:lang w:val="fr-FR"/>
              </w:rPr>
            </w:pPr>
            <w:r>
              <w:rPr>
                <w:rFonts w:eastAsia="Times New Roman" w:cs="Arial"/>
                <w:color w:val="000000"/>
                <w:lang w:val="fr-FR"/>
              </w:rPr>
              <w:t>Gypaète barbu</w:t>
            </w:r>
          </w:p>
        </w:tc>
      </w:tr>
      <w:tr w:rsidR="00615703" w:rsidRPr="0018540E" w14:paraId="66B57AA8" w14:textId="77777777" w:rsidTr="00A128E2">
        <w:trPr>
          <w:trHeight w:val="315"/>
        </w:trPr>
        <w:tc>
          <w:tcPr>
            <w:tcW w:w="2620" w:type="dxa"/>
            <w:tcBorders>
              <w:top w:val="nil"/>
              <w:left w:val="nil"/>
              <w:bottom w:val="nil"/>
              <w:right w:val="nil"/>
            </w:tcBorders>
            <w:shd w:val="clear" w:color="auto" w:fill="auto"/>
            <w:noWrap/>
            <w:vAlign w:val="center"/>
            <w:hideMark/>
          </w:tcPr>
          <w:p w14:paraId="667D93B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Neophron </w:t>
            </w:r>
            <w:proofErr w:type="spellStart"/>
            <w:r>
              <w:rPr>
                <w:rFonts w:eastAsia="Times New Roman" w:cs="Arial"/>
                <w:i/>
                <w:iCs/>
                <w:color w:val="000000"/>
                <w:lang w:val="en-US"/>
              </w:rPr>
              <w:t>percnopterus</w:t>
            </w:r>
            <w:proofErr w:type="spellEnd"/>
          </w:p>
        </w:tc>
        <w:tc>
          <w:tcPr>
            <w:tcW w:w="2900" w:type="dxa"/>
            <w:tcBorders>
              <w:top w:val="nil"/>
              <w:left w:val="nil"/>
              <w:bottom w:val="nil"/>
              <w:right w:val="nil"/>
            </w:tcBorders>
            <w:shd w:val="clear" w:color="auto" w:fill="auto"/>
            <w:noWrap/>
            <w:vAlign w:val="center"/>
            <w:hideMark/>
          </w:tcPr>
          <w:p w14:paraId="7A995096"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percnoptère</w:t>
            </w:r>
          </w:p>
        </w:tc>
      </w:tr>
      <w:tr w:rsidR="00615703" w:rsidRPr="00D84146" w14:paraId="01455F94" w14:textId="77777777" w:rsidTr="00A128E2">
        <w:trPr>
          <w:trHeight w:val="315"/>
        </w:trPr>
        <w:tc>
          <w:tcPr>
            <w:tcW w:w="2620" w:type="dxa"/>
            <w:tcBorders>
              <w:top w:val="nil"/>
              <w:left w:val="nil"/>
              <w:bottom w:val="nil"/>
              <w:right w:val="nil"/>
            </w:tcBorders>
            <w:shd w:val="clear" w:color="auto" w:fill="auto"/>
            <w:noWrap/>
            <w:vAlign w:val="center"/>
            <w:hideMark/>
          </w:tcPr>
          <w:p w14:paraId="5B2F7C16"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gallicus</w:t>
            </w:r>
            <w:proofErr w:type="spellEnd"/>
          </w:p>
        </w:tc>
        <w:tc>
          <w:tcPr>
            <w:tcW w:w="2900" w:type="dxa"/>
            <w:tcBorders>
              <w:top w:val="nil"/>
              <w:left w:val="nil"/>
              <w:bottom w:val="nil"/>
              <w:right w:val="nil"/>
            </w:tcBorders>
            <w:shd w:val="clear" w:color="auto" w:fill="auto"/>
            <w:noWrap/>
            <w:vAlign w:val="center"/>
            <w:hideMark/>
          </w:tcPr>
          <w:p w14:paraId="47B837E6" w14:textId="77777777" w:rsidR="00615703" w:rsidRPr="0018540E" w:rsidRDefault="00615703" w:rsidP="00771018">
            <w:pPr>
              <w:rPr>
                <w:rFonts w:eastAsia="Times New Roman" w:cs="Arial"/>
                <w:color w:val="000000"/>
                <w:lang w:val="fr-FR"/>
              </w:rPr>
            </w:pPr>
            <w:r>
              <w:rPr>
                <w:rFonts w:eastAsia="Times New Roman" w:cs="Arial"/>
                <w:color w:val="000000"/>
                <w:lang w:val="fr-FR"/>
              </w:rPr>
              <w:t>Aigle serpentaire à bec court</w:t>
            </w:r>
          </w:p>
        </w:tc>
      </w:tr>
      <w:tr w:rsidR="00615703" w:rsidRPr="0018540E" w14:paraId="7FC5E0F1" w14:textId="77777777" w:rsidTr="00A128E2">
        <w:trPr>
          <w:trHeight w:val="315"/>
        </w:trPr>
        <w:tc>
          <w:tcPr>
            <w:tcW w:w="2620" w:type="dxa"/>
            <w:tcBorders>
              <w:top w:val="nil"/>
              <w:left w:val="nil"/>
              <w:bottom w:val="nil"/>
              <w:right w:val="nil"/>
            </w:tcBorders>
            <w:shd w:val="clear" w:color="auto" w:fill="auto"/>
            <w:noWrap/>
            <w:vAlign w:val="center"/>
            <w:hideMark/>
          </w:tcPr>
          <w:p w14:paraId="5D706F41"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beaudouini</w:t>
            </w:r>
            <w:proofErr w:type="spellEnd"/>
          </w:p>
        </w:tc>
        <w:tc>
          <w:tcPr>
            <w:tcW w:w="2900" w:type="dxa"/>
            <w:tcBorders>
              <w:top w:val="nil"/>
              <w:left w:val="nil"/>
              <w:bottom w:val="nil"/>
              <w:right w:val="nil"/>
            </w:tcBorders>
            <w:shd w:val="clear" w:color="auto" w:fill="auto"/>
            <w:noWrap/>
            <w:vAlign w:val="center"/>
            <w:hideMark/>
          </w:tcPr>
          <w:p w14:paraId="3D68FD30" w14:textId="77777777" w:rsidR="00615703" w:rsidRPr="0018540E" w:rsidRDefault="00615703" w:rsidP="00771018">
            <w:pPr>
              <w:rPr>
                <w:rFonts w:eastAsia="Times New Roman" w:cs="Arial"/>
                <w:color w:val="000000"/>
                <w:lang w:val="fr-FR"/>
              </w:rPr>
            </w:pPr>
            <w:r>
              <w:rPr>
                <w:rFonts w:eastAsia="Times New Roman" w:cs="Arial"/>
                <w:color w:val="000000"/>
                <w:lang w:val="fr-FR"/>
              </w:rPr>
              <w:t>Aigle serpentaire de Beaudouin</w:t>
            </w:r>
          </w:p>
        </w:tc>
      </w:tr>
      <w:tr w:rsidR="00615703" w:rsidRPr="00D84146" w14:paraId="537EA4AC" w14:textId="77777777" w:rsidTr="00A128E2">
        <w:trPr>
          <w:trHeight w:val="315"/>
        </w:trPr>
        <w:tc>
          <w:tcPr>
            <w:tcW w:w="2620" w:type="dxa"/>
            <w:tcBorders>
              <w:top w:val="nil"/>
              <w:left w:val="nil"/>
              <w:bottom w:val="nil"/>
              <w:right w:val="nil"/>
            </w:tcBorders>
            <w:shd w:val="clear" w:color="auto" w:fill="auto"/>
            <w:noWrap/>
            <w:vAlign w:val="center"/>
            <w:hideMark/>
          </w:tcPr>
          <w:p w14:paraId="65537AD4"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pectoralis</w:t>
            </w:r>
          </w:p>
        </w:tc>
        <w:tc>
          <w:tcPr>
            <w:tcW w:w="2900" w:type="dxa"/>
            <w:tcBorders>
              <w:top w:val="nil"/>
              <w:left w:val="nil"/>
              <w:bottom w:val="nil"/>
              <w:right w:val="nil"/>
            </w:tcBorders>
            <w:shd w:val="clear" w:color="auto" w:fill="auto"/>
            <w:noWrap/>
            <w:vAlign w:val="center"/>
            <w:hideMark/>
          </w:tcPr>
          <w:p w14:paraId="4E9C0BD4" w14:textId="77777777" w:rsidR="00615703" w:rsidRPr="0018540E" w:rsidRDefault="00615703" w:rsidP="00771018">
            <w:pPr>
              <w:rPr>
                <w:rFonts w:eastAsia="Times New Roman" w:cs="Arial"/>
                <w:color w:val="000000"/>
                <w:lang w:val="fr-FR"/>
              </w:rPr>
            </w:pPr>
            <w:r>
              <w:rPr>
                <w:rFonts w:eastAsia="Times New Roman" w:cs="Arial"/>
                <w:color w:val="000000"/>
                <w:lang w:val="fr-FR"/>
              </w:rPr>
              <w:t>Aigle serpentaire à poitrine noire</w:t>
            </w:r>
          </w:p>
        </w:tc>
      </w:tr>
      <w:tr w:rsidR="00615703" w:rsidRPr="0018540E" w14:paraId="6E9AEB54" w14:textId="77777777" w:rsidTr="00A128E2">
        <w:trPr>
          <w:trHeight w:val="315"/>
        </w:trPr>
        <w:tc>
          <w:tcPr>
            <w:tcW w:w="2620" w:type="dxa"/>
            <w:tcBorders>
              <w:top w:val="nil"/>
              <w:left w:val="nil"/>
              <w:bottom w:val="nil"/>
              <w:right w:val="nil"/>
            </w:tcBorders>
            <w:shd w:val="clear" w:color="auto" w:fill="auto"/>
            <w:noWrap/>
            <w:vAlign w:val="center"/>
            <w:hideMark/>
          </w:tcPr>
          <w:p w14:paraId="3C804076"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cinereus</w:t>
            </w:r>
          </w:p>
        </w:tc>
        <w:tc>
          <w:tcPr>
            <w:tcW w:w="2900" w:type="dxa"/>
            <w:tcBorders>
              <w:top w:val="nil"/>
              <w:left w:val="nil"/>
              <w:bottom w:val="nil"/>
              <w:right w:val="nil"/>
            </w:tcBorders>
            <w:shd w:val="clear" w:color="auto" w:fill="auto"/>
            <w:noWrap/>
            <w:vAlign w:val="center"/>
            <w:hideMark/>
          </w:tcPr>
          <w:p w14:paraId="1F35D0E0" w14:textId="77777777" w:rsidR="00615703" w:rsidRPr="0018540E" w:rsidRDefault="00615703" w:rsidP="00771018">
            <w:pPr>
              <w:rPr>
                <w:rFonts w:eastAsia="Times New Roman" w:cs="Arial"/>
                <w:color w:val="000000"/>
                <w:lang w:val="fr-FR"/>
              </w:rPr>
            </w:pPr>
            <w:r>
              <w:rPr>
                <w:rFonts w:eastAsia="Times New Roman" w:cs="Arial"/>
                <w:color w:val="000000"/>
                <w:lang w:val="fr-FR"/>
              </w:rPr>
              <w:t>Aigle serpentaire brun</w:t>
            </w:r>
          </w:p>
        </w:tc>
      </w:tr>
      <w:tr w:rsidR="00615703" w:rsidRPr="0018540E" w14:paraId="7A9F706D" w14:textId="77777777" w:rsidTr="00A128E2">
        <w:trPr>
          <w:trHeight w:val="315"/>
        </w:trPr>
        <w:tc>
          <w:tcPr>
            <w:tcW w:w="2620" w:type="dxa"/>
            <w:tcBorders>
              <w:top w:val="nil"/>
              <w:left w:val="nil"/>
              <w:bottom w:val="nil"/>
              <w:right w:val="nil"/>
            </w:tcBorders>
            <w:shd w:val="clear" w:color="auto" w:fill="auto"/>
            <w:noWrap/>
            <w:vAlign w:val="center"/>
            <w:hideMark/>
          </w:tcPr>
          <w:p w14:paraId="4842DA12"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Sarcogyps</w:t>
            </w:r>
            <w:proofErr w:type="spellEnd"/>
            <w:r>
              <w:rPr>
                <w:rFonts w:eastAsia="Times New Roman" w:cs="Arial"/>
                <w:i/>
                <w:iCs/>
                <w:color w:val="000000"/>
                <w:lang w:val="en-US"/>
              </w:rPr>
              <w:t xml:space="preserve"> calvus</w:t>
            </w:r>
          </w:p>
        </w:tc>
        <w:tc>
          <w:tcPr>
            <w:tcW w:w="2900" w:type="dxa"/>
            <w:tcBorders>
              <w:top w:val="nil"/>
              <w:left w:val="nil"/>
              <w:bottom w:val="nil"/>
              <w:right w:val="nil"/>
            </w:tcBorders>
            <w:shd w:val="clear" w:color="auto" w:fill="auto"/>
            <w:noWrap/>
            <w:vAlign w:val="center"/>
            <w:hideMark/>
          </w:tcPr>
          <w:p w14:paraId="47B4B563"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tête rouge</w:t>
            </w:r>
          </w:p>
        </w:tc>
      </w:tr>
      <w:tr w:rsidR="00615703" w:rsidRPr="0018540E" w14:paraId="5CBAAE7B" w14:textId="77777777" w:rsidTr="00A128E2">
        <w:trPr>
          <w:trHeight w:val="315"/>
        </w:trPr>
        <w:tc>
          <w:tcPr>
            <w:tcW w:w="2620" w:type="dxa"/>
            <w:tcBorders>
              <w:top w:val="nil"/>
              <w:left w:val="nil"/>
              <w:bottom w:val="nil"/>
              <w:right w:val="nil"/>
            </w:tcBorders>
            <w:shd w:val="clear" w:color="auto" w:fill="auto"/>
            <w:noWrap/>
            <w:vAlign w:val="center"/>
            <w:hideMark/>
          </w:tcPr>
          <w:p w14:paraId="51A90127"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Trigonoceps</w:t>
            </w:r>
            <w:proofErr w:type="spellEnd"/>
            <w:r>
              <w:rPr>
                <w:rFonts w:eastAsia="Times New Roman" w:cs="Arial"/>
                <w:i/>
                <w:iCs/>
                <w:color w:val="000000"/>
                <w:lang w:val="en-US"/>
              </w:rPr>
              <w:t xml:space="preserve"> occipitalis</w:t>
            </w:r>
          </w:p>
        </w:tc>
        <w:tc>
          <w:tcPr>
            <w:tcW w:w="2900" w:type="dxa"/>
            <w:tcBorders>
              <w:top w:val="nil"/>
              <w:left w:val="nil"/>
              <w:bottom w:val="nil"/>
              <w:right w:val="nil"/>
            </w:tcBorders>
            <w:shd w:val="clear" w:color="auto" w:fill="auto"/>
            <w:noWrap/>
            <w:vAlign w:val="center"/>
            <w:hideMark/>
          </w:tcPr>
          <w:p w14:paraId="5B9E233C"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tête blanche</w:t>
            </w:r>
          </w:p>
        </w:tc>
      </w:tr>
      <w:tr w:rsidR="00615703" w:rsidRPr="0018540E" w14:paraId="134B82F7" w14:textId="77777777" w:rsidTr="00A128E2">
        <w:trPr>
          <w:trHeight w:val="315"/>
        </w:trPr>
        <w:tc>
          <w:tcPr>
            <w:tcW w:w="2620" w:type="dxa"/>
            <w:tcBorders>
              <w:top w:val="nil"/>
              <w:left w:val="nil"/>
              <w:bottom w:val="nil"/>
              <w:right w:val="nil"/>
            </w:tcBorders>
            <w:shd w:val="clear" w:color="auto" w:fill="auto"/>
            <w:noWrap/>
            <w:vAlign w:val="center"/>
            <w:hideMark/>
          </w:tcPr>
          <w:p w14:paraId="00C47DED"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Necrosyrtes</w:t>
            </w:r>
            <w:proofErr w:type="spellEnd"/>
            <w:r>
              <w:rPr>
                <w:rFonts w:eastAsia="Times New Roman" w:cs="Arial"/>
                <w:i/>
                <w:iCs/>
                <w:color w:val="000000"/>
                <w:lang w:val="en-US"/>
              </w:rPr>
              <w:t xml:space="preserve"> </w:t>
            </w:r>
            <w:proofErr w:type="spellStart"/>
            <w:r>
              <w:rPr>
                <w:rFonts w:eastAsia="Times New Roman" w:cs="Arial"/>
                <w:i/>
                <w:iCs/>
                <w:color w:val="000000"/>
                <w:lang w:val="en-US"/>
              </w:rPr>
              <w:t>monachus</w:t>
            </w:r>
            <w:proofErr w:type="spellEnd"/>
          </w:p>
        </w:tc>
        <w:tc>
          <w:tcPr>
            <w:tcW w:w="2900" w:type="dxa"/>
            <w:tcBorders>
              <w:top w:val="nil"/>
              <w:left w:val="nil"/>
              <w:bottom w:val="nil"/>
              <w:right w:val="nil"/>
            </w:tcBorders>
            <w:shd w:val="clear" w:color="auto" w:fill="auto"/>
            <w:noWrap/>
            <w:vAlign w:val="center"/>
            <w:hideMark/>
          </w:tcPr>
          <w:p w14:paraId="0D1FAD64"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capuchon</w:t>
            </w:r>
          </w:p>
        </w:tc>
      </w:tr>
      <w:tr w:rsidR="00615703" w:rsidRPr="0018540E" w14:paraId="4149E610" w14:textId="77777777" w:rsidTr="00A128E2">
        <w:trPr>
          <w:trHeight w:val="315"/>
        </w:trPr>
        <w:tc>
          <w:tcPr>
            <w:tcW w:w="2620" w:type="dxa"/>
            <w:tcBorders>
              <w:top w:val="nil"/>
              <w:left w:val="nil"/>
              <w:bottom w:val="nil"/>
              <w:right w:val="nil"/>
            </w:tcBorders>
            <w:shd w:val="clear" w:color="auto" w:fill="auto"/>
            <w:noWrap/>
            <w:vAlign w:val="center"/>
            <w:hideMark/>
          </w:tcPr>
          <w:p w14:paraId="52EBEE19"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himalayensis</w:t>
            </w:r>
            <w:proofErr w:type="spellEnd"/>
          </w:p>
        </w:tc>
        <w:tc>
          <w:tcPr>
            <w:tcW w:w="2900" w:type="dxa"/>
            <w:tcBorders>
              <w:top w:val="nil"/>
              <w:left w:val="nil"/>
              <w:bottom w:val="nil"/>
              <w:right w:val="nil"/>
            </w:tcBorders>
            <w:shd w:val="clear" w:color="auto" w:fill="auto"/>
            <w:noWrap/>
            <w:vAlign w:val="center"/>
            <w:hideMark/>
          </w:tcPr>
          <w:p w14:paraId="401A054B" w14:textId="77777777" w:rsidR="00615703" w:rsidRPr="0018540E" w:rsidRDefault="00615703" w:rsidP="00771018">
            <w:pPr>
              <w:rPr>
                <w:rFonts w:eastAsia="Times New Roman" w:cs="Arial"/>
                <w:color w:val="000000"/>
                <w:lang w:val="fr-FR"/>
              </w:rPr>
            </w:pPr>
            <w:r>
              <w:rPr>
                <w:rFonts w:eastAsia="Times New Roman" w:cs="Arial"/>
                <w:color w:val="000000"/>
                <w:lang w:val="fr-FR"/>
              </w:rPr>
              <w:t>Griffon de l'Himalaya</w:t>
            </w:r>
          </w:p>
        </w:tc>
      </w:tr>
      <w:tr w:rsidR="00615703" w:rsidRPr="0018540E" w14:paraId="53057E8E" w14:textId="77777777" w:rsidTr="00A128E2">
        <w:trPr>
          <w:trHeight w:val="315"/>
        </w:trPr>
        <w:tc>
          <w:tcPr>
            <w:tcW w:w="2620" w:type="dxa"/>
            <w:tcBorders>
              <w:top w:val="nil"/>
              <w:left w:val="nil"/>
              <w:bottom w:val="nil"/>
              <w:right w:val="nil"/>
            </w:tcBorders>
            <w:shd w:val="clear" w:color="auto" w:fill="auto"/>
            <w:noWrap/>
            <w:vAlign w:val="center"/>
            <w:hideMark/>
          </w:tcPr>
          <w:p w14:paraId="4B0BC928"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Gyps bengalensis</w:t>
            </w:r>
          </w:p>
        </w:tc>
        <w:tc>
          <w:tcPr>
            <w:tcW w:w="2900" w:type="dxa"/>
            <w:tcBorders>
              <w:top w:val="nil"/>
              <w:left w:val="nil"/>
              <w:bottom w:val="nil"/>
              <w:right w:val="nil"/>
            </w:tcBorders>
            <w:shd w:val="clear" w:color="auto" w:fill="auto"/>
            <w:noWrap/>
            <w:vAlign w:val="center"/>
            <w:hideMark/>
          </w:tcPr>
          <w:p w14:paraId="1E30D91A"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croupion blanc</w:t>
            </w:r>
          </w:p>
        </w:tc>
      </w:tr>
      <w:tr w:rsidR="00615703" w:rsidRPr="0018540E" w14:paraId="38DA4E39" w14:textId="77777777" w:rsidTr="00A128E2">
        <w:trPr>
          <w:trHeight w:val="315"/>
        </w:trPr>
        <w:tc>
          <w:tcPr>
            <w:tcW w:w="2620" w:type="dxa"/>
            <w:tcBorders>
              <w:top w:val="nil"/>
              <w:left w:val="nil"/>
              <w:bottom w:val="nil"/>
              <w:right w:val="nil"/>
            </w:tcBorders>
            <w:shd w:val="clear" w:color="auto" w:fill="auto"/>
            <w:noWrap/>
            <w:vAlign w:val="center"/>
            <w:hideMark/>
          </w:tcPr>
          <w:p w14:paraId="14D4EBB3"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Gyps africanus</w:t>
            </w:r>
          </w:p>
        </w:tc>
        <w:tc>
          <w:tcPr>
            <w:tcW w:w="2900" w:type="dxa"/>
            <w:tcBorders>
              <w:top w:val="nil"/>
              <w:left w:val="nil"/>
              <w:bottom w:val="nil"/>
              <w:right w:val="nil"/>
            </w:tcBorders>
            <w:shd w:val="clear" w:color="auto" w:fill="auto"/>
            <w:noWrap/>
            <w:vAlign w:val="center"/>
            <w:hideMark/>
          </w:tcPr>
          <w:p w14:paraId="4762EAE6"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dos blanc</w:t>
            </w:r>
          </w:p>
        </w:tc>
      </w:tr>
      <w:tr w:rsidR="00615703" w:rsidRPr="0018540E" w14:paraId="18452696" w14:textId="77777777" w:rsidTr="00A128E2">
        <w:trPr>
          <w:trHeight w:val="315"/>
        </w:trPr>
        <w:tc>
          <w:tcPr>
            <w:tcW w:w="2620" w:type="dxa"/>
            <w:tcBorders>
              <w:top w:val="nil"/>
              <w:left w:val="nil"/>
              <w:bottom w:val="nil"/>
              <w:right w:val="nil"/>
            </w:tcBorders>
            <w:shd w:val="clear" w:color="auto" w:fill="auto"/>
            <w:noWrap/>
            <w:vAlign w:val="center"/>
            <w:hideMark/>
          </w:tcPr>
          <w:p w14:paraId="29F7C44A"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Gyps indicus</w:t>
            </w:r>
          </w:p>
        </w:tc>
        <w:tc>
          <w:tcPr>
            <w:tcW w:w="2900" w:type="dxa"/>
            <w:tcBorders>
              <w:top w:val="nil"/>
              <w:left w:val="nil"/>
              <w:bottom w:val="nil"/>
              <w:right w:val="nil"/>
            </w:tcBorders>
            <w:shd w:val="clear" w:color="auto" w:fill="auto"/>
            <w:noWrap/>
            <w:vAlign w:val="center"/>
            <w:hideMark/>
          </w:tcPr>
          <w:p w14:paraId="21320DB9"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indien</w:t>
            </w:r>
          </w:p>
        </w:tc>
      </w:tr>
      <w:tr w:rsidR="00615703" w:rsidRPr="0018540E" w14:paraId="3FC87274" w14:textId="77777777" w:rsidTr="00A128E2">
        <w:trPr>
          <w:trHeight w:val="315"/>
        </w:trPr>
        <w:tc>
          <w:tcPr>
            <w:tcW w:w="2620" w:type="dxa"/>
            <w:tcBorders>
              <w:top w:val="nil"/>
              <w:left w:val="nil"/>
              <w:bottom w:val="nil"/>
              <w:right w:val="nil"/>
            </w:tcBorders>
            <w:shd w:val="clear" w:color="auto" w:fill="auto"/>
            <w:noWrap/>
            <w:vAlign w:val="center"/>
            <w:hideMark/>
          </w:tcPr>
          <w:p w14:paraId="2FE5FAB2"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tenuirostris</w:t>
            </w:r>
            <w:proofErr w:type="spellEnd"/>
          </w:p>
        </w:tc>
        <w:tc>
          <w:tcPr>
            <w:tcW w:w="2900" w:type="dxa"/>
            <w:tcBorders>
              <w:top w:val="nil"/>
              <w:left w:val="nil"/>
              <w:bottom w:val="nil"/>
              <w:right w:val="nil"/>
            </w:tcBorders>
            <w:shd w:val="clear" w:color="auto" w:fill="auto"/>
            <w:noWrap/>
            <w:vAlign w:val="center"/>
            <w:hideMark/>
          </w:tcPr>
          <w:p w14:paraId="24CF4CF7"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bec grêle</w:t>
            </w:r>
          </w:p>
        </w:tc>
      </w:tr>
      <w:tr w:rsidR="00615703" w:rsidRPr="0018540E" w14:paraId="0615E831" w14:textId="77777777" w:rsidTr="00A128E2">
        <w:trPr>
          <w:trHeight w:val="315"/>
        </w:trPr>
        <w:tc>
          <w:tcPr>
            <w:tcW w:w="2620" w:type="dxa"/>
            <w:tcBorders>
              <w:top w:val="nil"/>
              <w:left w:val="nil"/>
              <w:bottom w:val="nil"/>
              <w:right w:val="nil"/>
            </w:tcBorders>
            <w:shd w:val="clear" w:color="auto" w:fill="auto"/>
            <w:noWrap/>
            <w:vAlign w:val="center"/>
            <w:hideMark/>
          </w:tcPr>
          <w:p w14:paraId="07DB9400"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coprotheres</w:t>
            </w:r>
            <w:proofErr w:type="spellEnd"/>
          </w:p>
        </w:tc>
        <w:tc>
          <w:tcPr>
            <w:tcW w:w="2900" w:type="dxa"/>
            <w:tcBorders>
              <w:top w:val="nil"/>
              <w:left w:val="nil"/>
              <w:bottom w:val="nil"/>
              <w:right w:val="nil"/>
            </w:tcBorders>
            <w:shd w:val="clear" w:color="auto" w:fill="auto"/>
            <w:noWrap/>
            <w:vAlign w:val="center"/>
            <w:hideMark/>
          </w:tcPr>
          <w:p w14:paraId="0DC97EE6"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percnoptère</w:t>
            </w:r>
          </w:p>
        </w:tc>
      </w:tr>
      <w:tr w:rsidR="00615703" w:rsidRPr="0018540E" w14:paraId="1D5438D5" w14:textId="77777777" w:rsidTr="00A128E2">
        <w:trPr>
          <w:trHeight w:val="315"/>
        </w:trPr>
        <w:tc>
          <w:tcPr>
            <w:tcW w:w="2620" w:type="dxa"/>
            <w:tcBorders>
              <w:top w:val="nil"/>
              <w:left w:val="nil"/>
              <w:bottom w:val="nil"/>
              <w:right w:val="nil"/>
            </w:tcBorders>
            <w:shd w:val="clear" w:color="auto" w:fill="auto"/>
            <w:noWrap/>
            <w:vAlign w:val="center"/>
            <w:hideMark/>
          </w:tcPr>
          <w:p w14:paraId="117960D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rueppelli</w:t>
            </w:r>
            <w:proofErr w:type="spellEnd"/>
          </w:p>
        </w:tc>
        <w:tc>
          <w:tcPr>
            <w:tcW w:w="2900" w:type="dxa"/>
            <w:tcBorders>
              <w:top w:val="nil"/>
              <w:left w:val="nil"/>
              <w:bottom w:val="nil"/>
              <w:right w:val="nil"/>
            </w:tcBorders>
            <w:shd w:val="clear" w:color="auto" w:fill="auto"/>
            <w:noWrap/>
            <w:vAlign w:val="center"/>
            <w:hideMark/>
          </w:tcPr>
          <w:p w14:paraId="7884E50E" w14:textId="77777777" w:rsidR="00615703" w:rsidRPr="0018540E" w:rsidRDefault="00615703" w:rsidP="00771018">
            <w:pPr>
              <w:rPr>
                <w:rFonts w:eastAsia="Times New Roman" w:cs="Arial"/>
                <w:color w:val="000000"/>
                <w:lang w:val="fr-FR"/>
              </w:rPr>
            </w:pPr>
            <w:r>
              <w:rPr>
                <w:rFonts w:eastAsia="Times New Roman" w:cs="Arial"/>
                <w:color w:val="000000"/>
                <w:lang w:val="fr-FR"/>
              </w:rPr>
              <w:t xml:space="preserve">Vautour de </w:t>
            </w:r>
            <w:proofErr w:type="spellStart"/>
            <w:r>
              <w:rPr>
                <w:rFonts w:eastAsia="Times New Roman" w:cs="Arial"/>
                <w:color w:val="000000"/>
                <w:lang w:val="fr-FR"/>
              </w:rPr>
              <w:t>Rüppell</w:t>
            </w:r>
            <w:proofErr w:type="spellEnd"/>
          </w:p>
        </w:tc>
      </w:tr>
      <w:tr w:rsidR="00615703" w:rsidRPr="0018540E" w14:paraId="51F25395" w14:textId="77777777" w:rsidTr="00A128E2">
        <w:trPr>
          <w:trHeight w:val="315"/>
        </w:trPr>
        <w:tc>
          <w:tcPr>
            <w:tcW w:w="2620" w:type="dxa"/>
            <w:tcBorders>
              <w:top w:val="nil"/>
              <w:left w:val="nil"/>
              <w:bottom w:val="nil"/>
              <w:right w:val="nil"/>
            </w:tcBorders>
            <w:shd w:val="clear" w:color="auto" w:fill="auto"/>
            <w:noWrap/>
            <w:vAlign w:val="center"/>
            <w:hideMark/>
          </w:tcPr>
          <w:p w14:paraId="431508D6"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Gyps fulvus</w:t>
            </w:r>
          </w:p>
        </w:tc>
        <w:tc>
          <w:tcPr>
            <w:tcW w:w="2900" w:type="dxa"/>
            <w:tcBorders>
              <w:top w:val="nil"/>
              <w:left w:val="nil"/>
              <w:bottom w:val="nil"/>
              <w:right w:val="nil"/>
            </w:tcBorders>
            <w:shd w:val="clear" w:color="auto" w:fill="auto"/>
            <w:noWrap/>
            <w:vAlign w:val="center"/>
            <w:hideMark/>
          </w:tcPr>
          <w:p w14:paraId="1900E232"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fauve</w:t>
            </w:r>
          </w:p>
        </w:tc>
      </w:tr>
      <w:tr w:rsidR="00615703" w:rsidRPr="0018540E" w14:paraId="20C60B4C" w14:textId="77777777" w:rsidTr="00A128E2">
        <w:trPr>
          <w:trHeight w:val="315"/>
        </w:trPr>
        <w:tc>
          <w:tcPr>
            <w:tcW w:w="2620" w:type="dxa"/>
            <w:tcBorders>
              <w:top w:val="nil"/>
              <w:left w:val="nil"/>
              <w:bottom w:val="nil"/>
              <w:right w:val="nil"/>
            </w:tcBorders>
            <w:shd w:val="clear" w:color="auto" w:fill="auto"/>
            <w:noWrap/>
            <w:vAlign w:val="center"/>
            <w:hideMark/>
          </w:tcPr>
          <w:p w14:paraId="587D568A"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Aegypius</w:t>
            </w:r>
            <w:proofErr w:type="spellEnd"/>
            <w:r>
              <w:rPr>
                <w:rFonts w:eastAsia="Times New Roman" w:cs="Arial"/>
                <w:i/>
                <w:iCs/>
                <w:color w:val="000000"/>
                <w:lang w:val="en-US"/>
              </w:rPr>
              <w:t xml:space="preserve"> </w:t>
            </w:r>
            <w:proofErr w:type="spellStart"/>
            <w:r>
              <w:rPr>
                <w:rFonts w:eastAsia="Times New Roman" w:cs="Arial"/>
                <w:i/>
                <w:iCs/>
                <w:color w:val="000000"/>
                <w:lang w:val="en-US"/>
              </w:rPr>
              <w:t>monachus</w:t>
            </w:r>
            <w:proofErr w:type="spellEnd"/>
          </w:p>
        </w:tc>
        <w:tc>
          <w:tcPr>
            <w:tcW w:w="2900" w:type="dxa"/>
            <w:tcBorders>
              <w:top w:val="nil"/>
              <w:left w:val="nil"/>
              <w:bottom w:val="nil"/>
              <w:right w:val="nil"/>
            </w:tcBorders>
            <w:shd w:val="clear" w:color="auto" w:fill="auto"/>
            <w:noWrap/>
            <w:vAlign w:val="center"/>
            <w:hideMark/>
          </w:tcPr>
          <w:p w14:paraId="5B6DDD0C"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cendré</w:t>
            </w:r>
          </w:p>
        </w:tc>
      </w:tr>
      <w:tr w:rsidR="00615703" w:rsidRPr="0018540E" w14:paraId="7CBD3BA1" w14:textId="77777777" w:rsidTr="00A128E2">
        <w:trPr>
          <w:trHeight w:val="315"/>
        </w:trPr>
        <w:tc>
          <w:tcPr>
            <w:tcW w:w="2620" w:type="dxa"/>
            <w:tcBorders>
              <w:top w:val="nil"/>
              <w:left w:val="nil"/>
              <w:bottom w:val="nil"/>
              <w:right w:val="nil"/>
            </w:tcBorders>
            <w:shd w:val="clear" w:color="auto" w:fill="auto"/>
            <w:noWrap/>
            <w:vAlign w:val="center"/>
            <w:hideMark/>
          </w:tcPr>
          <w:p w14:paraId="68AC38B3"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Torgos</w:t>
            </w:r>
            <w:proofErr w:type="spellEnd"/>
            <w:r>
              <w:rPr>
                <w:rFonts w:eastAsia="Times New Roman" w:cs="Arial"/>
                <w:i/>
                <w:iCs/>
                <w:color w:val="000000"/>
                <w:lang w:val="en-US"/>
              </w:rPr>
              <w:t xml:space="preserve"> </w:t>
            </w:r>
            <w:proofErr w:type="spellStart"/>
            <w:r>
              <w:rPr>
                <w:rFonts w:eastAsia="Times New Roman" w:cs="Arial"/>
                <w:i/>
                <w:iCs/>
                <w:color w:val="000000"/>
                <w:lang w:val="en-US"/>
              </w:rPr>
              <w:t>tracheliotos</w:t>
            </w:r>
            <w:proofErr w:type="spellEnd"/>
          </w:p>
        </w:tc>
        <w:tc>
          <w:tcPr>
            <w:tcW w:w="2900" w:type="dxa"/>
            <w:tcBorders>
              <w:top w:val="nil"/>
              <w:left w:val="nil"/>
              <w:bottom w:val="nil"/>
              <w:right w:val="nil"/>
            </w:tcBorders>
            <w:shd w:val="clear" w:color="auto" w:fill="auto"/>
            <w:noWrap/>
            <w:vAlign w:val="center"/>
            <w:hideMark/>
          </w:tcPr>
          <w:p w14:paraId="32081FEB" w14:textId="77777777" w:rsidR="00615703" w:rsidRPr="0018540E" w:rsidRDefault="00615703" w:rsidP="00771018">
            <w:pPr>
              <w:rPr>
                <w:rFonts w:eastAsia="Times New Roman" w:cs="Arial"/>
                <w:color w:val="000000"/>
                <w:lang w:val="fr-FR"/>
              </w:rPr>
            </w:pPr>
            <w:r>
              <w:rPr>
                <w:rFonts w:eastAsia="Times New Roman" w:cs="Arial"/>
                <w:color w:val="000000"/>
                <w:lang w:val="fr-FR"/>
              </w:rPr>
              <w:t>Vautour à tête blanche</w:t>
            </w:r>
          </w:p>
        </w:tc>
      </w:tr>
      <w:tr w:rsidR="00615703" w:rsidRPr="0018540E" w14:paraId="666B0DE4" w14:textId="77777777" w:rsidTr="00A128E2">
        <w:trPr>
          <w:trHeight w:val="315"/>
        </w:trPr>
        <w:tc>
          <w:tcPr>
            <w:tcW w:w="2620" w:type="dxa"/>
            <w:tcBorders>
              <w:top w:val="nil"/>
              <w:left w:val="nil"/>
              <w:bottom w:val="nil"/>
              <w:right w:val="nil"/>
            </w:tcBorders>
            <w:shd w:val="clear" w:color="auto" w:fill="auto"/>
            <w:noWrap/>
            <w:vAlign w:val="center"/>
            <w:hideMark/>
          </w:tcPr>
          <w:p w14:paraId="02A597B6"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Nisaetus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nipalensis</w:t>
            </w:r>
            <w:proofErr w:type="spellEnd"/>
          </w:p>
        </w:tc>
        <w:tc>
          <w:tcPr>
            <w:tcW w:w="2900" w:type="dxa"/>
            <w:tcBorders>
              <w:top w:val="nil"/>
              <w:left w:val="nil"/>
              <w:bottom w:val="nil"/>
              <w:right w:val="nil"/>
            </w:tcBorders>
            <w:shd w:val="clear" w:color="auto" w:fill="auto"/>
            <w:noWrap/>
            <w:vAlign w:val="center"/>
            <w:hideMark/>
          </w:tcPr>
          <w:p w14:paraId="25B9DD49" w14:textId="77777777" w:rsidR="00615703" w:rsidRPr="0018540E" w:rsidRDefault="00615703" w:rsidP="00771018">
            <w:pPr>
              <w:rPr>
                <w:rFonts w:eastAsia="Times New Roman" w:cs="Arial"/>
                <w:color w:val="000000"/>
                <w:lang w:val="fr-FR"/>
              </w:rPr>
            </w:pPr>
            <w:r>
              <w:rPr>
                <w:rFonts w:eastAsia="Times New Roman" w:cs="Arial"/>
                <w:color w:val="000000"/>
                <w:lang w:val="fr-FR"/>
              </w:rPr>
              <w:t>Aigle de montagne</w:t>
            </w:r>
          </w:p>
        </w:tc>
      </w:tr>
      <w:tr w:rsidR="00615703" w:rsidRPr="0018540E" w14:paraId="0FE69A08" w14:textId="77777777" w:rsidTr="00A128E2">
        <w:trPr>
          <w:trHeight w:val="315"/>
        </w:trPr>
        <w:tc>
          <w:tcPr>
            <w:tcW w:w="2620" w:type="dxa"/>
            <w:tcBorders>
              <w:top w:val="nil"/>
              <w:left w:val="nil"/>
              <w:bottom w:val="nil"/>
              <w:right w:val="nil"/>
            </w:tcBorders>
            <w:shd w:val="clear" w:color="auto" w:fill="auto"/>
            <w:noWrap/>
            <w:vAlign w:val="center"/>
            <w:hideMark/>
          </w:tcPr>
          <w:p w14:paraId="3400C28A"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Clanga</w:t>
            </w:r>
            <w:proofErr w:type="spellEnd"/>
            <w:r>
              <w:rPr>
                <w:rFonts w:eastAsia="Times New Roman" w:cs="Arial"/>
                <w:i/>
                <w:iCs/>
                <w:color w:val="000000"/>
                <w:lang w:val="en-US"/>
              </w:rPr>
              <w:t xml:space="preserve"> </w:t>
            </w:r>
            <w:proofErr w:type="spellStart"/>
            <w:r>
              <w:rPr>
                <w:rFonts w:eastAsia="Times New Roman" w:cs="Arial"/>
                <w:i/>
                <w:iCs/>
                <w:color w:val="000000"/>
                <w:lang w:val="en-US"/>
              </w:rPr>
              <w:t>pomarina</w:t>
            </w:r>
            <w:proofErr w:type="spellEnd"/>
          </w:p>
        </w:tc>
        <w:tc>
          <w:tcPr>
            <w:tcW w:w="2900" w:type="dxa"/>
            <w:tcBorders>
              <w:top w:val="nil"/>
              <w:left w:val="nil"/>
              <w:bottom w:val="nil"/>
              <w:right w:val="nil"/>
            </w:tcBorders>
            <w:shd w:val="clear" w:color="auto" w:fill="auto"/>
            <w:noWrap/>
            <w:vAlign w:val="center"/>
            <w:hideMark/>
          </w:tcPr>
          <w:p w14:paraId="1C33F264" w14:textId="77777777" w:rsidR="00615703" w:rsidRPr="0018540E" w:rsidRDefault="00615703" w:rsidP="00771018">
            <w:pPr>
              <w:rPr>
                <w:rFonts w:eastAsia="Times New Roman" w:cs="Arial"/>
                <w:color w:val="000000"/>
                <w:lang w:val="fr-FR"/>
              </w:rPr>
            </w:pPr>
            <w:r>
              <w:rPr>
                <w:rFonts w:eastAsia="Times New Roman" w:cs="Arial"/>
                <w:color w:val="000000"/>
                <w:lang w:val="fr-FR"/>
              </w:rPr>
              <w:t>Aigle pomarin</w:t>
            </w:r>
          </w:p>
        </w:tc>
      </w:tr>
      <w:tr w:rsidR="00615703" w:rsidRPr="0018540E" w14:paraId="44861D3B" w14:textId="77777777" w:rsidTr="00A128E2">
        <w:trPr>
          <w:trHeight w:val="315"/>
        </w:trPr>
        <w:tc>
          <w:tcPr>
            <w:tcW w:w="2620" w:type="dxa"/>
            <w:tcBorders>
              <w:top w:val="nil"/>
              <w:left w:val="nil"/>
              <w:bottom w:val="nil"/>
              <w:right w:val="nil"/>
            </w:tcBorders>
            <w:shd w:val="clear" w:color="auto" w:fill="auto"/>
            <w:noWrap/>
            <w:vAlign w:val="center"/>
            <w:hideMark/>
          </w:tcPr>
          <w:p w14:paraId="1CAFE51F"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Clanga</w:t>
            </w:r>
            <w:proofErr w:type="spellEnd"/>
            <w:r>
              <w:rPr>
                <w:rFonts w:eastAsia="Times New Roman" w:cs="Arial"/>
                <w:i/>
                <w:iCs/>
                <w:color w:val="000000"/>
                <w:lang w:val="en-US"/>
              </w:rPr>
              <w:t xml:space="preserve"> </w:t>
            </w:r>
            <w:proofErr w:type="spellStart"/>
            <w:r>
              <w:rPr>
                <w:rFonts w:eastAsia="Times New Roman" w:cs="Arial"/>
                <w:i/>
                <w:iCs/>
                <w:color w:val="000000"/>
                <w:lang w:val="en-US"/>
              </w:rPr>
              <w:t>clanga</w:t>
            </w:r>
            <w:proofErr w:type="spellEnd"/>
          </w:p>
        </w:tc>
        <w:tc>
          <w:tcPr>
            <w:tcW w:w="2900" w:type="dxa"/>
            <w:tcBorders>
              <w:top w:val="nil"/>
              <w:left w:val="nil"/>
              <w:bottom w:val="nil"/>
              <w:right w:val="nil"/>
            </w:tcBorders>
            <w:shd w:val="clear" w:color="auto" w:fill="auto"/>
            <w:noWrap/>
            <w:vAlign w:val="center"/>
            <w:hideMark/>
          </w:tcPr>
          <w:p w14:paraId="22F5A34A" w14:textId="77777777" w:rsidR="00615703" w:rsidRPr="0018540E" w:rsidRDefault="00615703" w:rsidP="00771018">
            <w:pPr>
              <w:rPr>
                <w:rFonts w:eastAsia="Times New Roman" w:cs="Arial"/>
                <w:color w:val="000000"/>
                <w:lang w:val="fr-FR"/>
              </w:rPr>
            </w:pPr>
            <w:r>
              <w:rPr>
                <w:rFonts w:eastAsia="Times New Roman" w:cs="Arial"/>
                <w:color w:val="000000"/>
                <w:lang w:val="fr-FR"/>
              </w:rPr>
              <w:t>Aigle botté</w:t>
            </w:r>
          </w:p>
        </w:tc>
      </w:tr>
      <w:tr w:rsidR="00615703" w:rsidRPr="0018540E" w14:paraId="1793ADD4" w14:textId="77777777" w:rsidTr="00A128E2">
        <w:trPr>
          <w:trHeight w:val="315"/>
        </w:trPr>
        <w:tc>
          <w:tcPr>
            <w:tcW w:w="2620" w:type="dxa"/>
            <w:tcBorders>
              <w:top w:val="nil"/>
              <w:left w:val="nil"/>
              <w:bottom w:val="nil"/>
              <w:right w:val="nil"/>
            </w:tcBorders>
            <w:shd w:val="clear" w:color="auto" w:fill="auto"/>
            <w:noWrap/>
            <w:vAlign w:val="center"/>
            <w:hideMark/>
          </w:tcPr>
          <w:p w14:paraId="681C47F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rapax</w:t>
            </w:r>
            <w:proofErr w:type="spellEnd"/>
          </w:p>
        </w:tc>
        <w:tc>
          <w:tcPr>
            <w:tcW w:w="2900" w:type="dxa"/>
            <w:tcBorders>
              <w:top w:val="nil"/>
              <w:left w:val="nil"/>
              <w:bottom w:val="nil"/>
              <w:right w:val="nil"/>
            </w:tcBorders>
            <w:shd w:val="clear" w:color="auto" w:fill="auto"/>
            <w:noWrap/>
            <w:vAlign w:val="center"/>
            <w:hideMark/>
          </w:tcPr>
          <w:p w14:paraId="20026970" w14:textId="77777777" w:rsidR="00615703" w:rsidRPr="0018540E" w:rsidRDefault="00615703" w:rsidP="00771018">
            <w:pPr>
              <w:rPr>
                <w:rFonts w:eastAsia="Times New Roman" w:cs="Arial"/>
                <w:color w:val="000000"/>
                <w:lang w:val="fr-FR"/>
              </w:rPr>
            </w:pPr>
            <w:r>
              <w:rPr>
                <w:rFonts w:eastAsia="Times New Roman" w:cs="Arial"/>
                <w:color w:val="000000"/>
                <w:lang w:val="fr-FR"/>
              </w:rPr>
              <w:t>Aigle fauve</w:t>
            </w:r>
          </w:p>
        </w:tc>
      </w:tr>
      <w:tr w:rsidR="00615703" w:rsidRPr="0018540E" w14:paraId="1CF723B1" w14:textId="77777777" w:rsidTr="00A128E2">
        <w:trPr>
          <w:trHeight w:val="315"/>
        </w:trPr>
        <w:tc>
          <w:tcPr>
            <w:tcW w:w="2620" w:type="dxa"/>
            <w:tcBorders>
              <w:top w:val="nil"/>
              <w:left w:val="nil"/>
              <w:bottom w:val="nil"/>
              <w:right w:val="nil"/>
            </w:tcBorders>
            <w:shd w:val="clear" w:color="auto" w:fill="auto"/>
            <w:noWrap/>
            <w:vAlign w:val="center"/>
            <w:hideMark/>
          </w:tcPr>
          <w:p w14:paraId="17806414"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nipalensis</w:t>
            </w:r>
            <w:proofErr w:type="spellEnd"/>
          </w:p>
        </w:tc>
        <w:tc>
          <w:tcPr>
            <w:tcW w:w="2900" w:type="dxa"/>
            <w:tcBorders>
              <w:top w:val="nil"/>
              <w:left w:val="nil"/>
              <w:bottom w:val="nil"/>
              <w:right w:val="nil"/>
            </w:tcBorders>
            <w:shd w:val="clear" w:color="auto" w:fill="auto"/>
            <w:noWrap/>
            <w:vAlign w:val="center"/>
            <w:hideMark/>
          </w:tcPr>
          <w:p w14:paraId="338C0060" w14:textId="77777777" w:rsidR="00615703" w:rsidRPr="0018540E" w:rsidRDefault="00615703" w:rsidP="00771018">
            <w:pPr>
              <w:rPr>
                <w:rFonts w:eastAsia="Times New Roman" w:cs="Arial"/>
                <w:color w:val="000000"/>
                <w:lang w:val="fr-FR"/>
              </w:rPr>
            </w:pPr>
            <w:r>
              <w:rPr>
                <w:rFonts w:eastAsia="Times New Roman" w:cs="Arial"/>
                <w:color w:val="000000"/>
                <w:lang w:val="fr-FR"/>
              </w:rPr>
              <w:t>Aigle des steppes</w:t>
            </w:r>
          </w:p>
        </w:tc>
      </w:tr>
      <w:tr w:rsidR="00615703" w:rsidRPr="0018540E" w14:paraId="5FB4BF73" w14:textId="77777777" w:rsidTr="00A128E2">
        <w:trPr>
          <w:trHeight w:val="315"/>
        </w:trPr>
        <w:tc>
          <w:tcPr>
            <w:tcW w:w="2620" w:type="dxa"/>
            <w:tcBorders>
              <w:top w:val="nil"/>
              <w:left w:val="nil"/>
              <w:bottom w:val="nil"/>
              <w:right w:val="nil"/>
            </w:tcBorders>
            <w:shd w:val="clear" w:color="auto" w:fill="auto"/>
            <w:noWrap/>
            <w:vAlign w:val="center"/>
            <w:hideMark/>
          </w:tcPr>
          <w:p w14:paraId="5020F559"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adalberti</w:t>
            </w:r>
            <w:proofErr w:type="spellEnd"/>
          </w:p>
        </w:tc>
        <w:tc>
          <w:tcPr>
            <w:tcW w:w="2900" w:type="dxa"/>
            <w:tcBorders>
              <w:top w:val="nil"/>
              <w:left w:val="nil"/>
              <w:bottom w:val="nil"/>
              <w:right w:val="nil"/>
            </w:tcBorders>
            <w:shd w:val="clear" w:color="auto" w:fill="auto"/>
            <w:noWrap/>
            <w:vAlign w:val="center"/>
            <w:hideMark/>
          </w:tcPr>
          <w:p w14:paraId="1B712C14" w14:textId="77777777" w:rsidR="00615703" w:rsidRPr="0018540E" w:rsidRDefault="00615703" w:rsidP="00771018">
            <w:pPr>
              <w:rPr>
                <w:rFonts w:eastAsia="Times New Roman" w:cs="Arial"/>
                <w:color w:val="000000"/>
                <w:lang w:val="fr-FR"/>
              </w:rPr>
            </w:pPr>
            <w:r>
              <w:rPr>
                <w:rFonts w:eastAsia="Times New Roman" w:cs="Arial"/>
                <w:color w:val="000000"/>
                <w:lang w:val="fr-FR"/>
              </w:rPr>
              <w:t>Aigle impérial espagnol</w:t>
            </w:r>
          </w:p>
        </w:tc>
      </w:tr>
      <w:tr w:rsidR="00615703" w:rsidRPr="0018540E" w14:paraId="2B4CF288" w14:textId="77777777" w:rsidTr="00A128E2">
        <w:trPr>
          <w:trHeight w:val="315"/>
        </w:trPr>
        <w:tc>
          <w:tcPr>
            <w:tcW w:w="2620" w:type="dxa"/>
            <w:tcBorders>
              <w:top w:val="nil"/>
              <w:left w:val="nil"/>
              <w:bottom w:val="nil"/>
              <w:right w:val="nil"/>
            </w:tcBorders>
            <w:shd w:val="clear" w:color="auto" w:fill="auto"/>
            <w:noWrap/>
            <w:vAlign w:val="center"/>
            <w:hideMark/>
          </w:tcPr>
          <w:p w14:paraId="342183D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heliaca</w:t>
            </w:r>
            <w:proofErr w:type="spellEnd"/>
          </w:p>
        </w:tc>
        <w:tc>
          <w:tcPr>
            <w:tcW w:w="2900" w:type="dxa"/>
            <w:tcBorders>
              <w:top w:val="nil"/>
              <w:left w:val="nil"/>
              <w:bottom w:val="nil"/>
              <w:right w:val="nil"/>
            </w:tcBorders>
            <w:shd w:val="clear" w:color="auto" w:fill="auto"/>
            <w:noWrap/>
            <w:vAlign w:val="center"/>
            <w:hideMark/>
          </w:tcPr>
          <w:p w14:paraId="04CC43AD" w14:textId="77777777" w:rsidR="00615703" w:rsidRPr="0018540E" w:rsidRDefault="00615703" w:rsidP="00771018">
            <w:pPr>
              <w:rPr>
                <w:rFonts w:eastAsia="Times New Roman" w:cs="Arial"/>
                <w:color w:val="000000"/>
                <w:lang w:val="fr-FR"/>
              </w:rPr>
            </w:pPr>
            <w:r>
              <w:rPr>
                <w:rFonts w:eastAsia="Times New Roman" w:cs="Arial"/>
                <w:color w:val="000000"/>
                <w:lang w:val="fr-FR"/>
              </w:rPr>
              <w:t>Aigle impérial de l'Est</w:t>
            </w:r>
          </w:p>
        </w:tc>
      </w:tr>
      <w:tr w:rsidR="00615703" w:rsidRPr="0018540E" w14:paraId="3A3BDB3F" w14:textId="77777777" w:rsidTr="00A128E2">
        <w:trPr>
          <w:trHeight w:val="315"/>
        </w:trPr>
        <w:tc>
          <w:tcPr>
            <w:tcW w:w="2620" w:type="dxa"/>
            <w:tcBorders>
              <w:top w:val="nil"/>
              <w:left w:val="nil"/>
              <w:bottom w:val="nil"/>
              <w:right w:val="nil"/>
            </w:tcBorders>
            <w:shd w:val="clear" w:color="auto" w:fill="auto"/>
            <w:noWrap/>
            <w:vAlign w:val="center"/>
            <w:hideMark/>
          </w:tcPr>
          <w:p w14:paraId="4201051A"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chrysaetos</w:t>
            </w:r>
            <w:proofErr w:type="spellEnd"/>
          </w:p>
        </w:tc>
        <w:tc>
          <w:tcPr>
            <w:tcW w:w="2900" w:type="dxa"/>
            <w:tcBorders>
              <w:top w:val="nil"/>
              <w:left w:val="nil"/>
              <w:bottom w:val="nil"/>
              <w:right w:val="nil"/>
            </w:tcBorders>
            <w:shd w:val="clear" w:color="auto" w:fill="auto"/>
            <w:noWrap/>
            <w:vAlign w:val="center"/>
            <w:hideMark/>
          </w:tcPr>
          <w:p w14:paraId="3C2D8B0A" w14:textId="77777777" w:rsidR="00615703" w:rsidRPr="0018540E" w:rsidRDefault="00615703" w:rsidP="00771018">
            <w:pPr>
              <w:rPr>
                <w:rFonts w:eastAsia="Times New Roman" w:cs="Arial"/>
                <w:color w:val="000000"/>
                <w:lang w:val="fr-FR"/>
              </w:rPr>
            </w:pPr>
            <w:r>
              <w:rPr>
                <w:rFonts w:eastAsia="Times New Roman" w:cs="Arial"/>
                <w:color w:val="000000"/>
                <w:lang w:val="fr-FR"/>
              </w:rPr>
              <w:t>Aigle royal</w:t>
            </w:r>
          </w:p>
        </w:tc>
      </w:tr>
      <w:tr w:rsidR="00615703" w:rsidRPr="0018540E" w14:paraId="4C399577" w14:textId="77777777" w:rsidTr="00A128E2">
        <w:trPr>
          <w:trHeight w:val="315"/>
        </w:trPr>
        <w:tc>
          <w:tcPr>
            <w:tcW w:w="2620" w:type="dxa"/>
            <w:tcBorders>
              <w:top w:val="nil"/>
              <w:left w:val="nil"/>
              <w:bottom w:val="nil"/>
              <w:right w:val="nil"/>
            </w:tcBorders>
            <w:shd w:val="clear" w:color="auto" w:fill="auto"/>
            <w:noWrap/>
            <w:vAlign w:val="center"/>
            <w:hideMark/>
          </w:tcPr>
          <w:p w14:paraId="2556C6D9"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wahlbergi</w:t>
            </w:r>
            <w:proofErr w:type="spellEnd"/>
          </w:p>
        </w:tc>
        <w:tc>
          <w:tcPr>
            <w:tcW w:w="2900" w:type="dxa"/>
            <w:tcBorders>
              <w:top w:val="nil"/>
              <w:left w:val="nil"/>
              <w:bottom w:val="nil"/>
              <w:right w:val="nil"/>
            </w:tcBorders>
            <w:shd w:val="clear" w:color="auto" w:fill="auto"/>
            <w:noWrap/>
            <w:vAlign w:val="center"/>
            <w:hideMark/>
          </w:tcPr>
          <w:p w14:paraId="0D1726D6" w14:textId="77777777" w:rsidR="00615703" w:rsidRPr="0018540E" w:rsidRDefault="00615703" w:rsidP="00771018">
            <w:pPr>
              <w:rPr>
                <w:rFonts w:eastAsia="Times New Roman" w:cs="Arial"/>
                <w:color w:val="000000"/>
                <w:lang w:val="fr-FR"/>
              </w:rPr>
            </w:pPr>
            <w:r>
              <w:rPr>
                <w:rFonts w:eastAsia="Times New Roman" w:cs="Arial"/>
                <w:color w:val="000000"/>
                <w:lang w:val="fr-FR"/>
              </w:rPr>
              <w:t xml:space="preserve">L'aigle de </w:t>
            </w:r>
            <w:proofErr w:type="spellStart"/>
            <w:r>
              <w:rPr>
                <w:rFonts w:eastAsia="Times New Roman" w:cs="Arial"/>
                <w:color w:val="000000"/>
                <w:lang w:val="fr-FR"/>
              </w:rPr>
              <w:t>Wahlberg</w:t>
            </w:r>
            <w:proofErr w:type="spellEnd"/>
          </w:p>
        </w:tc>
      </w:tr>
      <w:tr w:rsidR="00615703" w:rsidRPr="0018540E" w14:paraId="286A41C7" w14:textId="77777777" w:rsidTr="00A128E2">
        <w:trPr>
          <w:trHeight w:val="315"/>
        </w:trPr>
        <w:tc>
          <w:tcPr>
            <w:tcW w:w="2620" w:type="dxa"/>
            <w:tcBorders>
              <w:top w:val="nil"/>
              <w:left w:val="nil"/>
              <w:bottom w:val="nil"/>
              <w:right w:val="nil"/>
            </w:tcBorders>
            <w:shd w:val="clear" w:color="auto" w:fill="auto"/>
            <w:noWrap/>
            <w:vAlign w:val="center"/>
            <w:hideMark/>
          </w:tcPr>
          <w:p w14:paraId="5827D922"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pennatus</w:t>
            </w:r>
            <w:proofErr w:type="spellEnd"/>
          </w:p>
        </w:tc>
        <w:tc>
          <w:tcPr>
            <w:tcW w:w="2900" w:type="dxa"/>
            <w:tcBorders>
              <w:top w:val="nil"/>
              <w:left w:val="nil"/>
              <w:bottom w:val="nil"/>
              <w:right w:val="nil"/>
            </w:tcBorders>
            <w:shd w:val="clear" w:color="auto" w:fill="auto"/>
            <w:noWrap/>
            <w:vAlign w:val="center"/>
            <w:hideMark/>
          </w:tcPr>
          <w:p w14:paraId="0BC1E491" w14:textId="77777777" w:rsidR="00615703" w:rsidRPr="0018540E" w:rsidRDefault="00615703" w:rsidP="00771018">
            <w:pPr>
              <w:rPr>
                <w:rFonts w:eastAsia="Times New Roman" w:cs="Arial"/>
                <w:color w:val="000000"/>
                <w:lang w:val="fr-FR"/>
              </w:rPr>
            </w:pPr>
            <w:r>
              <w:rPr>
                <w:rFonts w:eastAsia="Times New Roman" w:cs="Arial"/>
                <w:color w:val="000000"/>
                <w:lang w:val="fr-FR"/>
              </w:rPr>
              <w:t>Aigle botté</w:t>
            </w:r>
          </w:p>
        </w:tc>
      </w:tr>
      <w:tr w:rsidR="00615703" w:rsidRPr="0018540E" w14:paraId="6D966D58" w14:textId="77777777" w:rsidTr="00A128E2">
        <w:trPr>
          <w:trHeight w:val="315"/>
        </w:trPr>
        <w:tc>
          <w:tcPr>
            <w:tcW w:w="2620" w:type="dxa"/>
            <w:tcBorders>
              <w:top w:val="nil"/>
              <w:left w:val="nil"/>
              <w:bottom w:val="nil"/>
              <w:right w:val="nil"/>
            </w:tcBorders>
            <w:shd w:val="clear" w:color="auto" w:fill="auto"/>
            <w:noWrap/>
            <w:vAlign w:val="center"/>
            <w:hideMark/>
          </w:tcPr>
          <w:p w14:paraId="0F6A447D"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ayresii</w:t>
            </w:r>
            <w:proofErr w:type="spellEnd"/>
          </w:p>
        </w:tc>
        <w:tc>
          <w:tcPr>
            <w:tcW w:w="2900" w:type="dxa"/>
            <w:tcBorders>
              <w:top w:val="nil"/>
              <w:left w:val="nil"/>
              <w:bottom w:val="nil"/>
              <w:right w:val="nil"/>
            </w:tcBorders>
            <w:shd w:val="clear" w:color="auto" w:fill="auto"/>
            <w:noWrap/>
            <w:vAlign w:val="center"/>
            <w:hideMark/>
          </w:tcPr>
          <w:p w14:paraId="7AD2370A" w14:textId="77777777" w:rsidR="00615703" w:rsidRPr="0018540E" w:rsidRDefault="00615703" w:rsidP="00771018">
            <w:pPr>
              <w:rPr>
                <w:rFonts w:eastAsia="Times New Roman" w:cs="Arial"/>
                <w:color w:val="000000"/>
                <w:lang w:val="fr-FR"/>
              </w:rPr>
            </w:pPr>
            <w:r>
              <w:rPr>
                <w:rFonts w:eastAsia="Times New Roman" w:cs="Arial"/>
                <w:color w:val="000000"/>
                <w:lang w:val="fr-FR"/>
              </w:rPr>
              <w:t>Aigle d'Ayres</w:t>
            </w:r>
          </w:p>
        </w:tc>
      </w:tr>
      <w:tr w:rsidR="00615703" w:rsidRPr="0018540E" w14:paraId="6D17B70A" w14:textId="77777777" w:rsidTr="00A128E2">
        <w:trPr>
          <w:trHeight w:val="315"/>
        </w:trPr>
        <w:tc>
          <w:tcPr>
            <w:tcW w:w="2620" w:type="dxa"/>
            <w:tcBorders>
              <w:top w:val="nil"/>
              <w:left w:val="nil"/>
              <w:bottom w:val="nil"/>
              <w:right w:val="nil"/>
            </w:tcBorders>
            <w:shd w:val="clear" w:color="auto" w:fill="auto"/>
            <w:noWrap/>
            <w:vAlign w:val="center"/>
            <w:hideMark/>
          </w:tcPr>
          <w:p w14:paraId="3EEDCCC5"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aeruginosus</w:t>
            </w:r>
            <w:proofErr w:type="spellEnd"/>
          </w:p>
        </w:tc>
        <w:tc>
          <w:tcPr>
            <w:tcW w:w="2900" w:type="dxa"/>
            <w:tcBorders>
              <w:top w:val="nil"/>
              <w:left w:val="nil"/>
              <w:bottom w:val="nil"/>
              <w:right w:val="nil"/>
            </w:tcBorders>
            <w:shd w:val="clear" w:color="auto" w:fill="auto"/>
            <w:noWrap/>
            <w:vAlign w:val="center"/>
            <w:hideMark/>
          </w:tcPr>
          <w:p w14:paraId="43D56886"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des roseaux</w:t>
            </w:r>
          </w:p>
        </w:tc>
      </w:tr>
      <w:tr w:rsidR="00615703" w:rsidRPr="0018540E" w14:paraId="40F3C57D" w14:textId="77777777" w:rsidTr="00A128E2">
        <w:trPr>
          <w:trHeight w:val="315"/>
        </w:trPr>
        <w:tc>
          <w:tcPr>
            <w:tcW w:w="2620" w:type="dxa"/>
            <w:tcBorders>
              <w:top w:val="nil"/>
              <w:left w:val="nil"/>
              <w:bottom w:val="nil"/>
              <w:right w:val="nil"/>
            </w:tcBorders>
            <w:shd w:val="clear" w:color="auto" w:fill="auto"/>
            <w:noWrap/>
            <w:vAlign w:val="center"/>
            <w:hideMark/>
          </w:tcPr>
          <w:p w14:paraId="41D5FD15"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spilonotus</w:t>
            </w:r>
            <w:proofErr w:type="spellEnd"/>
          </w:p>
        </w:tc>
        <w:tc>
          <w:tcPr>
            <w:tcW w:w="2900" w:type="dxa"/>
            <w:tcBorders>
              <w:top w:val="nil"/>
              <w:left w:val="nil"/>
              <w:bottom w:val="nil"/>
              <w:right w:val="nil"/>
            </w:tcBorders>
            <w:shd w:val="clear" w:color="auto" w:fill="auto"/>
            <w:noWrap/>
            <w:vAlign w:val="center"/>
            <w:hideMark/>
          </w:tcPr>
          <w:p w14:paraId="495AF19C"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d'Orient</w:t>
            </w:r>
          </w:p>
        </w:tc>
      </w:tr>
      <w:tr w:rsidR="00615703" w:rsidRPr="0018540E" w14:paraId="4ABB03AF" w14:textId="77777777" w:rsidTr="00A128E2">
        <w:trPr>
          <w:trHeight w:val="315"/>
        </w:trPr>
        <w:tc>
          <w:tcPr>
            <w:tcW w:w="2620" w:type="dxa"/>
            <w:tcBorders>
              <w:top w:val="nil"/>
              <w:left w:val="nil"/>
              <w:bottom w:val="nil"/>
              <w:right w:val="nil"/>
            </w:tcBorders>
            <w:shd w:val="clear" w:color="auto" w:fill="auto"/>
            <w:noWrap/>
            <w:vAlign w:val="center"/>
            <w:hideMark/>
          </w:tcPr>
          <w:p w14:paraId="62EC21C0" w14:textId="77777777" w:rsidR="00615703" w:rsidRPr="0018540E" w:rsidRDefault="00615703" w:rsidP="00771018">
            <w:pPr>
              <w:rPr>
                <w:rFonts w:eastAsia="Times New Roman" w:cs="Arial"/>
                <w:i/>
                <w:iCs/>
                <w:color w:val="000000"/>
                <w:lang w:val="fr-FR"/>
              </w:rPr>
            </w:pPr>
            <w:r>
              <w:rPr>
                <w:rFonts w:eastAsia="Times New Roman" w:cs="Arial"/>
                <w:i/>
                <w:iCs/>
                <w:color w:val="000000"/>
                <w:lang w:val="fr-FR"/>
              </w:rPr>
              <w:t xml:space="preserve">Cirque </w:t>
            </w:r>
            <w:proofErr w:type="spellStart"/>
            <w:r>
              <w:rPr>
                <w:rFonts w:eastAsia="Times New Roman" w:cs="Arial"/>
                <w:i/>
                <w:iCs/>
                <w:color w:val="000000"/>
                <w:lang w:val="fr-FR"/>
              </w:rPr>
              <w:t>maurus</w:t>
            </w:r>
            <w:proofErr w:type="spellEnd"/>
          </w:p>
        </w:tc>
        <w:tc>
          <w:tcPr>
            <w:tcW w:w="2900" w:type="dxa"/>
            <w:tcBorders>
              <w:top w:val="nil"/>
              <w:left w:val="nil"/>
              <w:bottom w:val="nil"/>
              <w:right w:val="nil"/>
            </w:tcBorders>
            <w:shd w:val="clear" w:color="auto" w:fill="auto"/>
            <w:noWrap/>
            <w:vAlign w:val="center"/>
            <w:hideMark/>
          </w:tcPr>
          <w:p w14:paraId="17D7BEAF"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noir</w:t>
            </w:r>
          </w:p>
        </w:tc>
      </w:tr>
      <w:tr w:rsidR="00615703" w:rsidRPr="0018540E" w14:paraId="259AAFDF" w14:textId="77777777" w:rsidTr="00A128E2">
        <w:trPr>
          <w:trHeight w:val="315"/>
        </w:trPr>
        <w:tc>
          <w:tcPr>
            <w:tcW w:w="2620" w:type="dxa"/>
            <w:tcBorders>
              <w:top w:val="nil"/>
              <w:left w:val="nil"/>
              <w:bottom w:val="nil"/>
              <w:right w:val="nil"/>
            </w:tcBorders>
            <w:shd w:val="clear" w:color="auto" w:fill="auto"/>
            <w:noWrap/>
            <w:vAlign w:val="center"/>
            <w:hideMark/>
          </w:tcPr>
          <w:p w14:paraId="03892EB0"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cyaneus</w:t>
            </w:r>
            <w:proofErr w:type="spellEnd"/>
          </w:p>
        </w:tc>
        <w:tc>
          <w:tcPr>
            <w:tcW w:w="2900" w:type="dxa"/>
            <w:tcBorders>
              <w:top w:val="nil"/>
              <w:left w:val="nil"/>
              <w:bottom w:val="nil"/>
              <w:right w:val="nil"/>
            </w:tcBorders>
            <w:shd w:val="clear" w:color="auto" w:fill="auto"/>
            <w:noWrap/>
            <w:vAlign w:val="center"/>
            <w:hideMark/>
          </w:tcPr>
          <w:p w14:paraId="40D0CECF"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Saint-Martin</w:t>
            </w:r>
          </w:p>
        </w:tc>
      </w:tr>
      <w:tr w:rsidR="00615703" w:rsidRPr="0018540E" w14:paraId="3B4EF6CE" w14:textId="77777777" w:rsidTr="00A128E2">
        <w:trPr>
          <w:trHeight w:val="315"/>
        </w:trPr>
        <w:tc>
          <w:tcPr>
            <w:tcW w:w="2620" w:type="dxa"/>
            <w:tcBorders>
              <w:top w:val="nil"/>
              <w:left w:val="nil"/>
              <w:bottom w:val="nil"/>
              <w:right w:val="nil"/>
            </w:tcBorders>
            <w:shd w:val="clear" w:color="auto" w:fill="auto"/>
            <w:noWrap/>
            <w:vAlign w:val="center"/>
            <w:hideMark/>
          </w:tcPr>
          <w:p w14:paraId="3A59BB3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macrourus</w:t>
            </w:r>
            <w:proofErr w:type="spellEnd"/>
          </w:p>
        </w:tc>
        <w:tc>
          <w:tcPr>
            <w:tcW w:w="2900" w:type="dxa"/>
            <w:tcBorders>
              <w:top w:val="nil"/>
              <w:left w:val="nil"/>
              <w:bottom w:val="nil"/>
              <w:right w:val="nil"/>
            </w:tcBorders>
            <w:shd w:val="clear" w:color="auto" w:fill="auto"/>
            <w:noWrap/>
            <w:vAlign w:val="center"/>
            <w:hideMark/>
          </w:tcPr>
          <w:p w14:paraId="1F708946"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pâle</w:t>
            </w:r>
          </w:p>
        </w:tc>
      </w:tr>
      <w:tr w:rsidR="00615703" w:rsidRPr="0018540E" w14:paraId="64A10B90" w14:textId="77777777" w:rsidTr="00A128E2">
        <w:trPr>
          <w:trHeight w:val="315"/>
        </w:trPr>
        <w:tc>
          <w:tcPr>
            <w:tcW w:w="2620" w:type="dxa"/>
            <w:tcBorders>
              <w:top w:val="nil"/>
              <w:left w:val="nil"/>
              <w:bottom w:val="nil"/>
              <w:right w:val="nil"/>
            </w:tcBorders>
            <w:shd w:val="clear" w:color="auto" w:fill="auto"/>
            <w:noWrap/>
            <w:vAlign w:val="center"/>
            <w:hideMark/>
          </w:tcPr>
          <w:p w14:paraId="5F5F1566"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melanoleucos</w:t>
            </w:r>
            <w:proofErr w:type="spellEnd"/>
          </w:p>
        </w:tc>
        <w:tc>
          <w:tcPr>
            <w:tcW w:w="2900" w:type="dxa"/>
            <w:tcBorders>
              <w:top w:val="nil"/>
              <w:left w:val="nil"/>
              <w:bottom w:val="nil"/>
              <w:right w:val="nil"/>
            </w:tcBorders>
            <w:shd w:val="clear" w:color="auto" w:fill="auto"/>
            <w:noWrap/>
            <w:vAlign w:val="center"/>
            <w:hideMark/>
          </w:tcPr>
          <w:p w14:paraId="5DC4DEB7" w14:textId="77777777" w:rsidR="00615703" w:rsidRPr="0018540E" w:rsidRDefault="00615703" w:rsidP="00771018">
            <w:pPr>
              <w:rPr>
                <w:rFonts w:eastAsia="Times New Roman" w:cs="Arial"/>
                <w:color w:val="000000"/>
                <w:lang w:val="fr-FR"/>
              </w:rPr>
            </w:pPr>
            <w:r>
              <w:rPr>
                <w:rFonts w:eastAsia="Times New Roman" w:cs="Arial"/>
                <w:color w:val="000000"/>
                <w:lang w:val="fr-FR"/>
              </w:rPr>
              <w:t xml:space="preserve">Busard </w:t>
            </w:r>
            <w:proofErr w:type="spellStart"/>
            <w:r>
              <w:rPr>
                <w:rFonts w:eastAsia="Times New Roman" w:cs="Arial"/>
                <w:color w:val="000000"/>
                <w:lang w:val="fr-FR"/>
              </w:rPr>
              <w:t>tchoug</w:t>
            </w:r>
            <w:proofErr w:type="spellEnd"/>
          </w:p>
        </w:tc>
      </w:tr>
      <w:tr w:rsidR="00615703" w:rsidRPr="0018540E" w14:paraId="04D68DC2" w14:textId="77777777" w:rsidTr="00A128E2">
        <w:trPr>
          <w:trHeight w:val="315"/>
        </w:trPr>
        <w:tc>
          <w:tcPr>
            <w:tcW w:w="2620" w:type="dxa"/>
            <w:tcBorders>
              <w:top w:val="nil"/>
              <w:left w:val="nil"/>
              <w:bottom w:val="nil"/>
              <w:right w:val="nil"/>
            </w:tcBorders>
            <w:shd w:val="clear" w:color="auto" w:fill="auto"/>
            <w:noWrap/>
            <w:vAlign w:val="center"/>
            <w:hideMark/>
          </w:tcPr>
          <w:p w14:paraId="11458189"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pygargus</w:t>
            </w:r>
            <w:proofErr w:type="spellEnd"/>
          </w:p>
        </w:tc>
        <w:tc>
          <w:tcPr>
            <w:tcW w:w="2900" w:type="dxa"/>
            <w:tcBorders>
              <w:top w:val="nil"/>
              <w:left w:val="nil"/>
              <w:bottom w:val="nil"/>
              <w:right w:val="nil"/>
            </w:tcBorders>
            <w:shd w:val="clear" w:color="auto" w:fill="auto"/>
            <w:noWrap/>
            <w:vAlign w:val="center"/>
            <w:hideMark/>
          </w:tcPr>
          <w:p w14:paraId="32871FAA" w14:textId="77777777" w:rsidR="00615703" w:rsidRPr="0018540E" w:rsidRDefault="00615703" w:rsidP="00771018">
            <w:pPr>
              <w:rPr>
                <w:rFonts w:eastAsia="Times New Roman" w:cs="Arial"/>
                <w:color w:val="000000"/>
                <w:lang w:val="fr-FR"/>
              </w:rPr>
            </w:pPr>
            <w:r>
              <w:rPr>
                <w:rFonts w:eastAsia="Times New Roman" w:cs="Arial"/>
                <w:color w:val="000000"/>
                <w:lang w:val="fr-FR"/>
              </w:rPr>
              <w:t>Busard cendré</w:t>
            </w:r>
          </w:p>
        </w:tc>
      </w:tr>
      <w:tr w:rsidR="00615703" w:rsidRPr="0018540E" w14:paraId="5AF3BCA9" w14:textId="77777777" w:rsidTr="00A128E2">
        <w:trPr>
          <w:trHeight w:val="315"/>
        </w:trPr>
        <w:tc>
          <w:tcPr>
            <w:tcW w:w="2620" w:type="dxa"/>
            <w:tcBorders>
              <w:top w:val="nil"/>
              <w:left w:val="nil"/>
              <w:bottom w:val="nil"/>
              <w:right w:val="nil"/>
            </w:tcBorders>
            <w:shd w:val="clear" w:color="auto" w:fill="auto"/>
            <w:noWrap/>
            <w:vAlign w:val="center"/>
            <w:hideMark/>
          </w:tcPr>
          <w:p w14:paraId="36090C84"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Accipiter badius</w:t>
            </w:r>
          </w:p>
        </w:tc>
        <w:tc>
          <w:tcPr>
            <w:tcW w:w="2900" w:type="dxa"/>
            <w:tcBorders>
              <w:top w:val="nil"/>
              <w:left w:val="nil"/>
              <w:bottom w:val="nil"/>
              <w:right w:val="nil"/>
            </w:tcBorders>
            <w:shd w:val="clear" w:color="auto" w:fill="auto"/>
            <w:noWrap/>
            <w:vAlign w:val="center"/>
            <w:hideMark/>
          </w:tcPr>
          <w:p w14:paraId="1431F0E8" w14:textId="77777777" w:rsidR="00615703" w:rsidRPr="0018540E" w:rsidRDefault="00615703" w:rsidP="00771018">
            <w:pPr>
              <w:rPr>
                <w:rFonts w:eastAsia="Times New Roman" w:cs="Arial"/>
                <w:color w:val="000000"/>
                <w:lang w:val="en-US"/>
              </w:rPr>
            </w:pPr>
            <w:r>
              <w:rPr>
                <w:rFonts w:eastAsia="Times New Roman" w:cs="Arial"/>
                <w:color w:val="000000"/>
                <w:lang w:val="en-US"/>
              </w:rPr>
              <w:t>Shikra</w:t>
            </w:r>
          </w:p>
        </w:tc>
      </w:tr>
      <w:tr w:rsidR="00615703" w:rsidRPr="0018540E" w14:paraId="6D107AF5" w14:textId="77777777" w:rsidTr="00A128E2">
        <w:trPr>
          <w:trHeight w:val="315"/>
        </w:trPr>
        <w:tc>
          <w:tcPr>
            <w:tcW w:w="2620" w:type="dxa"/>
            <w:tcBorders>
              <w:top w:val="nil"/>
              <w:left w:val="nil"/>
              <w:bottom w:val="nil"/>
              <w:right w:val="nil"/>
            </w:tcBorders>
            <w:shd w:val="clear" w:color="auto" w:fill="auto"/>
            <w:noWrap/>
            <w:vAlign w:val="center"/>
            <w:hideMark/>
          </w:tcPr>
          <w:p w14:paraId="53998B11"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brevipes</w:t>
            </w:r>
            <w:proofErr w:type="spellEnd"/>
          </w:p>
        </w:tc>
        <w:tc>
          <w:tcPr>
            <w:tcW w:w="2900" w:type="dxa"/>
            <w:tcBorders>
              <w:top w:val="nil"/>
              <w:left w:val="nil"/>
              <w:bottom w:val="nil"/>
              <w:right w:val="nil"/>
            </w:tcBorders>
            <w:shd w:val="clear" w:color="auto" w:fill="auto"/>
            <w:noWrap/>
            <w:vAlign w:val="center"/>
            <w:hideMark/>
          </w:tcPr>
          <w:p w14:paraId="4478E5B0" w14:textId="77777777" w:rsidR="00615703" w:rsidRPr="0018540E" w:rsidRDefault="00615703" w:rsidP="00771018">
            <w:pPr>
              <w:rPr>
                <w:rFonts w:eastAsia="Times New Roman" w:cs="Arial"/>
                <w:color w:val="000000"/>
                <w:lang w:val="fr-FR"/>
              </w:rPr>
            </w:pPr>
            <w:r>
              <w:rPr>
                <w:rFonts w:eastAsia="Times New Roman" w:cs="Arial"/>
                <w:color w:val="000000"/>
                <w:lang w:val="fr-FR"/>
              </w:rPr>
              <w:t>Épervier du Levant</w:t>
            </w:r>
          </w:p>
        </w:tc>
      </w:tr>
      <w:tr w:rsidR="00615703" w:rsidRPr="0018540E" w14:paraId="69593506" w14:textId="77777777" w:rsidTr="00A128E2">
        <w:trPr>
          <w:trHeight w:val="315"/>
        </w:trPr>
        <w:tc>
          <w:tcPr>
            <w:tcW w:w="2620" w:type="dxa"/>
            <w:tcBorders>
              <w:top w:val="nil"/>
              <w:left w:val="nil"/>
              <w:bottom w:val="nil"/>
              <w:right w:val="nil"/>
            </w:tcBorders>
            <w:shd w:val="clear" w:color="auto" w:fill="auto"/>
            <w:noWrap/>
            <w:vAlign w:val="center"/>
            <w:hideMark/>
          </w:tcPr>
          <w:p w14:paraId="2C4A0A08"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soloensis</w:t>
            </w:r>
            <w:proofErr w:type="spellEnd"/>
          </w:p>
        </w:tc>
        <w:tc>
          <w:tcPr>
            <w:tcW w:w="2900" w:type="dxa"/>
            <w:tcBorders>
              <w:top w:val="nil"/>
              <w:left w:val="nil"/>
              <w:bottom w:val="nil"/>
              <w:right w:val="nil"/>
            </w:tcBorders>
            <w:shd w:val="clear" w:color="auto" w:fill="auto"/>
            <w:noWrap/>
            <w:vAlign w:val="center"/>
            <w:hideMark/>
          </w:tcPr>
          <w:p w14:paraId="2F6FA6A8" w14:textId="77777777" w:rsidR="00615703" w:rsidRPr="0018540E" w:rsidRDefault="00615703" w:rsidP="00771018">
            <w:pPr>
              <w:rPr>
                <w:rFonts w:eastAsia="Times New Roman" w:cs="Arial"/>
                <w:color w:val="000000"/>
                <w:lang w:val="fr-FR"/>
              </w:rPr>
            </w:pPr>
            <w:r>
              <w:rPr>
                <w:rFonts w:eastAsia="Times New Roman" w:cs="Arial"/>
                <w:color w:val="000000"/>
                <w:lang w:val="fr-FR"/>
              </w:rPr>
              <w:t>Épervier de Chine</w:t>
            </w:r>
          </w:p>
        </w:tc>
      </w:tr>
      <w:tr w:rsidR="00615703" w:rsidRPr="0018540E" w14:paraId="1D55F5C8" w14:textId="77777777" w:rsidTr="00A128E2">
        <w:trPr>
          <w:trHeight w:val="315"/>
        </w:trPr>
        <w:tc>
          <w:tcPr>
            <w:tcW w:w="2620" w:type="dxa"/>
            <w:tcBorders>
              <w:top w:val="nil"/>
              <w:left w:val="nil"/>
              <w:bottom w:val="nil"/>
              <w:right w:val="nil"/>
            </w:tcBorders>
            <w:shd w:val="clear" w:color="auto" w:fill="auto"/>
            <w:noWrap/>
            <w:vAlign w:val="center"/>
            <w:hideMark/>
          </w:tcPr>
          <w:p w14:paraId="1E5417A6"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gularis</w:t>
            </w:r>
            <w:proofErr w:type="spellEnd"/>
          </w:p>
        </w:tc>
        <w:tc>
          <w:tcPr>
            <w:tcW w:w="2900" w:type="dxa"/>
            <w:tcBorders>
              <w:top w:val="nil"/>
              <w:left w:val="nil"/>
              <w:bottom w:val="nil"/>
              <w:right w:val="nil"/>
            </w:tcBorders>
            <w:shd w:val="clear" w:color="auto" w:fill="auto"/>
            <w:noWrap/>
            <w:vAlign w:val="center"/>
            <w:hideMark/>
          </w:tcPr>
          <w:p w14:paraId="1B1C076F" w14:textId="77777777" w:rsidR="00615703" w:rsidRPr="0018540E" w:rsidRDefault="00615703" w:rsidP="00771018">
            <w:pPr>
              <w:rPr>
                <w:rFonts w:eastAsia="Times New Roman" w:cs="Arial"/>
                <w:color w:val="000000"/>
                <w:lang w:val="fr-FR"/>
              </w:rPr>
            </w:pPr>
            <w:r>
              <w:rPr>
                <w:rFonts w:eastAsia="Times New Roman" w:cs="Arial"/>
                <w:color w:val="000000"/>
                <w:lang w:val="fr-FR"/>
              </w:rPr>
              <w:t>Épervier du Japon</w:t>
            </w:r>
          </w:p>
        </w:tc>
      </w:tr>
      <w:tr w:rsidR="00615703" w:rsidRPr="0018540E" w14:paraId="00E98062" w14:textId="77777777" w:rsidTr="00A128E2">
        <w:trPr>
          <w:trHeight w:val="315"/>
        </w:trPr>
        <w:tc>
          <w:tcPr>
            <w:tcW w:w="2620" w:type="dxa"/>
            <w:tcBorders>
              <w:top w:val="nil"/>
              <w:left w:val="nil"/>
              <w:bottom w:val="nil"/>
              <w:right w:val="nil"/>
            </w:tcBorders>
            <w:shd w:val="clear" w:color="auto" w:fill="auto"/>
            <w:noWrap/>
            <w:vAlign w:val="center"/>
            <w:hideMark/>
          </w:tcPr>
          <w:p w14:paraId="05C2C5F0"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virgatus</w:t>
            </w:r>
            <w:proofErr w:type="spellEnd"/>
          </w:p>
        </w:tc>
        <w:tc>
          <w:tcPr>
            <w:tcW w:w="2900" w:type="dxa"/>
            <w:tcBorders>
              <w:top w:val="nil"/>
              <w:left w:val="nil"/>
              <w:bottom w:val="nil"/>
              <w:right w:val="nil"/>
            </w:tcBorders>
            <w:shd w:val="clear" w:color="auto" w:fill="auto"/>
            <w:noWrap/>
            <w:vAlign w:val="center"/>
            <w:hideMark/>
          </w:tcPr>
          <w:p w14:paraId="1C303838" w14:textId="77777777" w:rsidR="00615703" w:rsidRPr="0018540E" w:rsidRDefault="00615703" w:rsidP="00771018">
            <w:pPr>
              <w:rPr>
                <w:rFonts w:eastAsia="Times New Roman" w:cs="Arial"/>
                <w:color w:val="000000"/>
                <w:lang w:val="en-US"/>
              </w:rPr>
            </w:pPr>
            <w:proofErr w:type="spellStart"/>
            <w:r>
              <w:rPr>
                <w:rFonts w:eastAsia="Times New Roman" w:cs="Arial"/>
                <w:color w:val="000000"/>
                <w:lang w:val="en-US"/>
              </w:rPr>
              <w:t>Besra</w:t>
            </w:r>
            <w:proofErr w:type="spellEnd"/>
          </w:p>
        </w:tc>
      </w:tr>
      <w:tr w:rsidR="00615703" w:rsidRPr="0018540E" w14:paraId="150FC304" w14:textId="77777777" w:rsidTr="00A128E2">
        <w:trPr>
          <w:trHeight w:val="315"/>
        </w:trPr>
        <w:tc>
          <w:tcPr>
            <w:tcW w:w="2620" w:type="dxa"/>
            <w:tcBorders>
              <w:top w:val="nil"/>
              <w:left w:val="nil"/>
              <w:bottom w:val="nil"/>
              <w:right w:val="nil"/>
            </w:tcBorders>
            <w:shd w:val="clear" w:color="auto" w:fill="auto"/>
            <w:noWrap/>
            <w:vAlign w:val="center"/>
            <w:hideMark/>
          </w:tcPr>
          <w:p w14:paraId="18EEE062"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ovampensis</w:t>
            </w:r>
            <w:proofErr w:type="spellEnd"/>
          </w:p>
        </w:tc>
        <w:tc>
          <w:tcPr>
            <w:tcW w:w="2900" w:type="dxa"/>
            <w:tcBorders>
              <w:top w:val="nil"/>
              <w:left w:val="nil"/>
              <w:bottom w:val="nil"/>
              <w:right w:val="nil"/>
            </w:tcBorders>
            <w:shd w:val="clear" w:color="auto" w:fill="auto"/>
            <w:noWrap/>
            <w:vAlign w:val="center"/>
            <w:hideMark/>
          </w:tcPr>
          <w:p w14:paraId="1F22CC99" w14:textId="77777777" w:rsidR="00615703" w:rsidRPr="0018540E" w:rsidRDefault="00615703" w:rsidP="00771018">
            <w:pPr>
              <w:rPr>
                <w:rFonts w:eastAsia="Times New Roman" w:cs="Arial"/>
                <w:color w:val="000000"/>
                <w:lang w:val="fr-FR"/>
              </w:rPr>
            </w:pPr>
            <w:r>
              <w:rPr>
                <w:rFonts w:eastAsia="Times New Roman" w:cs="Arial"/>
                <w:color w:val="000000"/>
                <w:lang w:val="fr-FR"/>
              </w:rPr>
              <w:t>Épervier d'Ovambo</w:t>
            </w:r>
          </w:p>
        </w:tc>
      </w:tr>
      <w:tr w:rsidR="00615703" w:rsidRPr="0018540E" w14:paraId="58BF8D03" w14:textId="77777777" w:rsidTr="00A128E2">
        <w:trPr>
          <w:trHeight w:val="315"/>
        </w:trPr>
        <w:tc>
          <w:tcPr>
            <w:tcW w:w="2620" w:type="dxa"/>
            <w:tcBorders>
              <w:top w:val="nil"/>
              <w:left w:val="nil"/>
              <w:bottom w:val="nil"/>
              <w:right w:val="nil"/>
            </w:tcBorders>
            <w:shd w:val="clear" w:color="auto" w:fill="auto"/>
            <w:noWrap/>
            <w:vAlign w:val="center"/>
            <w:hideMark/>
          </w:tcPr>
          <w:p w14:paraId="18B93FD8"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Accipiter nisus</w:t>
            </w:r>
          </w:p>
        </w:tc>
        <w:tc>
          <w:tcPr>
            <w:tcW w:w="2900" w:type="dxa"/>
            <w:tcBorders>
              <w:top w:val="nil"/>
              <w:left w:val="nil"/>
              <w:bottom w:val="nil"/>
              <w:right w:val="nil"/>
            </w:tcBorders>
            <w:shd w:val="clear" w:color="auto" w:fill="auto"/>
            <w:noWrap/>
            <w:vAlign w:val="center"/>
            <w:hideMark/>
          </w:tcPr>
          <w:p w14:paraId="15D2F2F6" w14:textId="77777777" w:rsidR="00615703" w:rsidRPr="0018540E" w:rsidRDefault="00615703" w:rsidP="00771018">
            <w:pPr>
              <w:rPr>
                <w:rFonts w:eastAsia="Times New Roman" w:cs="Arial"/>
                <w:color w:val="000000"/>
                <w:lang w:val="fr-FR"/>
              </w:rPr>
            </w:pPr>
            <w:r>
              <w:rPr>
                <w:rFonts w:eastAsia="Times New Roman" w:cs="Arial"/>
                <w:color w:val="000000"/>
                <w:lang w:val="fr-FR"/>
              </w:rPr>
              <w:t>Épervier d'Europe</w:t>
            </w:r>
          </w:p>
        </w:tc>
      </w:tr>
      <w:tr w:rsidR="00615703" w:rsidRPr="0018540E" w14:paraId="69B6CAEC" w14:textId="77777777" w:rsidTr="00A128E2">
        <w:trPr>
          <w:trHeight w:val="315"/>
        </w:trPr>
        <w:tc>
          <w:tcPr>
            <w:tcW w:w="2620" w:type="dxa"/>
            <w:tcBorders>
              <w:top w:val="nil"/>
              <w:left w:val="nil"/>
              <w:bottom w:val="nil"/>
              <w:right w:val="nil"/>
            </w:tcBorders>
            <w:shd w:val="clear" w:color="auto" w:fill="auto"/>
            <w:noWrap/>
            <w:vAlign w:val="center"/>
            <w:hideMark/>
          </w:tcPr>
          <w:p w14:paraId="479192C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gentilis</w:t>
            </w:r>
            <w:proofErr w:type="spellEnd"/>
          </w:p>
        </w:tc>
        <w:tc>
          <w:tcPr>
            <w:tcW w:w="2900" w:type="dxa"/>
            <w:tcBorders>
              <w:top w:val="nil"/>
              <w:left w:val="nil"/>
              <w:bottom w:val="nil"/>
              <w:right w:val="nil"/>
            </w:tcBorders>
            <w:shd w:val="clear" w:color="auto" w:fill="auto"/>
            <w:noWrap/>
            <w:vAlign w:val="center"/>
            <w:hideMark/>
          </w:tcPr>
          <w:p w14:paraId="36B8C6FE" w14:textId="77777777" w:rsidR="00615703" w:rsidRPr="0018540E" w:rsidRDefault="00615703" w:rsidP="00771018">
            <w:pPr>
              <w:rPr>
                <w:rFonts w:eastAsia="Times New Roman" w:cs="Arial"/>
                <w:color w:val="000000"/>
                <w:lang w:val="fr-FR"/>
              </w:rPr>
            </w:pPr>
            <w:r>
              <w:rPr>
                <w:rFonts w:eastAsia="Times New Roman" w:cs="Arial"/>
                <w:color w:val="000000"/>
                <w:lang w:val="fr-FR"/>
              </w:rPr>
              <w:t>Autour des palombes</w:t>
            </w:r>
          </w:p>
        </w:tc>
      </w:tr>
      <w:tr w:rsidR="00615703" w:rsidRPr="0018540E" w14:paraId="7705F87A" w14:textId="77777777" w:rsidTr="00A128E2">
        <w:trPr>
          <w:trHeight w:val="315"/>
        </w:trPr>
        <w:tc>
          <w:tcPr>
            <w:tcW w:w="2620" w:type="dxa"/>
            <w:tcBorders>
              <w:top w:val="nil"/>
              <w:left w:val="nil"/>
              <w:bottom w:val="nil"/>
              <w:right w:val="nil"/>
            </w:tcBorders>
            <w:shd w:val="clear" w:color="auto" w:fill="auto"/>
            <w:noWrap/>
            <w:vAlign w:val="center"/>
            <w:hideMark/>
          </w:tcPr>
          <w:p w14:paraId="2493B8F8"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Haliaeetus </w:t>
            </w:r>
            <w:proofErr w:type="spellStart"/>
            <w:r>
              <w:rPr>
                <w:rFonts w:eastAsia="Times New Roman" w:cs="Arial"/>
                <w:i/>
                <w:iCs/>
                <w:color w:val="000000"/>
                <w:lang w:val="en-US"/>
              </w:rPr>
              <w:t>leucoryphus</w:t>
            </w:r>
            <w:proofErr w:type="spellEnd"/>
          </w:p>
        </w:tc>
        <w:tc>
          <w:tcPr>
            <w:tcW w:w="2900" w:type="dxa"/>
            <w:tcBorders>
              <w:top w:val="nil"/>
              <w:left w:val="nil"/>
              <w:bottom w:val="nil"/>
              <w:right w:val="nil"/>
            </w:tcBorders>
            <w:shd w:val="clear" w:color="auto" w:fill="auto"/>
            <w:noWrap/>
            <w:vAlign w:val="center"/>
            <w:hideMark/>
          </w:tcPr>
          <w:p w14:paraId="522BD7E3" w14:textId="77777777" w:rsidR="00615703" w:rsidRPr="0018540E" w:rsidRDefault="00615703" w:rsidP="00771018">
            <w:pPr>
              <w:rPr>
                <w:rFonts w:eastAsia="Times New Roman" w:cs="Arial"/>
                <w:color w:val="000000"/>
                <w:lang w:val="fr-FR"/>
              </w:rPr>
            </w:pPr>
            <w:r>
              <w:rPr>
                <w:rFonts w:eastAsia="Times New Roman" w:cs="Arial"/>
                <w:color w:val="000000"/>
                <w:lang w:val="fr-FR"/>
              </w:rPr>
              <w:t>Aigle pêcheur de Pallas</w:t>
            </w:r>
          </w:p>
        </w:tc>
      </w:tr>
      <w:tr w:rsidR="00615703" w:rsidRPr="00D84146" w14:paraId="531577C3" w14:textId="77777777" w:rsidTr="00A128E2">
        <w:trPr>
          <w:trHeight w:val="315"/>
        </w:trPr>
        <w:tc>
          <w:tcPr>
            <w:tcW w:w="2620" w:type="dxa"/>
            <w:tcBorders>
              <w:top w:val="nil"/>
              <w:left w:val="nil"/>
              <w:bottom w:val="nil"/>
              <w:right w:val="nil"/>
            </w:tcBorders>
            <w:shd w:val="clear" w:color="auto" w:fill="auto"/>
            <w:noWrap/>
            <w:vAlign w:val="center"/>
            <w:hideMark/>
          </w:tcPr>
          <w:p w14:paraId="3B1A586E"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Haliaeetus albicilla</w:t>
            </w:r>
          </w:p>
        </w:tc>
        <w:tc>
          <w:tcPr>
            <w:tcW w:w="2900" w:type="dxa"/>
            <w:tcBorders>
              <w:top w:val="nil"/>
              <w:left w:val="nil"/>
              <w:bottom w:val="nil"/>
              <w:right w:val="nil"/>
            </w:tcBorders>
            <w:shd w:val="clear" w:color="auto" w:fill="auto"/>
            <w:noWrap/>
            <w:vAlign w:val="center"/>
            <w:hideMark/>
          </w:tcPr>
          <w:p w14:paraId="7CBF5464" w14:textId="77777777" w:rsidR="00615703" w:rsidRPr="0018540E" w:rsidRDefault="00615703" w:rsidP="00771018">
            <w:pPr>
              <w:rPr>
                <w:rFonts w:eastAsia="Times New Roman" w:cs="Arial"/>
                <w:color w:val="000000"/>
                <w:lang w:val="fr-FR"/>
              </w:rPr>
            </w:pPr>
            <w:r>
              <w:rPr>
                <w:rFonts w:eastAsia="Times New Roman" w:cs="Arial"/>
                <w:color w:val="000000"/>
                <w:lang w:val="fr-FR"/>
              </w:rPr>
              <w:t>Aigle de mer à queue blanche</w:t>
            </w:r>
          </w:p>
        </w:tc>
      </w:tr>
      <w:tr w:rsidR="00615703" w:rsidRPr="00D84146" w14:paraId="6CC72A76" w14:textId="77777777" w:rsidTr="00A128E2">
        <w:trPr>
          <w:trHeight w:val="315"/>
        </w:trPr>
        <w:tc>
          <w:tcPr>
            <w:tcW w:w="2620" w:type="dxa"/>
            <w:tcBorders>
              <w:top w:val="nil"/>
              <w:left w:val="nil"/>
              <w:bottom w:val="nil"/>
              <w:right w:val="nil"/>
            </w:tcBorders>
            <w:shd w:val="clear" w:color="auto" w:fill="auto"/>
            <w:noWrap/>
            <w:vAlign w:val="center"/>
            <w:hideMark/>
          </w:tcPr>
          <w:p w14:paraId="79A0625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Haliaeetus </w:t>
            </w:r>
            <w:proofErr w:type="spellStart"/>
            <w:r>
              <w:rPr>
                <w:rFonts w:eastAsia="Times New Roman" w:cs="Arial"/>
                <w:i/>
                <w:iCs/>
                <w:color w:val="000000"/>
                <w:lang w:val="en-US"/>
              </w:rPr>
              <w:t>pelagicus</w:t>
            </w:r>
            <w:proofErr w:type="spellEnd"/>
          </w:p>
        </w:tc>
        <w:tc>
          <w:tcPr>
            <w:tcW w:w="2900" w:type="dxa"/>
            <w:tcBorders>
              <w:top w:val="nil"/>
              <w:left w:val="nil"/>
              <w:bottom w:val="nil"/>
              <w:right w:val="nil"/>
            </w:tcBorders>
            <w:shd w:val="clear" w:color="auto" w:fill="auto"/>
            <w:noWrap/>
            <w:vAlign w:val="center"/>
            <w:hideMark/>
          </w:tcPr>
          <w:p w14:paraId="18EA3A31" w14:textId="77777777" w:rsidR="00615703" w:rsidRPr="0018540E" w:rsidRDefault="00615703" w:rsidP="00771018">
            <w:pPr>
              <w:rPr>
                <w:rFonts w:eastAsia="Times New Roman" w:cs="Arial"/>
                <w:color w:val="000000"/>
                <w:lang w:val="fr-FR"/>
              </w:rPr>
            </w:pPr>
            <w:r>
              <w:rPr>
                <w:rFonts w:eastAsia="Times New Roman" w:cs="Arial"/>
                <w:color w:val="000000"/>
                <w:lang w:val="fr-FR"/>
              </w:rPr>
              <w:t xml:space="preserve">Aigle de mer de </w:t>
            </w:r>
            <w:proofErr w:type="spellStart"/>
            <w:r>
              <w:rPr>
                <w:rFonts w:eastAsia="Times New Roman" w:cs="Arial"/>
                <w:color w:val="000000"/>
                <w:lang w:val="fr-FR"/>
              </w:rPr>
              <w:t>Steller</w:t>
            </w:r>
            <w:proofErr w:type="spellEnd"/>
          </w:p>
        </w:tc>
      </w:tr>
      <w:tr w:rsidR="00615703" w:rsidRPr="0018540E" w14:paraId="3EF2296A" w14:textId="77777777" w:rsidTr="00A128E2">
        <w:trPr>
          <w:trHeight w:val="315"/>
        </w:trPr>
        <w:tc>
          <w:tcPr>
            <w:tcW w:w="2620" w:type="dxa"/>
            <w:tcBorders>
              <w:top w:val="nil"/>
              <w:left w:val="nil"/>
              <w:bottom w:val="nil"/>
              <w:right w:val="nil"/>
            </w:tcBorders>
            <w:shd w:val="clear" w:color="auto" w:fill="auto"/>
            <w:noWrap/>
            <w:vAlign w:val="center"/>
            <w:hideMark/>
          </w:tcPr>
          <w:p w14:paraId="2FB4E7B4"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Milvus </w:t>
            </w:r>
            <w:proofErr w:type="spellStart"/>
            <w:r>
              <w:rPr>
                <w:rFonts w:eastAsia="Times New Roman" w:cs="Arial"/>
                <w:i/>
                <w:iCs/>
                <w:color w:val="000000"/>
                <w:lang w:val="en-US"/>
              </w:rPr>
              <w:t>milvus</w:t>
            </w:r>
            <w:proofErr w:type="spellEnd"/>
          </w:p>
        </w:tc>
        <w:tc>
          <w:tcPr>
            <w:tcW w:w="2900" w:type="dxa"/>
            <w:tcBorders>
              <w:top w:val="nil"/>
              <w:left w:val="nil"/>
              <w:bottom w:val="nil"/>
              <w:right w:val="nil"/>
            </w:tcBorders>
            <w:shd w:val="clear" w:color="auto" w:fill="auto"/>
            <w:noWrap/>
            <w:vAlign w:val="center"/>
            <w:hideMark/>
          </w:tcPr>
          <w:p w14:paraId="4A29C187" w14:textId="77777777" w:rsidR="00615703" w:rsidRPr="0018540E" w:rsidRDefault="00615703" w:rsidP="00771018">
            <w:pPr>
              <w:rPr>
                <w:rFonts w:eastAsia="Times New Roman" w:cs="Arial"/>
                <w:color w:val="000000"/>
                <w:lang w:val="fr-FR"/>
              </w:rPr>
            </w:pPr>
            <w:r>
              <w:rPr>
                <w:rFonts w:eastAsia="Times New Roman" w:cs="Arial"/>
                <w:color w:val="000000"/>
                <w:lang w:val="fr-FR"/>
              </w:rPr>
              <w:t>Cerf-volant rouge</w:t>
            </w:r>
          </w:p>
        </w:tc>
      </w:tr>
      <w:tr w:rsidR="00615703" w:rsidRPr="0018540E" w14:paraId="08775E1B" w14:textId="77777777" w:rsidTr="00A128E2">
        <w:trPr>
          <w:trHeight w:val="315"/>
        </w:trPr>
        <w:tc>
          <w:tcPr>
            <w:tcW w:w="2620" w:type="dxa"/>
            <w:tcBorders>
              <w:top w:val="nil"/>
              <w:left w:val="nil"/>
              <w:bottom w:val="nil"/>
              <w:right w:val="nil"/>
            </w:tcBorders>
            <w:shd w:val="clear" w:color="auto" w:fill="auto"/>
            <w:noWrap/>
            <w:vAlign w:val="center"/>
            <w:hideMark/>
          </w:tcPr>
          <w:p w14:paraId="6B2BAB63"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Milvus </w:t>
            </w:r>
            <w:proofErr w:type="spellStart"/>
            <w:r>
              <w:rPr>
                <w:rFonts w:eastAsia="Times New Roman" w:cs="Arial"/>
                <w:i/>
                <w:iCs/>
                <w:color w:val="000000"/>
                <w:lang w:val="en-US"/>
              </w:rPr>
              <w:t>migrans</w:t>
            </w:r>
            <w:proofErr w:type="spellEnd"/>
          </w:p>
        </w:tc>
        <w:tc>
          <w:tcPr>
            <w:tcW w:w="2900" w:type="dxa"/>
            <w:tcBorders>
              <w:top w:val="nil"/>
              <w:left w:val="nil"/>
              <w:bottom w:val="nil"/>
              <w:right w:val="nil"/>
            </w:tcBorders>
            <w:shd w:val="clear" w:color="auto" w:fill="auto"/>
            <w:noWrap/>
            <w:vAlign w:val="center"/>
            <w:hideMark/>
          </w:tcPr>
          <w:p w14:paraId="055AD3AE" w14:textId="77777777" w:rsidR="00615703" w:rsidRPr="0018540E" w:rsidRDefault="00615703" w:rsidP="00771018">
            <w:pPr>
              <w:rPr>
                <w:rFonts w:eastAsia="Times New Roman" w:cs="Arial"/>
                <w:i/>
                <w:iCs/>
                <w:color w:val="000000"/>
                <w:lang w:val="fr-FR"/>
              </w:rPr>
            </w:pPr>
            <w:r>
              <w:rPr>
                <w:rFonts w:eastAsia="Times New Roman" w:cs="Arial"/>
                <w:i/>
                <w:iCs/>
                <w:color w:val="000000"/>
                <w:lang w:val="fr-FR"/>
              </w:rPr>
              <w:t>Cerf-volant noir</w:t>
            </w:r>
          </w:p>
        </w:tc>
      </w:tr>
      <w:tr w:rsidR="00A128E2" w:rsidRPr="00D84146" w14:paraId="4F6C35B8" w14:textId="77777777" w:rsidTr="00D04A2F">
        <w:trPr>
          <w:trHeight w:val="315"/>
        </w:trPr>
        <w:tc>
          <w:tcPr>
            <w:tcW w:w="2620" w:type="dxa"/>
            <w:tcBorders>
              <w:top w:val="nil"/>
              <w:left w:val="nil"/>
              <w:bottom w:val="nil"/>
              <w:right w:val="nil"/>
            </w:tcBorders>
            <w:shd w:val="clear" w:color="auto" w:fill="auto"/>
            <w:noWrap/>
            <w:vAlign w:val="bottom"/>
          </w:tcPr>
          <w:p w14:paraId="2CB74AC1" w14:textId="5FDF3DF2" w:rsidR="00A128E2" w:rsidRPr="00C57349" w:rsidRDefault="00A128E2" w:rsidP="00771018">
            <w:pPr>
              <w:rPr>
                <w:rFonts w:eastAsia="Times New Roman" w:cs="Arial"/>
                <w:i/>
                <w:iCs/>
                <w:color w:val="000000"/>
                <w:lang w:val="en-US"/>
              </w:rPr>
            </w:pPr>
            <w:r>
              <w:rPr>
                <w:rFonts w:eastAsia="Times New Roman" w:cs="Arial"/>
                <w:i/>
                <w:iCs/>
                <w:color w:val="000000"/>
                <w:lang w:val="en-US"/>
              </w:rPr>
              <w:t xml:space="preserve">Milvus </w:t>
            </w:r>
            <w:proofErr w:type="spellStart"/>
            <w:r>
              <w:rPr>
                <w:rFonts w:eastAsia="Times New Roman" w:cs="Arial"/>
                <w:i/>
                <w:iCs/>
                <w:color w:val="000000"/>
                <w:lang w:val="en-US"/>
              </w:rPr>
              <w:t>aegyptius</w:t>
            </w:r>
            <w:proofErr w:type="spellEnd"/>
          </w:p>
        </w:tc>
        <w:tc>
          <w:tcPr>
            <w:tcW w:w="2900" w:type="dxa"/>
            <w:tcBorders>
              <w:top w:val="nil"/>
              <w:left w:val="nil"/>
              <w:bottom w:val="nil"/>
              <w:right w:val="nil"/>
            </w:tcBorders>
            <w:shd w:val="clear" w:color="auto" w:fill="auto"/>
            <w:noWrap/>
            <w:vAlign w:val="bottom"/>
          </w:tcPr>
          <w:p w14:paraId="0EBBA316" w14:textId="12585AFD" w:rsidR="00A128E2" w:rsidRPr="00C57349" w:rsidRDefault="00A128E2" w:rsidP="00771018">
            <w:pPr>
              <w:rPr>
                <w:rFonts w:eastAsia="Times New Roman" w:cs="Arial"/>
                <w:i/>
                <w:iCs/>
                <w:color w:val="000000"/>
                <w:lang w:val="fr-FR"/>
              </w:rPr>
            </w:pPr>
            <w:r>
              <w:rPr>
                <w:rFonts w:eastAsia="Times New Roman" w:cs="Arial"/>
                <w:i/>
                <w:iCs/>
                <w:color w:val="000000"/>
                <w:lang w:val="fr-FR"/>
              </w:rPr>
              <w:t>Cerf-volant à bec jaune</w:t>
            </w:r>
          </w:p>
        </w:tc>
      </w:tr>
      <w:tr w:rsidR="00615703" w:rsidRPr="0018540E" w14:paraId="4842B5DD" w14:textId="77777777" w:rsidTr="00A128E2">
        <w:trPr>
          <w:trHeight w:val="315"/>
        </w:trPr>
        <w:tc>
          <w:tcPr>
            <w:tcW w:w="2620" w:type="dxa"/>
            <w:tcBorders>
              <w:top w:val="nil"/>
              <w:left w:val="nil"/>
              <w:bottom w:val="nil"/>
              <w:right w:val="nil"/>
            </w:tcBorders>
            <w:shd w:val="clear" w:color="auto" w:fill="auto"/>
            <w:noWrap/>
            <w:vAlign w:val="center"/>
            <w:hideMark/>
          </w:tcPr>
          <w:p w14:paraId="6661E582"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Butastur</w:t>
            </w:r>
            <w:proofErr w:type="spellEnd"/>
            <w:r>
              <w:rPr>
                <w:rFonts w:eastAsia="Times New Roman" w:cs="Arial"/>
                <w:i/>
                <w:iCs/>
                <w:color w:val="000000"/>
                <w:lang w:val="en-US"/>
              </w:rPr>
              <w:t xml:space="preserve"> </w:t>
            </w:r>
            <w:proofErr w:type="spellStart"/>
            <w:r>
              <w:rPr>
                <w:rFonts w:eastAsia="Times New Roman" w:cs="Arial"/>
                <w:i/>
                <w:iCs/>
                <w:color w:val="000000"/>
                <w:lang w:val="en-US"/>
              </w:rPr>
              <w:t>rufipennis</w:t>
            </w:r>
            <w:proofErr w:type="spellEnd"/>
          </w:p>
        </w:tc>
        <w:tc>
          <w:tcPr>
            <w:tcW w:w="2900" w:type="dxa"/>
            <w:tcBorders>
              <w:top w:val="nil"/>
              <w:left w:val="nil"/>
              <w:bottom w:val="nil"/>
              <w:right w:val="nil"/>
            </w:tcBorders>
            <w:shd w:val="clear" w:color="auto" w:fill="auto"/>
            <w:noWrap/>
            <w:vAlign w:val="center"/>
            <w:hideMark/>
          </w:tcPr>
          <w:p w14:paraId="54AE92CD" w14:textId="77777777" w:rsidR="00615703" w:rsidRPr="0018540E" w:rsidRDefault="00615703" w:rsidP="00771018">
            <w:pPr>
              <w:rPr>
                <w:rFonts w:eastAsia="Times New Roman" w:cs="Arial"/>
                <w:color w:val="000000"/>
                <w:lang w:val="fr-FR"/>
              </w:rPr>
            </w:pPr>
            <w:r>
              <w:rPr>
                <w:rFonts w:eastAsia="Times New Roman" w:cs="Arial"/>
                <w:color w:val="000000"/>
                <w:lang w:val="fr-FR"/>
              </w:rPr>
              <w:t>Buse sauterelle</w:t>
            </w:r>
          </w:p>
        </w:tc>
      </w:tr>
      <w:tr w:rsidR="00615703" w:rsidRPr="0018540E" w14:paraId="442F9E4E" w14:textId="77777777" w:rsidTr="00A128E2">
        <w:trPr>
          <w:trHeight w:val="315"/>
        </w:trPr>
        <w:tc>
          <w:tcPr>
            <w:tcW w:w="2620" w:type="dxa"/>
            <w:tcBorders>
              <w:top w:val="nil"/>
              <w:left w:val="nil"/>
              <w:bottom w:val="nil"/>
              <w:right w:val="nil"/>
            </w:tcBorders>
            <w:shd w:val="clear" w:color="auto" w:fill="auto"/>
            <w:noWrap/>
            <w:vAlign w:val="center"/>
            <w:hideMark/>
          </w:tcPr>
          <w:p w14:paraId="4247AEA2"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Butastur</w:t>
            </w:r>
            <w:proofErr w:type="spellEnd"/>
            <w:r>
              <w:rPr>
                <w:rFonts w:eastAsia="Times New Roman" w:cs="Arial"/>
                <w:i/>
                <w:iCs/>
                <w:color w:val="000000"/>
                <w:lang w:val="en-US"/>
              </w:rPr>
              <w:t xml:space="preserve"> indicus</w:t>
            </w:r>
          </w:p>
        </w:tc>
        <w:tc>
          <w:tcPr>
            <w:tcW w:w="2900" w:type="dxa"/>
            <w:tcBorders>
              <w:top w:val="nil"/>
              <w:left w:val="nil"/>
              <w:bottom w:val="nil"/>
              <w:right w:val="nil"/>
            </w:tcBorders>
            <w:shd w:val="clear" w:color="auto" w:fill="auto"/>
            <w:noWrap/>
            <w:vAlign w:val="center"/>
            <w:hideMark/>
          </w:tcPr>
          <w:p w14:paraId="53036467" w14:textId="77777777" w:rsidR="00615703" w:rsidRPr="0018540E" w:rsidRDefault="00615703" w:rsidP="00771018">
            <w:pPr>
              <w:rPr>
                <w:rFonts w:eastAsia="Times New Roman" w:cs="Arial"/>
                <w:color w:val="000000"/>
                <w:lang w:val="fr-FR"/>
              </w:rPr>
            </w:pPr>
            <w:r>
              <w:rPr>
                <w:rFonts w:eastAsia="Times New Roman" w:cs="Arial"/>
                <w:color w:val="000000"/>
                <w:lang w:val="fr-FR"/>
              </w:rPr>
              <w:t>Buse à face grise</w:t>
            </w:r>
          </w:p>
        </w:tc>
      </w:tr>
      <w:tr w:rsidR="00615703" w:rsidRPr="0018540E" w14:paraId="418940CE" w14:textId="77777777" w:rsidTr="00A128E2">
        <w:trPr>
          <w:trHeight w:val="315"/>
        </w:trPr>
        <w:tc>
          <w:tcPr>
            <w:tcW w:w="2620" w:type="dxa"/>
            <w:tcBorders>
              <w:top w:val="nil"/>
              <w:left w:val="nil"/>
              <w:bottom w:val="nil"/>
              <w:right w:val="nil"/>
            </w:tcBorders>
            <w:shd w:val="clear" w:color="auto" w:fill="auto"/>
            <w:noWrap/>
            <w:vAlign w:val="center"/>
            <w:hideMark/>
          </w:tcPr>
          <w:p w14:paraId="71D8FCD6"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Buteo lagopus</w:t>
            </w:r>
          </w:p>
        </w:tc>
        <w:tc>
          <w:tcPr>
            <w:tcW w:w="2900" w:type="dxa"/>
            <w:tcBorders>
              <w:top w:val="nil"/>
              <w:left w:val="nil"/>
              <w:bottom w:val="nil"/>
              <w:right w:val="nil"/>
            </w:tcBorders>
            <w:shd w:val="clear" w:color="auto" w:fill="auto"/>
            <w:noWrap/>
            <w:vAlign w:val="center"/>
            <w:hideMark/>
          </w:tcPr>
          <w:p w14:paraId="2C688A2A" w14:textId="77777777" w:rsidR="00615703" w:rsidRPr="0018540E" w:rsidRDefault="00615703" w:rsidP="00771018">
            <w:pPr>
              <w:rPr>
                <w:rFonts w:eastAsia="Times New Roman" w:cs="Arial"/>
                <w:color w:val="000000"/>
                <w:lang w:val="fr-FR"/>
              </w:rPr>
            </w:pPr>
            <w:r>
              <w:rPr>
                <w:rFonts w:eastAsia="Times New Roman" w:cs="Arial"/>
                <w:color w:val="000000"/>
                <w:lang w:val="fr-FR"/>
              </w:rPr>
              <w:t>Buse pattue</w:t>
            </w:r>
          </w:p>
        </w:tc>
      </w:tr>
      <w:tr w:rsidR="00615703" w:rsidRPr="0018540E" w14:paraId="0DF7D60F" w14:textId="77777777" w:rsidTr="00A128E2">
        <w:trPr>
          <w:trHeight w:val="315"/>
        </w:trPr>
        <w:tc>
          <w:tcPr>
            <w:tcW w:w="2620" w:type="dxa"/>
            <w:tcBorders>
              <w:top w:val="nil"/>
              <w:left w:val="nil"/>
              <w:bottom w:val="nil"/>
              <w:right w:val="nil"/>
            </w:tcBorders>
            <w:shd w:val="clear" w:color="auto" w:fill="auto"/>
            <w:noWrap/>
            <w:vAlign w:val="center"/>
            <w:hideMark/>
          </w:tcPr>
          <w:p w14:paraId="4987E69E"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auguralis</w:t>
            </w:r>
            <w:proofErr w:type="spellEnd"/>
          </w:p>
        </w:tc>
        <w:tc>
          <w:tcPr>
            <w:tcW w:w="2900" w:type="dxa"/>
            <w:tcBorders>
              <w:top w:val="nil"/>
              <w:left w:val="nil"/>
              <w:bottom w:val="nil"/>
              <w:right w:val="nil"/>
            </w:tcBorders>
            <w:shd w:val="clear" w:color="auto" w:fill="auto"/>
            <w:noWrap/>
            <w:vAlign w:val="center"/>
            <w:hideMark/>
          </w:tcPr>
          <w:p w14:paraId="7DA715AF" w14:textId="77777777" w:rsidR="00615703" w:rsidRPr="0018540E" w:rsidRDefault="00615703" w:rsidP="00771018">
            <w:pPr>
              <w:rPr>
                <w:rFonts w:eastAsia="Times New Roman" w:cs="Arial"/>
                <w:color w:val="000000"/>
                <w:lang w:val="fr-FR"/>
              </w:rPr>
            </w:pPr>
            <w:r>
              <w:rPr>
                <w:rFonts w:eastAsia="Times New Roman" w:cs="Arial"/>
                <w:color w:val="000000"/>
                <w:lang w:val="fr-FR"/>
              </w:rPr>
              <w:t>Buse à cou roux</w:t>
            </w:r>
          </w:p>
        </w:tc>
      </w:tr>
      <w:tr w:rsidR="00615703" w:rsidRPr="0018540E" w14:paraId="152D3CDE" w14:textId="77777777" w:rsidTr="00A128E2">
        <w:trPr>
          <w:trHeight w:val="315"/>
        </w:trPr>
        <w:tc>
          <w:tcPr>
            <w:tcW w:w="2620" w:type="dxa"/>
            <w:tcBorders>
              <w:top w:val="nil"/>
              <w:left w:val="nil"/>
              <w:bottom w:val="nil"/>
              <w:right w:val="nil"/>
            </w:tcBorders>
            <w:shd w:val="clear" w:color="auto" w:fill="auto"/>
            <w:noWrap/>
            <w:vAlign w:val="center"/>
            <w:hideMark/>
          </w:tcPr>
          <w:p w14:paraId="77DBBE1C"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buteo</w:t>
            </w:r>
            <w:proofErr w:type="spellEnd"/>
          </w:p>
        </w:tc>
        <w:tc>
          <w:tcPr>
            <w:tcW w:w="2900" w:type="dxa"/>
            <w:tcBorders>
              <w:top w:val="nil"/>
              <w:left w:val="nil"/>
              <w:bottom w:val="nil"/>
              <w:right w:val="nil"/>
            </w:tcBorders>
            <w:shd w:val="clear" w:color="auto" w:fill="auto"/>
            <w:noWrap/>
            <w:vAlign w:val="center"/>
            <w:hideMark/>
          </w:tcPr>
          <w:p w14:paraId="44192F02" w14:textId="77777777" w:rsidR="00615703" w:rsidRPr="0018540E" w:rsidRDefault="00615703" w:rsidP="00771018">
            <w:pPr>
              <w:rPr>
                <w:rFonts w:eastAsia="Times New Roman" w:cs="Arial"/>
                <w:color w:val="000000"/>
                <w:lang w:val="fr-FR"/>
              </w:rPr>
            </w:pPr>
            <w:r>
              <w:rPr>
                <w:rFonts w:eastAsia="Times New Roman" w:cs="Arial"/>
                <w:color w:val="000000"/>
                <w:lang w:val="fr-FR"/>
              </w:rPr>
              <w:t>Buse eurasienne</w:t>
            </w:r>
          </w:p>
        </w:tc>
      </w:tr>
      <w:tr w:rsidR="00615703" w:rsidRPr="0018540E" w14:paraId="64A96C5A" w14:textId="77777777" w:rsidTr="00A128E2">
        <w:trPr>
          <w:trHeight w:val="315"/>
        </w:trPr>
        <w:tc>
          <w:tcPr>
            <w:tcW w:w="2620" w:type="dxa"/>
            <w:tcBorders>
              <w:top w:val="nil"/>
              <w:left w:val="nil"/>
              <w:bottom w:val="nil"/>
              <w:right w:val="nil"/>
            </w:tcBorders>
            <w:shd w:val="clear" w:color="auto" w:fill="auto"/>
            <w:noWrap/>
            <w:vAlign w:val="center"/>
            <w:hideMark/>
          </w:tcPr>
          <w:p w14:paraId="0384BBA9"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Buteo japonicus</w:t>
            </w:r>
          </w:p>
        </w:tc>
        <w:tc>
          <w:tcPr>
            <w:tcW w:w="2900" w:type="dxa"/>
            <w:tcBorders>
              <w:top w:val="nil"/>
              <w:left w:val="nil"/>
              <w:bottom w:val="nil"/>
              <w:right w:val="nil"/>
            </w:tcBorders>
            <w:shd w:val="clear" w:color="auto" w:fill="auto"/>
            <w:noWrap/>
            <w:vAlign w:val="center"/>
            <w:hideMark/>
          </w:tcPr>
          <w:p w14:paraId="161FFFEA" w14:textId="77777777" w:rsidR="00615703" w:rsidRPr="0018540E" w:rsidRDefault="00615703" w:rsidP="00771018">
            <w:pPr>
              <w:rPr>
                <w:rFonts w:eastAsia="Times New Roman" w:cs="Arial"/>
                <w:color w:val="000000"/>
                <w:lang w:val="fr-FR"/>
              </w:rPr>
            </w:pPr>
            <w:r>
              <w:rPr>
                <w:rFonts w:eastAsia="Times New Roman" w:cs="Arial"/>
                <w:color w:val="000000"/>
                <w:lang w:val="fr-FR"/>
              </w:rPr>
              <w:t>Buse japonaise</w:t>
            </w:r>
          </w:p>
        </w:tc>
      </w:tr>
      <w:tr w:rsidR="00615703" w:rsidRPr="0018540E" w14:paraId="17E97E34" w14:textId="77777777" w:rsidTr="00A128E2">
        <w:trPr>
          <w:trHeight w:val="315"/>
        </w:trPr>
        <w:tc>
          <w:tcPr>
            <w:tcW w:w="2620" w:type="dxa"/>
            <w:tcBorders>
              <w:top w:val="nil"/>
              <w:left w:val="nil"/>
              <w:bottom w:val="nil"/>
              <w:right w:val="nil"/>
            </w:tcBorders>
            <w:shd w:val="clear" w:color="auto" w:fill="auto"/>
            <w:noWrap/>
            <w:vAlign w:val="center"/>
            <w:hideMark/>
          </w:tcPr>
          <w:p w14:paraId="52AEA950"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trizonatus</w:t>
            </w:r>
            <w:proofErr w:type="spellEnd"/>
          </w:p>
        </w:tc>
        <w:tc>
          <w:tcPr>
            <w:tcW w:w="2900" w:type="dxa"/>
            <w:tcBorders>
              <w:top w:val="nil"/>
              <w:left w:val="nil"/>
              <w:bottom w:val="nil"/>
              <w:right w:val="nil"/>
            </w:tcBorders>
            <w:shd w:val="clear" w:color="auto" w:fill="auto"/>
            <w:noWrap/>
            <w:vAlign w:val="center"/>
            <w:hideMark/>
          </w:tcPr>
          <w:p w14:paraId="11A23C21" w14:textId="77777777" w:rsidR="00615703" w:rsidRPr="0018540E" w:rsidRDefault="00615703" w:rsidP="00771018">
            <w:pPr>
              <w:rPr>
                <w:rFonts w:eastAsia="Times New Roman" w:cs="Arial"/>
                <w:color w:val="000000"/>
                <w:lang w:val="fr-FR"/>
              </w:rPr>
            </w:pPr>
            <w:r>
              <w:rPr>
                <w:rFonts w:eastAsia="Times New Roman" w:cs="Arial"/>
                <w:color w:val="000000"/>
                <w:lang w:val="fr-FR"/>
              </w:rPr>
              <w:t>Buse des forêts</w:t>
            </w:r>
          </w:p>
        </w:tc>
      </w:tr>
      <w:tr w:rsidR="00615703" w:rsidRPr="0018540E" w14:paraId="7823AD77" w14:textId="77777777" w:rsidTr="00A128E2">
        <w:trPr>
          <w:trHeight w:val="315"/>
        </w:trPr>
        <w:tc>
          <w:tcPr>
            <w:tcW w:w="2620" w:type="dxa"/>
            <w:tcBorders>
              <w:top w:val="nil"/>
              <w:left w:val="nil"/>
              <w:bottom w:val="nil"/>
              <w:right w:val="nil"/>
            </w:tcBorders>
            <w:shd w:val="clear" w:color="auto" w:fill="auto"/>
            <w:noWrap/>
            <w:vAlign w:val="center"/>
            <w:hideMark/>
          </w:tcPr>
          <w:p w14:paraId="739B5DEA"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rufinus</w:t>
            </w:r>
            <w:proofErr w:type="spellEnd"/>
          </w:p>
        </w:tc>
        <w:tc>
          <w:tcPr>
            <w:tcW w:w="2900" w:type="dxa"/>
            <w:tcBorders>
              <w:top w:val="nil"/>
              <w:left w:val="nil"/>
              <w:bottom w:val="nil"/>
              <w:right w:val="nil"/>
            </w:tcBorders>
            <w:shd w:val="clear" w:color="auto" w:fill="auto"/>
            <w:noWrap/>
            <w:vAlign w:val="center"/>
            <w:hideMark/>
          </w:tcPr>
          <w:p w14:paraId="2A6ECFB9" w14:textId="77777777" w:rsidR="00615703" w:rsidRPr="0018540E" w:rsidRDefault="00615703" w:rsidP="00771018">
            <w:pPr>
              <w:rPr>
                <w:rFonts w:eastAsia="Times New Roman" w:cs="Arial"/>
                <w:color w:val="000000"/>
                <w:lang w:val="fr-FR"/>
              </w:rPr>
            </w:pPr>
            <w:r>
              <w:rPr>
                <w:rFonts w:eastAsia="Times New Roman" w:cs="Arial"/>
                <w:color w:val="000000"/>
                <w:lang w:val="fr-FR"/>
              </w:rPr>
              <w:t>Buse à longues pattes</w:t>
            </w:r>
          </w:p>
        </w:tc>
      </w:tr>
      <w:tr w:rsidR="00615703" w:rsidRPr="0018540E" w14:paraId="33BC7712" w14:textId="77777777" w:rsidTr="00A128E2">
        <w:trPr>
          <w:trHeight w:val="315"/>
        </w:trPr>
        <w:tc>
          <w:tcPr>
            <w:tcW w:w="2620" w:type="dxa"/>
            <w:tcBorders>
              <w:top w:val="nil"/>
              <w:left w:val="nil"/>
              <w:bottom w:val="nil"/>
              <w:right w:val="nil"/>
            </w:tcBorders>
            <w:shd w:val="clear" w:color="auto" w:fill="auto"/>
            <w:noWrap/>
            <w:vAlign w:val="center"/>
            <w:hideMark/>
          </w:tcPr>
          <w:p w14:paraId="0BC2B674"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hemilasius</w:t>
            </w:r>
            <w:proofErr w:type="spellEnd"/>
          </w:p>
        </w:tc>
        <w:tc>
          <w:tcPr>
            <w:tcW w:w="2900" w:type="dxa"/>
            <w:tcBorders>
              <w:top w:val="nil"/>
              <w:left w:val="nil"/>
              <w:bottom w:val="nil"/>
              <w:right w:val="nil"/>
            </w:tcBorders>
            <w:shd w:val="clear" w:color="auto" w:fill="auto"/>
            <w:noWrap/>
            <w:vAlign w:val="center"/>
            <w:hideMark/>
          </w:tcPr>
          <w:p w14:paraId="47DE3C4F" w14:textId="77777777" w:rsidR="00615703" w:rsidRPr="0018540E" w:rsidRDefault="00615703" w:rsidP="00771018">
            <w:pPr>
              <w:rPr>
                <w:rFonts w:eastAsia="Times New Roman" w:cs="Arial"/>
                <w:color w:val="000000"/>
                <w:lang w:val="fr-FR"/>
              </w:rPr>
            </w:pPr>
            <w:r>
              <w:rPr>
                <w:rFonts w:eastAsia="Times New Roman" w:cs="Arial"/>
                <w:color w:val="000000"/>
                <w:lang w:val="fr-FR"/>
              </w:rPr>
              <w:t>Buse variable</w:t>
            </w:r>
          </w:p>
        </w:tc>
      </w:tr>
    </w:tbl>
    <w:p w14:paraId="6030B53E" w14:textId="77777777" w:rsidR="00615703" w:rsidRDefault="00615703" w:rsidP="001156B6">
      <w:pPr>
        <w:rPr>
          <w:rFonts w:eastAsia="Calibri" w:cs="Arial"/>
          <w:b/>
          <w:bCs/>
          <w:lang w:val="fr-FR" w:eastAsia="en-ZA"/>
        </w:rPr>
      </w:pPr>
    </w:p>
    <w:p w14:paraId="1BBFE62F" w14:textId="77777777" w:rsidR="00223A7B" w:rsidRPr="0018540E" w:rsidRDefault="00223A7B" w:rsidP="001156B6">
      <w:pPr>
        <w:rPr>
          <w:rFonts w:eastAsia="Calibri" w:cs="Arial"/>
          <w:b/>
          <w:bCs/>
          <w:lang w:val="fr-FR" w:eastAsia="en-ZA"/>
        </w:rPr>
      </w:pPr>
    </w:p>
    <w:p w14:paraId="370010CA" w14:textId="6431543C" w:rsidR="002044A8" w:rsidRPr="00EC52C9" w:rsidRDefault="006E4C2C" w:rsidP="00771018">
      <w:pPr>
        <w:rPr>
          <w:rFonts w:cs="Arial"/>
          <w:b/>
          <w:i/>
          <w:lang w:val="en"/>
        </w:rPr>
      </w:pPr>
      <w:r>
        <w:rPr>
          <w:rFonts w:cs="Arial"/>
          <w:b/>
          <w:i/>
          <w:lang w:val="en"/>
        </w:rPr>
        <w:t>FALCONIFORMES</w:t>
      </w:r>
    </w:p>
    <w:p w14:paraId="47A60535" w14:textId="22191324" w:rsidR="00615703" w:rsidRPr="0018540E" w:rsidRDefault="00615703" w:rsidP="00771018">
      <w:pPr>
        <w:rPr>
          <w:rFonts w:cs="Arial"/>
          <w:b/>
          <w:i/>
          <w:lang w:val="en"/>
        </w:rPr>
      </w:pPr>
      <w:proofErr w:type="spellStart"/>
      <w:r>
        <w:rPr>
          <w:rFonts w:cs="Arial"/>
          <w:b/>
          <w:i/>
          <w:lang w:val="en"/>
        </w:rPr>
        <w:t>Falconidae</w:t>
      </w:r>
      <w:proofErr w:type="spellEnd"/>
    </w:p>
    <w:tbl>
      <w:tblPr>
        <w:tblW w:w="5520" w:type="dxa"/>
        <w:tblLook w:val="04A0" w:firstRow="1" w:lastRow="0" w:firstColumn="1" w:lastColumn="0" w:noHBand="0" w:noVBand="1"/>
      </w:tblPr>
      <w:tblGrid>
        <w:gridCol w:w="2620"/>
        <w:gridCol w:w="2900"/>
      </w:tblGrid>
      <w:tr w:rsidR="00615703" w:rsidRPr="0018540E" w14:paraId="38F38498" w14:textId="77777777">
        <w:trPr>
          <w:trHeight w:val="315"/>
        </w:trPr>
        <w:tc>
          <w:tcPr>
            <w:tcW w:w="2620" w:type="dxa"/>
            <w:tcBorders>
              <w:top w:val="nil"/>
              <w:left w:val="nil"/>
              <w:bottom w:val="nil"/>
              <w:right w:val="nil"/>
            </w:tcBorders>
            <w:shd w:val="clear" w:color="auto" w:fill="auto"/>
            <w:noWrap/>
            <w:vAlign w:val="center"/>
            <w:hideMark/>
          </w:tcPr>
          <w:p w14:paraId="47229B7E"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naumanni</w:t>
            </w:r>
            <w:proofErr w:type="spellEnd"/>
          </w:p>
        </w:tc>
        <w:tc>
          <w:tcPr>
            <w:tcW w:w="2900" w:type="dxa"/>
            <w:tcBorders>
              <w:top w:val="nil"/>
              <w:left w:val="nil"/>
              <w:bottom w:val="nil"/>
              <w:right w:val="nil"/>
            </w:tcBorders>
            <w:shd w:val="clear" w:color="auto" w:fill="auto"/>
            <w:noWrap/>
            <w:vAlign w:val="center"/>
            <w:hideMark/>
          </w:tcPr>
          <w:p w14:paraId="15B4176E"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crécerellette</w:t>
            </w:r>
          </w:p>
        </w:tc>
      </w:tr>
      <w:tr w:rsidR="00615703" w:rsidRPr="0018540E" w14:paraId="1026000D" w14:textId="77777777">
        <w:trPr>
          <w:trHeight w:val="315"/>
        </w:trPr>
        <w:tc>
          <w:tcPr>
            <w:tcW w:w="2620" w:type="dxa"/>
            <w:tcBorders>
              <w:top w:val="nil"/>
              <w:left w:val="nil"/>
              <w:bottom w:val="nil"/>
              <w:right w:val="nil"/>
            </w:tcBorders>
            <w:shd w:val="clear" w:color="auto" w:fill="auto"/>
            <w:noWrap/>
            <w:vAlign w:val="center"/>
            <w:hideMark/>
          </w:tcPr>
          <w:p w14:paraId="71328672"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Falco tinnunculus</w:t>
            </w:r>
          </w:p>
        </w:tc>
        <w:tc>
          <w:tcPr>
            <w:tcW w:w="2900" w:type="dxa"/>
            <w:tcBorders>
              <w:top w:val="nil"/>
              <w:left w:val="nil"/>
              <w:bottom w:val="nil"/>
              <w:right w:val="nil"/>
            </w:tcBorders>
            <w:shd w:val="clear" w:color="auto" w:fill="auto"/>
            <w:noWrap/>
            <w:vAlign w:val="center"/>
            <w:hideMark/>
          </w:tcPr>
          <w:p w14:paraId="3A5CAB57"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crécerelle</w:t>
            </w:r>
          </w:p>
        </w:tc>
      </w:tr>
      <w:tr w:rsidR="00615703" w:rsidRPr="0018540E" w14:paraId="4B405156" w14:textId="77777777">
        <w:trPr>
          <w:trHeight w:val="315"/>
        </w:trPr>
        <w:tc>
          <w:tcPr>
            <w:tcW w:w="2620" w:type="dxa"/>
            <w:tcBorders>
              <w:top w:val="nil"/>
              <w:left w:val="nil"/>
              <w:bottom w:val="nil"/>
              <w:right w:val="nil"/>
            </w:tcBorders>
            <w:shd w:val="clear" w:color="auto" w:fill="auto"/>
            <w:noWrap/>
            <w:vAlign w:val="center"/>
            <w:hideMark/>
          </w:tcPr>
          <w:p w14:paraId="1CDCA53A"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alopex</w:t>
            </w:r>
            <w:proofErr w:type="spellEnd"/>
          </w:p>
        </w:tc>
        <w:tc>
          <w:tcPr>
            <w:tcW w:w="2900" w:type="dxa"/>
            <w:tcBorders>
              <w:top w:val="nil"/>
              <w:left w:val="nil"/>
              <w:bottom w:val="nil"/>
              <w:right w:val="nil"/>
            </w:tcBorders>
            <w:shd w:val="clear" w:color="auto" w:fill="auto"/>
            <w:noWrap/>
            <w:vAlign w:val="center"/>
            <w:hideMark/>
          </w:tcPr>
          <w:p w14:paraId="57BB65E1" w14:textId="77777777" w:rsidR="00615703" w:rsidRPr="0018540E" w:rsidRDefault="00615703" w:rsidP="00771018">
            <w:pPr>
              <w:rPr>
                <w:rFonts w:eastAsia="Times New Roman" w:cs="Arial"/>
                <w:color w:val="000000"/>
                <w:lang w:val="fr-FR"/>
              </w:rPr>
            </w:pPr>
            <w:r>
              <w:rPr>
                <w:rFonts w:eastAsia="Times New Roman" w:cs="Arial"/>
                <w:color w:val="000000"/>
                <w:lang w:val="fr-FR"/>
              </w:rPr>
              <w:t>Renard crécerelle</w:t>
            </w:r>
          </w:p>
        </w:tc>
      </w:tr>
      <w:tr w:rsidR="00615703" w:rsidRPr="0018540E" w14:paraId="5C27E096" w14:textId="77777777">
        <w:trPr>
          <w:trHeight w:val="315"/>
        </w:trPr>
        <w:tc>
          <w:tcPr>
            <w:tcW w:w="2620" w:type="dxa"/>
            <w:tcBorders>
              <w:top w:val="nil"/>
              <w:left w:val="nil"/>
              <w:bottom w:val="nil"/>
              <w:right w:val="nil"/>
            </w:tcBorders>
            <w:shd w:val="clear" w:color="auto" w:fill="auto"/>
            <w:noWrap/>
            <w:vAlign w:val="center"/>
            <w:hideMark/>
          </w:tcPr>
          <w:p w14:paraId="7D7D3FF5"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vespertinus</w:t>
            </w:r>
            <w:proofErr w:type="spellEnd"/>
          </w:p>
        </w:tc>
        <w:tc>
          <w:tcPr>
            <w:tcW w:w="2900" w:type="dxa"/>
            <w:tcBorders>
              <w:top w:val="nil"/>
              <w:left w:val="nil"/>
              <w:bottom w:val="nil"/>
              <w:right w:val="nil"/>
            </w:tcBorders>
            <w:shd w:val="clear" w:color="auto" w:fill="auto"/>
            <w:noWrap/>
            <w:vAlign w:val="center"/>
            <w:hideMark/>
          </w:tcPr>
          <w:p w14:paraId="490B938A"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à pieds rouges</w:t>
            </w:r>
          </w:p>
        </w:tc>
      </w:tr>
      <w:tr w:rsidR="00615703" w:rsidRPr="0018540E" w14:paraId="7FA64788" w14:textId="77777777">
        <w:trPr>
          <w:trHeight w:val="315"/>
        </w:trPr>
        <w:tc>
          <w:tcPr>
            <w:tcW w:w="2620" w:type="dxa"/>
            <w:tcBorders>
              <w:top w:val="nil"/>
              <w:left w:val="nil"/>
              <w:bottom w:val="nil"/>
              <w:right w:val="nil"/>
            </w:tcBorders>
            <w:shd w:val="clear" w:color="auto" w:fill="auto"/>
            <w:noWrap/>
            <w:vAlign w:val="center"/>
            <w:hideMark/>
          </w:tcPr>
          <w:p w14:paraId="00DFB0F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amurensis</w:t>
            </w:r>
            <w:proofErr w:type="spellEnd"/>
          </w:p>
        </w:tc>
        <w:tc>
          <w:tcPr>
            <w:tcW w:w="2900" w:type="dxa"/>
            <w:tcBorders>
              <w:top w:val="nil"/>
              <w:left w:val="nil"/>
              <w:bottom w:val="nil"/>
              <w:right w:val="nil"/>
            </w:tcBorders>
            <w:shd w:val="clear" w:color="auto" w:fill="auto"/>
            <w:noWrap/>
            <w:vAlign w:val="center"/>
            <w:hideMark/>
          </w:tcPr>
          <w:p w14:paraId="2094985F"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d'</w:t>
            </w:r>
            <w:proofErr w:type="spellStart"/>
            <w:r>
              <w:rPr>
                <w:rFonts w:eastAsia="Times New Roman" w:cs="Arial"/>
                <w:color w:val="000000"/>
                <w:lang w:val="fr-FR"/>
              </w:rPr>
              <w:t>Amur</w:t>
            </w:r>
            <w:proofErr w:type="spellEnd"/>
          </w:p>
        </w:tc>
      </w:tr>
      <w:tr w:rsidR="00615703" w:rsidRPr="0018540E" w14:paraId="00ED5EEF" w14:textId="77777777">
        <w:trPr>
          <w:trHeight w:val="315"/>
        </w:trPr>
        <w:tc>
          <w:tcPr>
            <w:tcW w:w="2620" w:type="dxa"/>
            <w:tcBorders>
              <w:top w:val="nil"/>
              <w:left w:val="nil"/>
              <w:bottom w:val="nil"/>
              <w:right w:val="nil"/>
            </w:tcBorders>
            <w:shd w:val="clear" w:color="auto" w:fill="auto"/>
            <w:noWrap/>
            <w:vAlign w:val="center"/>
            <w:hideMark/>
          </w:tcPr>
          <w:p w14:paraId="29131BA4"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eleonorae</w:t>
            </w:r>
            <w:proofErr w:type="spellEnd"/>
          </w:p>
        </w:tc>
        <w:tc>
          <w:tcPr>
            <w:tcW w:w="2900" w:type="dxa"/>
            <w:tcBorders>
              <w:top w:val="nil"/>
              <w:left w:val="nil"/>
              <w:bottom w:val="nil"/>
              <w:right w:val="nil"/>
            </w:tcBorders>
            <w:shd w:val="clear" w:color="auto" w:fill="auto"/>
            <w:noWrap/>
            <w:vAlign w:val="center"/>
            <w:hideMark/>
          </w:tcPr>
          <w:p w14:paraId="5D181BBF" w14:textId="77777777" w:rsidR="00615703" w:rsidRPr="0018540E" w:rsidRDefault="00615703" w:rsidP="00771018">
            <w:pPr>
              <w:rPr>
                <w:rFonts w:eastAsia="Times New Roman" w:cs="Arial"/>
                <w:color w:val="000000"/>
                <w:lang w:val="fr-FR"/>
              </w:rPr>
            </w:pPr>
            <w:r>
              <w:rPr>
                <w:rFonts w:eastAsia="Times New Roman" w:cs="Arial"/>
                <w:color w:val="000000"/>
                <w:lang w:val="fr-FR"/>
              </w:rPr>
              <w:t>Le faucon d'Eleonora</w:t>
            </w:r>
          </w:p>
        </w:tc>
      </w:tr>
      <w:tr w:rsidR="00615703" w:rsidRPr="0018540E" w14:paraId="625DEDAC" w14:textId="77777777">
        <w:trPr>
          <w:trHeight w:val="315"/>
        </w:trPr>
        <w:tc>
          <w:tcPr>
            <w:tcW w:w="2620" w:type="dxa"/>
            <w:tcBorders>
              <w:top w:val="nil"/>
              <w:left w:val="nil"/>
              <w:bottom w:val="nil"/>
              <w:right w:val="nil"/>
            </w:tcBorders>
            <w:shd w:val="clear" w:color="auto" w:fill="auto"/>
            <w:noWrap/>
            <w:vAlign w:val="center"/>
            <w:hideMark/>
          </w:tcPr>
          <w:p w14:paraId="2D5FA38F"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Falco concolor</w:t>
            </w:r>
          </w:p>
        </w:tc>
        <w:tc>
          <w:tcPr>
            <w:tcW w:w="2900" w:type="dxa"/>
            <w:tcBorders>
              <w:top w:val="nil"/>
              <w:left w:val="nil"/>
              <w:bottom w:val="nil"/>
              <w:right w:val="nil"/>
            </w:tcBorders>
            <w:shd w:val="clear" w:color="auto" w:fill="auto"/>
            <w:noWrap/>
            <w:vAlign w:val="center"/>
            <w:hideMark/>
          </w:tcPr>
          <w:p w14:paraId="49126949"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fuligineux</w:t>
            </w:r>
          </w:p>
        </w:tc>
      </w:tr>
      <w:tr w:rsidR="00615703" w:rsidRPr="0018540E" w14:paraId="6AC4F0C7" w14:textId="77777777">
        <w:trPr>
          <w:trHeight w:val="315"/>
        </w:trPr>
        <w:tc>
          <w:tcPr>
            <w:tcW w:w="2620" w:type="dxa"/>
            <w:tcBorders>
              <w:top w:val="nil"/>
              <w:left w:val="nil"/>
              <w:bottom w:val="nil"/>
              <w:right w:val="nil"/>
            </w:tcBorders>
            <w:shd w:val="clear" w:color="auto" w:fill="auto"/>
            <w:noWrap/>
            <w:vAlign w:val="center"/>
            <w:hideMark/>
          </w:tcPr>
          <w:p w14:paraId="4873C10A"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Falco columbarius</w:t>
            </w:r>
          </w:p>
        </w:tc>
        <w:tc>
          <w:tcPr>
            <w:tcW w:w="2900" w:type="dxa"/>
            <w:tcBorders>
              <w:top w:val="nil"/>
              <w:left w:val="nil"/>
              <w:bottom w:val="nil"/>
              <w:right w:val="nil"/>
            </w:tcBorders>
            <w:shd w:val="clear" w:color="auto" w:fill="auto"/>
            <w:noWrap/>
            <w:vAlign w:val="center"/>
            <w:hideMark/>
          </w:tcPr>
          <w:p w14:paraId="1BC18982" w14:textId="77777777" w:rsidR="00615703" w:rsidRPr="0018540E" w:rsidRDefault="00615703" w:rsidP="00771018">
            <w:pPr>
              <w:rPr>
                <w:rFonts w:eastAsia="Times New Roman" w:cs="Arial"/>
                <w:color w:val="000000"/>
                <w:lang w:val="en-US"/>
              </w:rPr>
            </w:pPr>
            <w:r>
              <w:rPr>
                <w:rFonts w:eastAsia="Times New Roman" w:cs="Arial"/>
                <w:color w:val="000000"/>
                <w:lang w:val="en-US"/>
              </w:rPr>
              <w:t>Merlin</w:t>
            </w:r>
          </w:p>
        </w:tc>
      </w:tr>
      <w:tr w:rsidR="00615703" w:rsidRPr="0018540E" w14:paraId="17294615" w14:textId="77777777">
        <w:trPr>
          <w:trHeight w:val="315"/>
        </w:trPr>
        <w:tc>
          <w:tcPr>
            <w:tcW w:w="2620" w:type="dxa"/>
            <w:tcBorders>
              <w:top w:val="nil"/>
              <w:left w:val="nil"/>
              <w:bottom w:val="nil"/>
              <w:right w:val="nil"/>
            </w:tcBorders>
            <w:shd w:val="clear" w:color="auto" w:fill="auto"/>
            <w:noWrap/>
            <w:vAlign w:val="center"/>
            <w:hideMark/>
          </w:tcPr>
          <w:p w14:paraId="2055F71C"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subbuteo</w:t>
            </w:r>
            <w:proofErr w:type="spellEnd"/>
          </w:p>
        </w:tc>
        <w:tc>
          <w:tcPr>
            <w:tcW w:w="2900" w:type="dxa"/>
            <w:tcBorders>
              <w:top w:val="nil"/>
              <w:left w:val="nil"/>
              <w:bottom w:val="nil"/>
              <w:right w:val="nil"/>
            </w:tcBorders>
            <w:shd w:val="clear" w:color="auto" w:fill="auto"/>
            <w:noWrap/>
            <w:vAlign w:val="center"/>
            <w:hideMark/>
          </w:tcPr>
          <w:p w14:paraId="1CF5A78B" w14:textId="77777777" w:rsidR="00615703" w:rsidRPr="0018540E" w:rsidRDefault="00615703" w:rsidP="00771018">
            <w:pPr>
              <w:rPr>
                <w:rFonts w:eastAsia="Times New Roman" w:cs="Arial"/>
                <w:color w:val="000000"/>
                <w:lang w:val="fr-FR"/>
              </w:rPr>
            </w:pPr>
            <w:r>
              <w:rPr>
                <w:rFonts w:eastAsia="Times New Roman" w:cs="Arial"/>
                <w:color w:val="000000"/>
                <w:lang w:val="fr-FR"/>
              </w:rPr>
              <w:t>Hobby eurasien</w:t>
            </w:r>
          </w:p>
        </w:tc>
      </w:tr>
      <w:tr w:rsidR="00615703" w:rsidRPr="0018540E" w14:paraId="720CA62B" w14:textId="77777777">
        <w:trPr>
          <w:trHeight w:val="315"/>
        </w:trPr>
        <w:tc>
          <w:tcPr>
            <w:tcW w:w="2620" w:type="dxa"/>
            <w:tcBorders>
              <w:top w:val="nil"/>
              <w:left w:val="nil"/>
              <w:bottom w:val="nil"/>
              <w:right w:val="nil"/>
            </w:tcBorders>
            <w:shd w:val="clear" w:color="auto" w:fill="auto"/>
            <w:noWrap/>
            <w:vAlign w:val="center"/>
            <w:hideMark/>
          </w:tcPr>
          <w:p w14:paraId="25724B2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cuvierii</w:t>
            </w:r>
            <w:proofErr w:type="spellEnd"/>
          </w:p>
        </w:tc>
        <w:tc>
          <w:tcPr>
            <w:tcW w:w="2900" w:type="dxa"/>
            <w:tcBorders>
              <w:top w:val="nil"/>
              <w:left w:val="nil"/>
              <w:bottom w:val="nil"/>
              <w:right w:val="nil"/>
            </w:tcBorders>
            <w:shd w:val="clear" w:color="auto" w:fill="auto"/>
            <w:noWrap/>
            <w:vAlign w:val="center"/>
            <w:hideMark/>
          </w:tcPr>
          <w:p w14:paraId="2CB9E180" w14:textId="77777777" w:rsidR="00615703" w:rsidRPr="0018540E" w:rsidRDefault="00615703" w:rsidP="00771018">
            <w:pPr>
              <w:rPr>
                <w:rFonts w:eastAsia="Times New Roman" w:cs="Arial"/>
                <w:color w:val="000000"/>
                <w:lang w:val="fr-FR"/>
              </w:rPr>
            </w:pPr>
            <w:r>
              <w:rPr>
                <w:rFonts w:eastAsia="Times New Roman" w:cs="Arial"/>
                <w:color w:val="000000"/>
                <w:lang w:val="fr-FR"/>
              </w:rPr>
              <w:t>Hobby africain</w:t>
            </w:r>
          </w:p>
        </w:tc>
      </w:tr>
      <w:tr w:rsidR="00615703" w:rsidRPr="0018540E" w14:paraId="695179B0" w14:textId="77777777">
        <w:trPr>
          <w:trHeight w:val="315"/>
        </w:trPr>
        <w:tc>
          <w:tcPr>
            <w:tcW w:w="2620" w:type="dxa"/>
            <w:tcBorders>
              <w:top w:val="nil"/>
              <w:left w:val="nil"/>
              <w:bottom w:val="nil"/>
              <w:right w:val="nil"/>
            </w:tcBorders>
            <w:shd w:val="clear" w:color="auto" w:fill="auto"/>
            <w:noWrap/>
            <w:vAlign w:val="center"/>
            <w:hideMark/>
          </w:tcPr>
          <w:p w14:paraId="6A4FA213"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severus</w:t>
            </w:r>
            <w:proofErr w:type="spellEnd"/>
          </w:p>
        </w:tc>
        <w:tc>
          <w:tcPr>
            <w:tcW w:w="2900" w:type="dxa"/>
            <w:tcBorders>
              <w:top w:val="nil"/>
              <w:left w:val="nil"/>
              <w:bottom w:val="nil"/>
              <w:right w:val="nil"/>
            </w:tcBorders>
            <w:shd w:val="clear" w:color="auto" w:fill="auto"/>
            <w:noWrap/>
            <w:vAlign w:val="center"/>
            <w:hideMark/>
          </w:tcPr>
          <w:p w14:paraId="0C09A6D2" w14:textId="77777777" w:rsidR="00615703" w:rsidRPr="0018540E" w:rsidRDefault="00615703" w:rsidP="00771018">
            <w:pPr>
              <w:rPr>
                <w:rFonts w:eastAsia="Times New Roman" w:cs="Arial"/>
                <w:color w:val="000000"/>
                <w:lang w:val="fr-FR"/>
              </w:rPr>
            </w:pPr>
            <w:r>
              <w:rPr>
                <w:rFonts w:eastAsia="Times New Roman" w:cs="Arial"/>
                <w:color w:val="000000"/>
                <w:lang w:val="fr-FR"/>
              </w:rPr>
              <w:t>Hobby oriental</w:t>
            </w:r>
          </w:p>
        </w:tc>
      </w:tr>
      <w:tr w:rsidR="00615703" w:rsidRPr="0018540E" w14:paraId="15256C3A" w14:textId="77777777">
        <w:trPr>
          <w:trHeight w:val="315"/>
        </w:trPr>
        <w:tc>
          <w:tcPr>
            <w:tcW w:w="2620" w:type="dxa"/>
            <w:tcBorders>
              <w:top w:val="nil"/>
              <w:left w:val="nil"/>
              <w:bottom w:val="nil"/>
              <w:right w:val="nil"/>
            </w:tcBorders>
            <w:shd w:val="clear" w:color="auto" w:fill="auto"/>
            <w:noWrap/>
            <w:vAlign w:val="center"/>
            <w:hideMark/>
          </w:tcPr>
          <w:p w14:paraId="75B64600"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biarmicus</w:t>
            </w:r>
            <w:proofErr w:type="spellEnd"/>
          </w:p>
        </w:tc>
        <w:tc>
          <w:tcPr>
            <w:tcW w:w="2900" w:type="dxa"/>
            <w:tcBorders>
              <w:top w:val="nil"/>
              <w:left w:val="nil"/>
              <w:bottom w:val="nil"/>
              <w:right w:val="nil"/>
            </w:tcBorders>
            <w:shd w:val="clear" w:color="auto" w:fill="auto"/>
            <w:noWrap/>
            <w:vAlign w:val="center"/>
            <w:hideMark/>
          </w:tcPr>
          <w:p w14:paraId="6CA871DF"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lancier</w:t>
            </w:r>
          </w:p>
        </w:tc>
      </w:tr>
      <w:tr w:rsidR="00615703" w:rsidRPr="0018540E" w14:paraId="0DBCD620" w14:textId="77777777">
        <w:trPr>
          <w:trHeight w:val="315"/>
        </w:trPr>
        <w:tc>
          <w:tcPr>
            <w:tcW w:w="2620" w:type="dxa"/>
            <w:tcBorders>
              <w:top w:val="nil"/>
              <w:left w:val="nil"/>
              <w:bottom w:val="nil"/>
              <w:right w:val="nil"/>
            </w:tcBorders>
            <w:shd w:val="clear" w:color="auto" w:fill="auto"/>
            <w:noWrap/>
            <w:vAlign w:val="center"/>
            <w:hideMark/>
          </w:tcPr>
          <w:p w14:paraId="57B5BC6B"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cherrug</w:t>
            </w:r>
            <w:proofErr w:type="spellEnd"/>
          </w:p>
        </w:tc>
        <w:tc>
          <w:tcPr>
            <w:tcW w:w="2900" w:type="dxa"/>
            <w:tcBorders>
              <w:top w:val="nil"/>
              <w:left w:val="nil"/>
              <w:bottom w:val="nil"/>
              <w:right w:val="nil"/>
            </w:tcBorders>
            <w:shd w:val="clear" w:color="auto" w:fill="auto"/>
            <w:noWrap/>
            <w:vAlign w:val="center"/>
            <w:hideMark/>
          </w:tcPr>
          <w:p w14:paraId="720A3C6B"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sacre</w:t>
            </w:r>
          </w:p>
        </w:tc>
      </w:tr>
      <w:tr w:rsidR="00615703" w:rsidRPr="0018540E" w14:paraId="407009B3" w14:textId="77777777">
        <w:trPr>
          <w:trHeight w:val="315"/>
        </w:trPr>
        <w:tc>
          <w:tcPr>
            <w:tcW w:w="2620" w:type="dxa"/>
            <w:tcBorders>
              <w:top w:val="nil"/>
              <w:left w:val="nil"/>
              <w:bottom w:val="nil"/>
              <w:right w:val="nil"/>
            </w:tcBorders>
            <w:shd w:val="clear" w:color="auto" w:fill="auto"/>
            <w:noWrap/>
            <w:vAlign w:val="center"/>
            <w:hideMark/>
          </w:tcPr>
          <w:p w14:paraId="206F49D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rusticolus</w:t>
            </w:r>
            <w:proofErr w:type="spellEnd"/>
          </w:p>
        </w:tc>
        <w:tc>
          <w:tcPr>
            <w:tcW w:w="2900" w:type="dxa"/>
            <w:tcBorders>
              <w:top w:val="nil"/>
              <w:left w:val="nil"/>
              <w:bottom w:val="nil"/>
              <w:right w:val="nil"/>
            </w:tcBorders>
            <w:shd w:val="clear" w:color="auto" w:fill="auto"/>
            <w:noWrap/>
            <w:vAlign w:val="center"/>
            <w:hideMark/>
          </w:tcPr>
          <w:p w14:paraId="68708A21"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gerfaut</w:t>
            </w:r>
          </w:p>
        </w:tc>
      </w:tr>
      <w:tr w:rsidR="00615703" w:rsidRPr="0018540E" w14:paraId="4ACB0C2B" w14:textId="77777777">
        <w:trPr>
          <w:trHeight w:val="315"/>
        </w:trPr>
        <w:tc>
          <w:tcPr>
            <w:tcW w:w="2620" w:type="dxa"/>
            <w:tcBorders>
              <w:top w:val="nil"/>
              <w:left w:val="nil"/>
              <w:bottom w:val="nil"/>
              <w:right w:val="nil"/>
            </w:tcBorders>
            <w:shd w:val="clear" w:color="auto" w:fill="auto"/>
            <w:noWrap/>
            <w:vAlign w:val="center"/>
            <w:hideMark/>
          </w:tcPr>
          <w:p w14:paraId="2530FF95"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Falco peregrinus</w:t>
            </w:r>
          </w:p>
        </w:tc>
        <w:tc>
          <w:tcPr>
            <w:tcW w:w="2900" w:type="dxa"/>
            <w:tcBorders>
              <w:top w:val="nil"/>
              <w:left w:val="nil"/>
              <w:bottom w:val="nil"/>
              <w:right w:val="nil"/>
            </w:tcBorders>
            <w:shd w:val="clear" w:color="auto" w:fill="auto"/>
            <w:noWrap/>
            <w:vAlign w:val="center"/>
            <w:hideMark/>
          </w:tcPr>
          <w:p w14:paraId="63C9ABA7" w14:textId="77777777" w:rsidR="00615703" w:rsidRPr="0018540E" w:rsidRDefault="00615703" w:rsidP="00771018">
            <w:pPr>
              <w:rPr>
                <w:rFonts w:eastAsia="Times New Roman" w:cs="Arial"/>
                <w:color w:val="000000"/>
                <w:lang w:val="fr-FR"/>
              </w:rPr>
            </w:pPr>
            <w:r>
              <w:rPr>
                <w:rFonts w:eastAsia="Times New Roman" w:cs="Arial"/>
                <w:color w:val="000000"/>
                <w:lang w:val="fr-FR"/>
              </w:rPr>
              <w:t>Faucon pèlerin</w:t>
            </w:r>
          </w:p>
        </w:tc>
      </w:tr>
    </w:tbl>
    <w:p w14:paraId="6A9EBA0A" w14:textId="77777777" w:rsidR="00615703" w:rsidRPr="0018540E" w:rsidRDefault="00615703" w:rsidP="00771018">
      <w:pPr>
        <w:rPr>
          <w:rFonts w:eastAsia="Times New Roman" w:cs="Arial"/>
          <w:i/>
          <w:iCs/>
          <w:lang w:val="fr-FR" w:eastAsia="en-GB"/>
        </w:rPr>
      </w:pPr>
    </w:p>
    <w:p w14:paraId="66540B77" w14:textId="77777777" w:rsidR="00615703" w:rsidRPr="0018540E" w:rsidRDefault="00615703" w:rsidP="00771018">
      <w:pPr>
        <w:rPr>
          <w:rFonts w:eastAsia="Times New Roman" w:cs="Arial"/>
          <w:i/>
          <w:iCs/>
          <w:lang w:val="fr-FR" w:eastAsia="en-GB"/>
        </w:rPr>
      </w:pPr>
    </w:p>
    <w:p w14:paraId="4148BB68" w14:textId="77777777" w:rsidR="00615703" w:rsidRPr="0018540E" w:rsidRDefault="00615703" w:rsidP="00771018">
      <w:pPr>
        <w:rPr>
          <w:rFonts w:cs="Arial"/>
          <w:b/>
          <w:i/>
          <w:lang w:val="en"/>
        </w:rPr>
      </w:pPr>
      <w:r>
        <w:rPr>
          <w:rFonts w:cs="Arial"/>
          <w:b/>
          <w:i/>
          <w:lang w:val="en"/>
        </w:rPr>
        <w:t>STRIGIFORMES</w:t>
      </w:r>
    </w:p>
    <w:p w14:paraId="26CC238C" w14:textId="77777777" w:rsidR="00615703" w:rsidRPr="0018540E" w:rsidRDefault="00615703" w:rsidP="00771018">
      <w:pPr>
        <w:rPr>
          <w:rFonts w:cs="Arial"/>
          <w:b/>
          <w:i/>
          <w:lang w:val="en"/>
        </w:rPr>
      </w:pPr>
      <w:r>
        <w:rPr>
          <w:rFonts w:cs="Arial"/>
          <w:b/>
          <w:i/>
          <w:lang w:val="en"/>
        </w:rPr>
        <w:t>Strigidae</w:t>
      </w:r>
    </w:p>
    <w:tbl>
      <w:tblPr>
        <w:tblW w:w="5520" w:type="dxa"/>
        <w:tblLook w:val="04A0" w:firstRow="1" w:lastRow="0" w:firstColumn="1" w:lastColumn="0" w:noHBand="0" w:noVBand="1"/>
      </w:tblPr>
      <w:tblGrid>
        <w:gridCol w:w="2620"/>
        <w:gridCol w:w="2900"/>
      </w:tblGrid>
      <w:tr w:rsidR="00C80D21" w:rsidRPr="0018540E" w14:paraId="4D85949F" w14:textId="77777777">
        <w:trPr>
          <w:trHeight w:val="315"/>
        </w:trPr>
        <w:tc>
          <w:tcPr>
            <w:tcW w:w="2620" w:type="dxa"/>
            <w:tcBorders>
              <w:top w:val="nil"/>
              <w:left w:val="nil"/>
              <w:bottom w:val="nil"/>
              <w:right w:val="nil"/>
            </w:tcBorders>
            <w:shd w:val="clear" w:color="auto" w:fill="auto"/>
            <w:noWrap/>
            <w:vAlign w:val="center"/>
          </w:tcPr>
          <w:p w14:paraId="167D11C0" w14:textId="10FAF02B" w:rsidR="00C80D21" w:rsidRPr="00EC52C9" w:rsidRDefault="00437BE1" w:rsidP="00771018">
            <w:pPr>
              <w:rPr>
                <w:rFonts w:eastAsia="Times New Roman" w:cs="Arial"/>
                <w:i/>
                <w:iCs/>
                <w:color w:val="000000"/>
                <w:lang w:val="en-US"/>
              </w:rPr>
            </w:pPr>
            <w:proofErr w:type="spellStart"/>
            <w:r>
              <w:rPr>
                <w:rFonts w:eastAsia="Times New Roman" w:cs="Arial"/>
                <w:i/>
                <w:iCs/>
                <w:color w:val="000000"/>
                <w:lang w:val="en-US"/>
              </w:rPr>
              <w:t>Ninox</w:t>
            </w:r>
            <w:proofErr w:type="spellEnd"/>
            <w:r>
              <w:rPr>
                <w:rFonts w:eastAsia="Times New Roman" w:cs="Arial"/>
                <w:i/>
                <w:iCs/>
                <w:color w:val="000000"/>
                <w:lang w:val="en-US"/>
              </w:rPr>
              <w:t xml:space="preserve"> japonica</w:t>
            </w:r>
          </w:p>
        </w:tc>
        <w:tc>
          <w:tcPr>
            <w:tcW w:w="2900" w:type="dxa"/>
            <w:tcBorders>
              <w:top w:val="nil"/>
              <w:left w:val="nil"/>
              <w:bottom w:val="nil"/>
              <w:right w:val="nil"/>
            </w:tcBorders>
            <w:shd w:val="clear" w:color="auto" w:fill="auto"/>
            <w:noWrap/>
            <w:vAlign w:val="center"/>
          </w:tcPr>
          <w:p w14:paraId="571EA3FA" w14:textId="733F706F" w:rsidR="00C80D21" w:rsidRPr="00EC52C9" w:rsidRDefault="00716BD7" w:rsidP="00771018">
            <w:pPr>
              <w:rPr>
                <w:rFonts w:eastAsia="Times New Roman" w:cs="Arial"/>
                <w:color w:val="000000"/>
                <w:lang w:val="fr-FR"/>
              </w:rPr>
            </w:pPr>
            <w:proofErr w:type="spellStart"/>
            <w:r>
              <w:rPr>
                <w:rFonts w:eastAsia="Times New Roman" w:cs="Arial"/>
                <w:color w:val="000000"/>
                <w:lang w:val="fr-FR"/>
              </w:rPr>
              <w:t>Ninoxe</w:t>
            </w:r>
            <w:proofErr w:type="spellEnd"/>
            <w:r>
              <w:rPr>
                <w:rFonts w:eastAsia="Times New Roman" w:cs="Arial"/>
                <w:color w:val="000000"/>
                <w:lang w:val="fr-FR"/>
              </w:rPr>
              <w:t xml:space="preserve"> boréale</w:t>
            </w:r>
          </w:p>
        </w:tc>
      </w:tr>
      <w:tr w:rsidR="00615703" w:rsidRPr="0018540E" w14:paraId="5A8E7F1A" w14:textId="77777777">
        <w:trPr>
          <w:trHeight w:val="315"/>
        </w:trPr>
        <w:tc>
          <w:tcPr>
            <w:tcW w:w="2620" w:type="dxa"/>
            <w:tcBorders>
              <w:top w:val="nil"/>
              <w:left w:val="nil"/>
              <w:bottom w:val="nil"/>
              <w:right w:val="nil"/>
            </w:tcBorders>
            <w:shd w:val="clear" w:color="auto" w:fill="auto"/>
            <w:noWrap/>
            <w:vAlign w:val="center"/>
            <w:hideMark/>
          </w:tcPr>
          <w:p w14:paraId="75224EF5"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Surnia</w:t>
            </w:r>
            <w:proofErr w:type="spellEnd"/>
            <w:r>
              <w:rPr>
                <w:rFonts w:eastAsia="Times New Roman" w:cs="Arial"/>
                <w:i/>
                <w:iCs/>
                <w:color w:val="000000"/>
                <w:lang w:val="en-US"/>
              </w:rPr>
              <w:t xml:space="preserve"> </w:t>
            </w:r>
            <w:proofErr w:type="spellStart"/>
            <w:r>
              <w:rPr>
                <w:rFonts w:eastAsia="Times New Roman" w:cs="Arial"/>
                <w:i/>
                <w:iCs/>
                <w:color w:val="000000"/>
                <w:lang w:val="en-US"/>
              </w:rPr>
              <w:t>ulula</w:t>
            </w:r>
            <w:proofErr w:type="spellEnd"/>
          </w:p>
        </w:tc>
        <w:tc>
          <w:tcPr>
            <w:tcW w:w="2900" w:type="dxa"/>
            <w:tcBorders>
              <w:top w:val="nil"/>
              <w:left w:val="nil"/>
              <w:bottom w:val="nil"/>
              <w:right w:val="nil"/>
            </w:tcBorders>
            <w:shd w:val="clear" w:color="auto" w:fill="auto"/>
            <w:noWrap/>
            <w:vAlign w:val="center"/>
            <w:hideMark/>
          </w:tcPr>
          <w:p w14:paraId="403C0B69" w14:textId="77777777" w:rsidR="00615703" w:rsidRPr="0018540E" w:rsidRDefault="00615703" w:rsidP="00771018">
            <w:pPr>
              <w:rPr>
                <w:rFonts w:eastAsia="Times New Roman" w:cs="Arial"/>
                <w:color w:val="000000"/>
                <w:lang w:val="fr-FR"/>
              </w:rPr>
            </w:pPr>
            <w:r>
              <w:rPr>
                <w:rFonts w:eastAsia="Times New Roman" w:cs="Arial"/>
                <w:color w:val="000000"/>
                <w:lang w:val="fr-FR"/>
              </w:rPr>
              <w:t>Hibou des marais</w:t>
            </w:r>
          </w:p>
        </w:tc>
      </w:tr>
      <w:tr w:rsidR="00615703" w:rsidRPr="0018540E" w14:paraId="58038950" w14:textId="77777777">
        <w:trPr>
          <w:trHeight w:val="315"/>
        </w:trPr>
        <w:tc>
          <w:tcPr>
            <w:tcW w:w="2620" w:type="dxa"/>
            <w:tcBorders>
              <w:top w:val="nil"/>
              <w:left w:val="nil"/>
              <w:bottom w:val="nil"/>
              <w:right w:val="nil"/>
            </w:tcBorders>
            <w:shd w:val="clear" w:color="auto" w:fill="auto"/>
            <w:noWrap/>
            <w:vAlign w:val="center"/>
            <w:hideMark/>
          </w:tcPr>
          <w:p w14:paraId="27AEFEFC"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Aegolius</w:t>
            </w:r>
            <w:proofErr w:type="spellEnd"/>
            <w:r>
              <w:rPr>
                <w:rFonts w:eastAsia="Times New Roman" w:cs="Arial"/>
                <w:i/>
                <w:iCs/>
                <w:color w:val="000000"/>
                <w:lang w:val="en-US"/>
              </w:rPr>
              <w:t xml:space="preserve"> </w:t>
            </w:r>
            <w:proofErr w:type="spellStart"/>
            <w:r>
              <w:rPr>
                <w:rFonts w:eastAsia="Times New Roman" w:cs="Arial"/>
                <w:i/>
                <w:iCs/>
                <w:color w:val="000000"/>
                <w:lang w:val="en-US"/>
              </w:rPr>
              <w:t>funereus</w:t>
            </w:r>
            <w:proofErr w:type="spellEnd"/>
          </w:p>
        </w:tc>
        <w:tc>
          <w:tcPr>
            <w:tcW w:w="2900" w:type="dxa"/>
            <w:tcBorders>
              <w:top w:val="nil"/>
              <w:left w:val="nil"/>
              <w:bottom w:val="nil"/>
              <w:right w:val="nil"/>
            </w:tcBorders>
            <w:shd w:val="clear" w:color="auto" w:fill="auto"/>
            <w:noWrap/>
            <w:vAlign w:val="center"/>
            <w:hideMark/>
          </w:tcPr>
          <w:p w14:paraId="7F78CAA8" w14:textId="77777777" w:rsidR="00615703" w:rsidRPr="0018540E" w:rsidRDefault="00615703" w:rsidP="00771018">
            <w:pPr>
              <w:rPr>
                <w:rFonts w:eastAsia="Times New Roman" w:cs="Arial"/>
                <w:color w:val="000000"/>
                <w:lang w:val="fr-FR"/>
              </w:rPr>
            </w:pPr>
            <w:r>
              <w:rPr>
                <w:rFonts w:eastAsia="Times New Roman" w:cs="Arial"/>
                <w:color w:val="000000"/>
                <w:lang w:val="fr-FR"/>
              </w:rPr>
              <w:t>Chouette boréale</w:t>
            </w:r>
          </w:p>
        </w:tc>
      </w:tr>
      <w:tr w:rsidR="00615703" w:rsidRPr="0018540E" w14:paraId="300D27C1" w14:textId="77777777">
        <w:trPr>
          <w:trHeight w:val="315"/>
        </w:trPr>
        <w:tc>
          <w:tcPr>
            <w:tcW w:w="2620" w:type="dxa"/>
            <w:tcBorders>
              <w:top w:val="nil"/>
              <w:left w:val="nil"/>
              <w:bottom w:val="nil"/>
              <w:right w:val="nil"/>
            </w:tcBorders>
            <w:shd w:val="clear" w:color="auto" w:fill="auto"/>
            <w:noWrap/>
            <w:vAlign w:val="center"/>
            <w:hideMark/>
          </w:tcPr>
          <w:p w14:paraId="1AB7ACB0" w14:textId="77777777" w:rsidR="00615703" w:rsidRPr="0018540E" w:rsidRDefault="00615703" w:rsidP="00771018">
            <w:pPr>
              <w:rPr>
                <w:rFonts w:eastAsia="Times New Roman" w:cs="Arial"/>
                <w:i/>
                <w:iCs/>
                <w:color w:val="000000"/>
                <w:lang w:val="en-US"/>
              </w:rPr>
            </w:pPr>
            <w:proofErr w:type="gramStart"/>
            <w:r>
              <w:rPr>
                <w:rFonts w:eastAsia="Times New Roman" w:cs="Arial"/>
                <w:i/>
                <w:iCs/>
                <w:color w:val="000000"/>
                <w:lang w:val="en-US"/>
              </w:rPr>
              <w:t>Otus</w:t>
            </w:r>
            <w:proofErr w:type="gramEnd"/>
            <w:r>
              <w:rPr>
                <w:rFonts w:eastAsia="Times New Roman" w:cs="Arial"/>
                <w:i/>
                <w:iCs/>
                <w:color w:val="000000"/>
                <w:lang w:val="en-US"/>
              </w:rPr>
              <w:t xml:space="preserve"> scops</w:t>
            </w:r>
          </w:p>
        </w:tc>
        <w:tc>
          <w:tcPr>
            <w:tcW w:w="2900" w:type="dxa"/>
            <w:tcBorders>
              <w:top w:val="nil"/>
              <w:left w:val="nil"/>
              <w:bottom w:val="nil"/>
              <w:right w:val="nil"/>
            </w:tcBorders>
            <w:shd w:val="clear" w:color="auto" w:fill="auto"/>
            <w:noWrap/>
            <w:vAlign w:val="center"/>
            <w:hideMark/>
          </w:tcPr>
          <w:p w14:paraId="1368A1A0" w14:textId="77777777" w:rsidR="00615703" w:rsidRPr="0018540E" w:rsidRDefault="00615703" w:rsidP="00771018">
            <w:pPr>
              <w:rPr>
                <w:rFonts w:eastAsia="Times New Roman" w:cs="Arial"/>
                <w:color w:val="000000"/>
                <w:lang w:val="fr-FR"/>
              </w:rPr>
            </w:pPr>
            <w:r>
              <w:rPr>
                <w:rFonts w:eastAsia="Times New Roman" w:cs="Arial"/>
                <w:color w:val="000000"/>
                <w:lang w:val="fr-FR"/>
              </w:rPr>
              <w:t>Petit-duc scops</w:t>
            </w:r>
          </w:p>
        </w:tc>
      </w:tr>
      <w:tr w:rsidR="00615703" w:rsidRPr="0018540E" w14:paraId="675178E7" w14:textId="77777777">
        <w:trPr>
          <w:trHeight w:val="315"/>
        </w:trPr>
        <w:tc>
          <w:tcPr>
            <w:tcW w:w="2620" w:type="dxa"/>
            <w:tcBorders>
              <w:top w:val="nil"/>
              <w:left w:val="nil"/>
              <w:bottom w:val="nil"/>
              <w:right w:val="nil"/>
            </w:tcBorders>
            <w:shd w:val="clear" w:color="auto" w:fill="auto"/>
            <w:noWrap/>
            <w:vAlign w:val="center"/>
            <w:hideMark/>
          </w:tcPr>
          <w:p w14:paraId="03BAEC89"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Otus brucei</w:t>
            </w:r>
          </w:p>
        </w:tc>
        <w:tc>
          <w:tcPr>
            <w:tcW w:w="2900" w:type="dxa"/>
            <w:tcBorders>
              <w:top w:val="nil"/>
              <w:left w:val="nil"/>
              <w:bottom w:val="nil"/>
              <w:right w:val="nil"/>
            </w:tcBorders>
            <w:shd w:val="clear" w:color="auto" w:fill="auto"/>
            <w:noWrap/>
            <w:vAlign w:val="center"/>
            <w:hideMark/>
          </w:tcPr>
          <w:p w14:paraId="3510F9F2" w14:textId="77777777" w:rsidR="00615703" w:rsidRPr="0018540E" w:rsidRDefault="00615703" w:rsidP="00771018">
            <w:pPr>
              <w:rPr>
                <w:rFonts w:eastAsia="Times New Roman" w:cs="Arial"/>
                <w:color w:val="000000"/>
                <w:lang w:val="fr-FR"/>
              </w:rPr>
            </w:pPr>
            <w:r>
              <w:rPr>
                <w:rFonts w:eastAsia="Times New Roman" w:cs="Arial"/>
                <w:color w:val="000000"/>
                <w:lang w:val="fr-FR"/>
              </w:rPr>
              <w:t>Petit-duc pâle</w:t>
            </w:r>
          </w:p>
        </w:tc>
      </w:tr>
      <w:tr w:rsidR="00615703" w:rsidRPr="0018540E" w14:paraId="24A6CB6B" w14:textId="77777777">
        <w:trPr>
          <w:trHeight w:val="315"/>
        </w:trPr>
        <w:tc>
          <w:tcPr>
            <w:tcW w:w="2620" w:type="dxa"/>
            <w:tcBorders>
              <w:top w:val="nil"/>
              <w:left w:val="nil"/>
              <w:bottom w:val="nil"/>
              <w:right w:val="nil"/>
            </w:tcBorders>
            <w:shd w:val="clear" w:color="auto" w:fill="auto"/>
            <w:noWrap/>
            <w:vAlign w:val="center"/>
            <w:hideMark/>
          </w:tcPr>
          <w:p w14:paraId="3B981467"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Otus </w:t>
            </w:r>
            <w:proofErr w:type="spellStart"/>
            <w:r>
              <w:rPr>
                <w:rFonts w:eastAsia="Times New Roman" w:cs="Arial"/>
                <w:i/>
                <w:iCs/>
                <w:color w:val="000000"/>
                <w:lang w:val="en-US"/>
              </w:rPr>
              <w:t>sunia</w:t>
            </w:r>
            <w:proofErr w:type="spellEnd"/>
          </w:p>
        </w:tc>
        <w:tc>
          <w:tcPr>
            <w:tcW w:w="2900" w:type="dxa"/>
            <w:tcBorders>
              <w:top w:val="nil"/>
              <w:left w:val="nil"/>
              <w:bottom w:val="nil"/>
              <w:right w:val="nil"/>
            </w:tcBorders>
            <w:shd w:val="clear" w:color="auto" w:fill="auto"/>
            <w:noWrap/>
            <w:vAlign w:val="center"/>
            <w:hideMark/>
          </w:tcPr>
          <w:p w14:paraId="54538F21" w14:textId="77777777" w:rsidR="00615703" w:rsidRPr="0018540E" w:rsidRDefault="00615703" w:rsidP="00771018">
            <w:pPr>
              <w:rPr>
                <w:rFonts w:eastAsia="Times New Roman" w:cs="Arial"/>
                <w:color w:val="000000"/>
                <w:lang w:val="fr-FR"/>
              </w:rPr>
            </w:pPr>
            <w:r>
              <w:rPr>
                <w:rFonts w:eastAsia="Times New Roman" w:cs="Arial"/>
                <w:color w:val="000000"/>
                <w:lang w:val="fr-FR"/>
              </w:rPr>
              <w:t>Petit-duc oriental</w:t>
            </w:r>
          </w:p>
        </w:tc>
      </w:tr>
      <w:tr w:rsidR="00615703" w:rsidRPr="0018540E" w14:paraId="355537CE" w14:textId="77777777">
        <w:trPr>
          <w:trHeight w:val="315"/>
        </w:trPr>
        <w:tc>
          <w:tcPr>
            <w:tcW w:w="2620" w:type="dxa"/>
            <w:tcBorders>
              <w:top w:val="nil"/>
              <w:left w:val="nil"/>
              <w:bottom w:val="nil"/>
              <w:right w:val="nil"/>
            </w:tcBorders>
            <w:shd w:val="clear" w:color="auto" w:fill="auto"/>
            <w:noWrap/>
            <w:vAlign w:val="center"/>
            <w:hideMark/>
          </w:tcPr>
          <w:p w14:paraId="2DD686F6"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w:t>
            </w:r>
            <w:proofErr w:type="spellStart"/>
            <w:r>
              <w:rPr>
                <w:rFonts w:eastAsia="Times New Roman" w:cs="Arial"/>
                <w:i/>
                <w:iCs/>
                <w:color w:val="000000"/>
                <w:lang w:val="en-US"/>
              </w:rPr>
              <w:t>otus</w:t>
            </w:r>
            <w:proofErr w:type="spellEnd"/>
          </w:p>
        </w:tc>
        <w:tc>
          <w:tcPr>
            <w:tcW w:w="2900" w:type="dxa"/>
            <w:tcBorders>
              <w:top w:val="nil"/>
              <w:left w:val="nil"/>
              <w:bottom w:val="nil"/>
              <w:right w:val="nil"/>
            </w:tcBorders>
            <w:shd w:val="clear" w:color="auto" w:fill="auto"/>
            <w:noWrap/>
            <w:vAlign w:val="center"/>
            <w:hideMark/>
          </w:tcPr>
          <w:p w14:paraId="1A0462F6" w14:textId="77777777" w:rsidR="00615703" w:rsidRPr="0018540E" w:rsidRDefault="00615703" w:rsidP="00771018">
            <w:pPr>
              <w:rPr>
                <w:rFonts w:eastAsia="Times New Roman" w:cs="Arial"/>
                <w:color w:val="000000"/>
                <w:lang w:val="fr-FR"/>
              </w:rPr>
            </w:pPr>
            <w:r>
              <w:rPr>
                <w:rFonts w:eastAsia="Times New Roman" w:cs="Arial"/>
                <w:color w:val="000000"/>
                <w:lang w:val="fr-FR"/>
              </w:rPr>
              <w:t>Hibou moyen-duc</w:t>
            </w:r>
          </w:p>
        </w:tc>
      </w:tr>
      <w:tr w:rsidR="00615703" w:rsidRPr="0018540E" w14:paraId="14EA04E7" w14:textId="77777777">
        <w:trPr>
          <w:trHeight w:val="315"/>
        </w:trPr>
        <w:tc>
          <w:tcPr>
            <w:tcW w:w="2620" w:type="dxa"/>
            <w:tcBorders>
              <w:top w:val="nil"/>
              <w:left w:val="nil"/>
              <w:bottom w:val="nil"/>
              <w:right w:val="nil"/>
            </w:tcBorders>
            <w:shd w:val="clear" w:color="auto" w:fill="auto"/>
            <w:noWrap/>
            <w:vAlign w:val="center"/>
            <w:hideMark/>
          </w:tcPr>
          <w:p w14:paraId="214ABBC5"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w:t>
            </w:r>
            <w:proofErr w:type="spellStart"/>
            <w:r>
              <w:rPr>
                <w:rFonts w:eastAsia="Times New Roman" w:cs="Arial"/>
                <w:i/>
                <w:iCs/>
                <w:color w:val="000000"/>
                <w:lang w:val="en-US"/>
              </w:rPr>
              <w:t>flammeus</w:t>
            </w:r>
            <w:proofErr w:type="spellEnd"/>
          </w:p>
        </w:tc>
        <w:tc>
          <w:tcPr>
            <w:tcW w:w="2900" w:type="dxa"/>
            <w:tcBorders>
              <w:top w:val="nil"/>
              <w:left w:val="nil"/>
              <w:bottom w:val="nil"/>
              <w:right w:val="nil"/>
            </w:tcBorders>
            <w:shd w:val="clear" w:color="auto" w:fill="auto"/>
            <w:noWrap/>
            <w:vAlign w:val="center"/>
            <w:hideMark/>
          </w:tcPr>
          <w:p w14:paraId="4B12378D" w14:textId="77777777" w:rsidR="00615703" w:rsidRPr="0018540E" w:rsidRDefault="00615703" w:rsidP="00771018">
            <w:pPr>
              <w:rPr>
                <w:rFonts w:eastAsia="Times New Roman" w:cs="Arial"/>
                <w:color w:val="000000"/>
                <w:lang w:val="fr-FR"/>
              </w:rPr>
            </w:pPr>
            <w:r>
              <w:rPr>
                <w:rFonts w:eastAsia="Times New Roman" w:cs="Arial"/>
                <w:color w:val="000000"/>
                <w:lang w:val="fr-FR"/>
              </w:rPr>
              <w:t>Hibou des marais</w:t>
            </w:r>
          </w:p>
        </w:tc>
      </w:tr>
      <w:tr w:rsidR="00615703" w:rsidRPr="0018540E" w14:paraId="23319223" w14:textId="77777777">
        <w:trPr>
          <w:trHeight w:val="315"/>
        </w:trPr>
        <w:tc>
          <w:tcPr>
            <w:tcW w:w="2620" w:type="dxa"/>
            <w:tcBorders>
              <w:top w:val="nil"/>
              <w:left w:val="nil"/>
              <w:bottom w:val="nil"/>
              <w:right w:val="nil"/>
            </w:tcBorders>
            <w:shd w:val="clear" w:color="auto" w:fill="auto"/>
            <w:noWrap/>
            <w:vAlign w:val="center"/>
            <w:hideMark/>
          </w:tcPr>
          <w:p w14:paraId="70CABBE0"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capensis</w:t>
            </w:r>
          </w:p>
        </w:tc>
        <w:tc>
          <w:tcPr>
            <w:tcW w:w="2900" w:type="dxa"/>
            <w:tcBorders>
              <w:top w:val="nil"/>
              <w:left w:val="nil"/>
              <w:bottom w:val="nil"/>
              <w:right w:val="nil"/>
            </w:tcBorders>
            <w:shd w:val="clear" w:color="auto" w:fill="auto"/>
            <w:noWrap/>
            <w:vAlign w:val="center"/>
            <w:hideMark/>
          </w:tcPr>
          <w:p w14:paraId="2C9675CA" w14:textId="77777777" w:rsidR="00615703" w:rsidRPr="0018540E" w:rsidRDefault="00615703" w:rsidP="00771018">
            <w:pPr>
              <w:rPr>
                <w:rFonts w:eastAsia="Times New Roman" w:cs="Arial"/>
                <w:color w:val="000000"/>
                <w:lang w:val="fr-FR"/>
              </w:rPr>
            </w:pPr>
            <w:r>
              <w:rPr>
                <w:rFonts w:eastAsia="Times New Roman" w:cs="Arial"/>
                <w:color w:val="000000"/>
                <w:lang w:val="fr-FR"/>
              </w:rPr>
              <w:t>Hibou du Cap</w:t>
            </w:r>
          </w:p>
        </w:tc>
      </w:tr>
      <w:tr w:rsidR="00615703" w:rsidRPr="0018540E" w14:paraId="1A41FE99" w14:textId="77777777">
        <w:trPr>
          <w:trHeight w:val="315"/>
        </w:trPr>
        <w:tc>
          <w:tcPr>
            <w:tcW w:w="2620" w:type="dxa"/>
            <w:tcBorders>
              <w:top w:val="nil"/>
              <w:left w:val="nil"/>
              <w:bottom w:val="nil"/>
              <w:right w:val="nil"/>
            </w:tcBorders>
            <w:shd w:val="clear" w:color="auto" w:fill="auto"/>
            <w:noWrap/>
            <w:vAlign w:val="center"/>
            <w:hideMark/>
          </w:tcPr>
          <w:p w14:paraId="3FC014B1"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Strix</w:t>
            </w:r>
            <w:proofErr w:type="spellEnd"/>
            <w:r>
              <w:rPr>
                <w:rFonts w:eastAsia="Times New Roman" w:cs="Arial"/>
                <w:i/>
                <w:iCs/>
                <w:color w:val="000000"/>
                <w:lang w:val="en-US"/>
              </w:rPr>
              <w:t xml:space="preserve"> </w:t>
            </w:r>
            <w:proofErr w:type="spellStart"/>
            <w:r>
              <w:rPr>
                <w:rFonts w:eastAsia="Times New Roman" w:cs="Arial"/>
                <w:i/>
                <w:iCs/>
                <w:color w:val="000000"/>
                <w:lang w:val="en-US"/>
              </w:rPr>
              <w:t>uralensis</w:t>
            </w:r>
            <w:proofErr w:type="spellEnd"/>
          </w:p>
        </w:tc>
        <w:tc>
          <w:tcPr>
            <w:tcW w:w="2900" w:type="dxa"/>
            <w:tcBorders>
              <w:top w:val="nil"/>
              <w:left w:val="nil"/>
              <w:bottom w:val="nil"/>
              <w:right w:val="nil"/>
            </w:tcBorders>
            <w:shd w:val="clear" w:color="auto" w:fill="auto"/>
            <w:noWrap/>
            <w:vAlign w:val="center"/>
            <w:hideMark/>
          </w:tcPr>
          <w:p w14:paraId="46E6AB2F" w14:textId="77777777" w:rsidR="00615703" w:rsidRPr="0018540E" w:rsidRDefault="00615703" w:rsidP="00771018">
            <w:pPr>
              <w:rPr>
                <w:rFonts w:eastAsia="Times New Roman" w:cs="Arial"/>
                <w:color w:val="000000"/>
                <w:lang w:val="fr-FR"/>
              </w:rPr>
            </w:pPr>
            <w:r>
              <w:rPr>
                <w:rFonts w:eastAsia="Times New Roman" w:cs="Arial"/>
                <w:color w:val="000000"/>
                <w:lang w:val="fr-FR"/>
              </w:rPr>
              <w:t>Hibou de l'Oural</w:t>
            </w:r>
          </w:p>
        </w:tc>
      </w:tr>
      <w:tr w:rsidR="00615703" w:rsidRPr="0018540E" w14:paraId="3439E0ED" w14:textId="77777777">
        <w:trPr>
          <w:trHeight w:val="315"/>
        </w:trPr>
        <w:tc>
          <w:tcPr>
            <w:tcW w:w="2620" w:type="dxa"/>
            <w:tcBorders>
              <w:top w:val="nil"/>
              <w:left w:val="nil"/>
              <w:bottom w:val="nil"/>
              <w:right w:val="nil"/>
            </w:tcBorders>
            <w:shd w:val="clear" w:color="auto" w:fill="auto"/>
            <w:noWrap/>
            <w:vAlign w:val="center"/>
            <w:hideMark/>
          </w:tcPr>
          <w:p w14:paraId="70D0E2DC" w14:textId="77777777" w:rsidR="00615703" w:rsidRPr="0018540E" w:rsidRDefault="00615703" w:rsidP="00771018">
            <w:pPr>
              <w:rPr>
                <w:rFonts w:eastAsia="Times New Roman" w:cs="Arial"/>
                <w:i/>
                <w:iCs/>
                <w:color w:val="000000"/>
                <w:lang w:val="en-US"/>
              </w:rPr>
            </w:pPr>
            <w:proofErr w:type="spellStart"/>
            <w:r>
              <w:rPr>
                <w:rFonts w:eastAsia="Times New Roman" w:cs="Arial"/>
                <w:i/>
                <w:iCs/>
                <w:color w:val="000000"/>
                <w:lang w:val="en-US"/>
              </w:rPr>
              <w:t>Strix</w:t>
            </w:r>
            <w:proofErr w:type="spellEnd"/>
            <w:r>
              <w:rPr>
                <w:rFonts w:eastAsia="Times New Roman" w:cs="Arial"/>
                <w:i/>
                <w:iCs/>
                <w:color w:val="000000"/>
                <w:lang w:val="en-US"/>
              </w:rPr>
              <w:t xml:space="preserve"> </w:t>
            </w:r>
            <w:proofErr w:type="spellStart"/>
            <w:r>
              <w:rPr>
                <w:rFonts w:eastAsia="Times New Roman" w:cs="Arial"/>
                <w:i/>
                <w:iCs/>
                <w:color w:val="000000"/>
                <w:lang w:val="en-US"/>
              </w:rPr>
              <w:t>nebulosa</w:t>
            </w:r>
            <w:proofErr w:type="spellEnd"/>
          </w:p>
        </w:tc>
        <w:tc>
          <w:tcPr>
            <w:tcW w:w="2900" w:type="dxa"/>
            <w:tcBorders>
              <w:top w:val="nil"/>
              <w:left w:val="nil"/>
              <w:bottom w:val="nil"/>
              <w:right w:val="nil"/>
            </w:tcBorders>
            <w:shd w:val="clear" w:color="auto" w:fill="auto"/>
            <w:noWrap/>
            <w:vAlign w:val="center"/>
            <w:hideMark/>
          </w:tcPr>
          <w:p w14:paraId="189C035E" w14:textId="77777777" w:rsidR="00615703" w:rsidRPr="0018540E" w:rsidRDefault="00615703" w:rsidP="00771018">
            <w:pPr>
              <w:rPr>
                <w:rFonts w:eastAsia="Times New Roman" w:cs="Arial"/>
                <w:color w:val="000000"/>
                <w:lang w:val="fr-FR"/>
              </w:rPr>
            </w:pPr>
            <w:r>
              <w:rPr>
                <w:rFonts w:eastAsia="Times New Roman" w:cs="Arial"/>
                <w:color w:val="000000"/>
                <w:lang w:val="fr-FR"/>
              </w:rPr>
              <w:t>Chouette grise</w:t>
            </w:r>
          </w:p>
        </w:tc>
      </w:tr>
      <w:tr w:rsidR="00615703" w:rsidRPr="0018540E" w14:paraId="43DCDF89" w14:textId="77777777">
        <w:trPr>
          <w:trHeight w:val="315"/>
        </w:trPr>
        <w:tc>
          <w:tcPr>
            <w:tcW w:w="2620" w:type="dxa"/>
            <w:tcBorders>
              <w:top w:val="nil"/>
              <w:left w:val="nil"/>
              <w:bottom w:val="nil"/>
              <w:right w:val="nil"/>
            </w:tcBorders>
            <w:shd w:val="clear" w:color="auto" w:fill="auto"/>
            <w:noWrap/>
            <w:vAlign w:val="center"/>
            <w:hideMark/>
          </w:tcPr>
          <w:p w14:paraId="2B76AB48" w14:textId="77777777" w:rsidR="00615703" w:rsidRPr="0018540E" w:rsidRDefault="00615703" w:rsidP="00771018">
            <w:pPr>
              <w:rPr>
                <w:rFonts w:eastAsia="Times New Roman" w:cs="Arial"/>
                <w:i/>
                <w:iCs/>
                <w:color w:val="000000"/>
                <w:lang w:val="en-US"/>
              </w:rPr>
            </w:pPr>
            <w:r>
              <w:rPr>
                <w:rFonts w:eastAsia="Times New Roman" w:cs="Arial"/>
                <w:i/>
                <w:iCs/>
                <w:color w:val="000000"/>
                <w:lang w:val="en-US"/>
              </w:rPr>
              <w:t xml:space="preserve">Bubo </w:t>
            </w:r>
            <w:proofErr w:type="spellStart"/>
            <w:r>
              <w:rPr>
                <w:rFonts w:eastAsia="Times New Roman" w:cs="Arial"/>
                <w:i/>
                <w:iCs/>
                <w:color w:val="000000"/>
                <w:lang w:val="en-US"/>
              </w:rPr>
              <w:t>scandiacus</w:t>
            </w:r>
            <w:proofErr w:type="spellEnd"/>
          </w:p>
        </w:tc>
        <w:tc>
          <w:tcPr>
            <w:tcW w:w="2900" w:type="dxa"/>
            <w:tcBorders>
              <w:top w:val="nil"/>
              <w:left w:val="nil"/>
              <w:bottom w:val="nil"/>
              <w:right w:val="nil"/>
            </w:tcBorders>
            <w:shd w:val="clear" w:color="auto" w:fill="auto"/>
            <w:noWrap/>
            <w:vAlign w:val="center"/>
            <w:hideMark/>
          </w:tcPr>
          <w:p w14:paraId="0295B211" w14:textId="77777777" w:rsidR="00615703" w:rsidRPr="0018540E" w:rsidRDefault="00615703" w:rsidP="00771018">
            <w:pPr>
              <w:rPr>
                <w:rFonts w:eastAsia="Times New Roman" w:cs="Arial"/>
                <w:color w:val="000000"/>
                <w:lang w:val="fr-FR"/>
              </w:rPr>
            </w:pPr>
            <w:r>
              <w:rPr>
                <w:rFonts w:eastAsia="Times New Roman" w:cs="Arial"/>
                <w:color w:val="000000"/>
                <w:lang w:val="fr-FR"/>
              </w:rPr>
              <w:t>Hibou des neiges</w:t>
            </w:r>
          </w:p>
        </w:tc>
      </w:tr>
    </w:tbl>
    <w:p w14:paraId="0B786ECE" w14:textId="77777777" w:rsidR="00615703" w:rsidRPr="0018540E" w:rsidRDefault="00615703" w:rsidP="00771018">
      <w:pPr>
        <w:pStyle w:val="Bodycopy"/>
        <w:spacing w:before="0" w:line="240" w:lineRule="auto"/>
        <w:rPr>
          <w:rFonts w:ascii="Arial" w:hAnsi="Arial" w:cs="Arial"/>
          <w:color w:val="auto"/>
          <w:szCs w:val="22"/>
          <w:lang w:val="fr-FR" w:eastAsia="en-ZA"/>
        </w:rPr>
      </w:pPr>
    </w:p>
    <w:p w14:paraId="263F8BC3" w14:textId="77777777" w:rsidR="00615703" w:rsidRPr="0018540E" w:rsidRDefault="00615703" w:rsidP="00771018">
      <w:pPr>
        <w:pStyle w:val="Bodycopy"/>
        <w:spacing w:before="0" w:line="240" w:lineRule="auto"/>
        <w:rPr>
          <w:rFonts w:ascii="Arial" w:hAnsi="Arial" w:cs="Arial"/>
          <w:color w:val="2D3745"/>
          <w:szCs w:val="22"/>
          <w:lang w:val="fr-FR" w:eastAsia="en-ZA"/>
        </w:rPr>
      </w:pPr>
    </w:p>
    <w:p w14:paraId="6EE170C8" w14:textId="77777777" w:rsidR="00615703" w:rsidRPr="0018540E" w:rsidRDefault="00615703" w:rsidP="00771018">
      <w:pPr>
        <w:pStyle w:val="Bodycopy"/>
        <w:spacing w:before="0" w:line="240" w:lineRule="auto"/>
        <w:rPr>
          <w:rFonts w:ascii="Arial" w:hAnsi="Arial" w:cs="Arial"/>
          <w:color w:val="2D3745"/>
          <w:szCs w:val="22"/>
          <w:lang w:val="fr-FR" w:eastAsia="en-ZA"/>
        </w:rPr>
      </w:pPr>
    </w:p>
    <w:p w14:paraId="59B0AAA8" w14:textId="77777777" w:rsidR="00615703" w:rsidRPr="0018540E" w:rsidRDefault="00615703" w:rsidP="00771018">
      <w:pPr>
        <w:jc w:val="both"/>
        <w:rPr>
          <w:rFonts w:cs="Arial"/>
          <w:lang w:val="fr-FR"/>
        </w:rPr>
      </w:pPr>
    </w:p>
    <w:p w14:paraId="698FCE90" w14:textId="77777777" w:rsidR="00615703" w:rsidRPr="0018540E" w:rsidRDefault="00615703" w:rsidP="00771018">
      <w:pPr>
        <w:jc w:val="both"/>
        <w:rPr>
          <w:rFonts w:cs="Arial"/>
          <w:lang w:val="fr-FR"/>
        </w:rPr>
      </w:pPr>
    </w:p>
    <w:p w14:paraId="557334C9" w14:textId="3838F597" w:rsidR="00F60AC7" w:rsidRPr="0018540E" w:rsidRDefault="00F60AC7" w:rsidP="00771018">
      <w:pPr>
        <w:rPr>
          <w:rFonts w:cs="Arial"/>
          <w:lang w:val="fr-FR"/>
        </w:rPr>
      </w:pPr>
      <w:r>
        <w:rPr>
          <w:rFonts w:cs="Arial"/>
          <w:lang w:val="fr-FR"/>
        </w:rPr>
        <w:br w:type="page"/>
      </w:r>
    </w:p>
    <w:p w14:paraId="4E4B83CF" w14:textId="77777777" w:rsidR="00041825" w:rsidRDefault="00041825" w:rsidP="00041825">
      <w:pPr>
        <w:jc w:val="center"/>
        <w:rPr>
          <w:lang w:val="fr-FR"/>
        </w:rPr>
      </w:pPr>
    </w:p>
    <w:p w14:paraId="7C328462" w14:textId="74705CB2" w:rsidR="00C62DDE" w:rsidRDefault="00041825" w:rsidP="00041825">
      <w:pPr>
        <w:pStyle w:val="Heading1"/>
        <w:jc w:val="center"/>
        <w:rPr>
          <w:lang w:val="fr-FR"/>
        </w:rPr>
      </w:pPr>
      <w:bookmarkStart w:id="6" w:name="_Toc130559818"/>
      <w:bookmarkStart w:id="7" w:name="_Toc131511985"/>
      <w:r>
        <w:rPr>
          <w:lang w:val="fr-FR"/>
        </w:rPr>
        <w:t>ADDENDUM 3 - Propositions d'amendements à l'annexe 2 du Mémorandum d'Entente (champ d'application géographique)</w:t>
      </w:r>
      <w:bookmarkEnd w:id="6"/>
      <w:bookmarkEnd w:id="7"/>
    </w:p>
    <w:p w14:paraId="16D9C3D6" w14:textId="77777777" w:rsidR="00041825" w:rsidRDefault="00041825" w:rsidP="00041825">
      <w:pPr>
        <w:jc w:val="center"/>
        <w:rPr>
          <w:rFonts w:cs="Arial"/>
          <w:b/>
          <w:bCs/>
          <w:highlight w:val="green"/>
          <w:u w:val="single"/>
          <w:lang w:val="fr-FR"/>
        </w:rPr>
      </w:pPr>
    </w:p>
    <w:p w14:paraId="0B08092B" w14:textId="77777777" w:rsidR="00041825" w:rsidRPr="00D558A2" w:rsidRDefault="00041825" w:rsidP="00041825">
      <w:pPr>
        <w:jc w:val="center"/>
        <w:rPr>
          <w:rFonts w:cs="Arial"/>
          <w:b/>
          <w:bCs/>
          <w:u w:val="single"/>
          <w:lang w:val="fr-FR"/>
        </w:rPr>
      </w:pPr>
    </w:p>
    <w:p w14:paraId="1F30864E" w14:textId="781DB20D" w:rsidR="003D40DA" w:rsidRDefault="006B6DBA" w:rsidP="006B6DBA">
      <w:pPr>
        <w:jc w:val="right"/>
        <w:rPr>
          <w:rFonts w:cs="Arial"/>
          <w:b/>
          <w:bCs/>
          <w:lang w:val="fr-FR"/>
        </w:rPr>
      </w:pPr>
      <w:r>
        <w:rPr>
          <w:rFonts w:cs="Arial"/>
          <w:b/>
          <w:bCs/>
          <w:lang w:val="fr-FR"/>
        </w:rPr>
        <w:t>Annexe 2</w:t>
      </w:r>
    </w:p>
    <w:p w14:paraId="423C91B5" w14:textId="77777777" w:rsidR="00D6359D" w:rsidRPr="00D558A2" w:rsidRDefault="00D6359D" w:rsidP="006B6DBA">
      <w:pPr>
        <w:jc w:val="right"/>
        <w:rPr>
          <w:rFonts w:cs="Arial"/>
          <w:b/>
          <w:bCs/>
          <w:lang w:val="fr-FR"/>
        </w:rPr>
      </w:pPr>
    </w:p>
    <w:p w14:paraId="239D32B5" w14:textId="2BF1A07F" w:rsidR="003D40DA" w:rsidRPr="00EC52C9" w:rsidRDefault="006B6DBA" w:rsidP="00771018">
      <w:pPr>
        <w:autoSpaceDE w:val="0"/>
        <w:autoSpaceDN w:val="0"/>
        <w:adjustRightInd w:val="0"/>
        <w:jc w:val="center"/>
        <w:rPr>
          <w:rFonts w:cs="Arial"/>
          <w:b/>
          <w:bCs/>
          <w:color w:val="000000"/>
          <w:lang w:val="fr-FR"/>
        </w:rPr>
      </w:pPr>
      <w:r>
        <w:rPr>
          <w:rFonts w:cs="Arial"/>
          <w:b/>
          <w:bCs/>
          <w:color w:val="000000"/>
          <w:lang w:val="fr-FR"/>
        </w:rPr>
        <w:t>CARTE DE LA ZONE COMPRISE DANS LE PRÉSENT MÉMORANDUM D'ENTENTE (« Champ d'application géographique »)</w:t>
      </w:r>
    </w:p>
    <w:p w14:paraId="2CB2BCD6" w14:textId="77777777" w:rsidR="006B6DBA" w:rsidRPr="0018540E" w:rsidRDefault="006B6DBA" w:rsidP="00771018">
      <w:pPr>
        <w:autoSpaceDE w:val="0"/>
        <w:autoSpaceDN w:val="0"/>
        <w:adjustRightInd w:val="0"/>
        <w:jc w:val="center"/>
        <w:rPr>
          <w:rFonts w:cs="Arial"/>
          <w:color w:val="000000"/>
          <w:lang w:val="fr-FR"/>
        </w:rPr>
      </w:pPr>
    </w:p>
    <w:p w14:paraId="373DAF30" w14:textId="5ADED779" w:rsidR="003D40DA" w:rsidRPr="00304349" w:rsidRDefault="003D40DA" w:rsidP="00771018">
      <w:pPr>
        <w:autoSpaceDE w:val="0"/>
        <w:autoSpaceDN w:val="0"/>
        <w:adjustRightInd w:val="0"/>
        <w:jc w:val="center"/>
        <w:rPr>
          <w:rFonts w:cs="Arial"/>
          <w:color w:val="000000"/>
          <w:u w:val="single"/>
          <w:lang w:val="fr-FR"/>
        </w:rPr>
      </w:pPr>
      <w:r>
        <w:rPr>
          <w:rFonts w:cs="Arial"/>
          <w:color w:val="000000"/>
          <w:u w:val="single"/>
          <w:lang w:val="fr-FR"/>
        </w:rPr>
        <w:t>(</w:t>
      </w:r>
      <w:proofErr w:type="gramStart"/>
      <w:r>
        <w:rPr>
          <w:rFonts w:cs="Arial"/>
          <w:color w:val="000000"/>
          <w:u w:val="single"/>
          <w:lang w:val="fr-FR"/>
        </w:rPr>
        <w:t>telle</w:t>
      </w:r>
      <w:proofErr w:type="gramEnd"/>
      <w:r>
        <w:rPr>
          <w:rFonts w:cs="Arial"/>
          <w:color w:val="000000"/>
          <w:u w:val="single"/>
          <w:lang w:val="fr-FR"/>
        </w:rPr>
        <w:t xml:space="preserve"> qu'adoptée par </w:t>
      </w:r>
      <w:r>
        <w:rPr>
          <w:rFonts w:cs="Arial"/>
          <w:u w:val="single"/>
          <w:lang w:val="fr-FR"/>
        </w:rPr>
        <w:t>la troisième réunion des signataires du Mémorandum d'Entente sur les rapaces, juillet 2023</w:t>
      </w:r>
      <w:r>
        <w:rPr>
          <w:rFonts w:cs="Arial"/>
          <w:color w:val="000000"/>
          <w:u w:val="single"/>
          <w:lang w:val="fr-FR"/>
        </w:rPr>
        <w:t xml:space="preserve">) </w:t>
      </w:r>
    </w:p>
    <w:p w14:paraId="54769DAD" w14:textId="77777777" w:rsidR="003D40DA" w:rsidRPr="0018540E" w:rsidRDefault="003D40DA" w:rsidP="00771018">
      <w:pPr>
        <w:autoSpaceDE w:val="0"/>
        <w:autoSpaceDN w:val="0"/>
        <w:adjustRightInd w:val="0"/>
        <w:jc w:val="center"/>
        <w:rPr>
          <w:rFonts w:cs="Arial"/>
          <w:i/>
          <w:iCs/>
          <w:color w:val="000000"/>
          <w:lang w:val="fr-FR"/>
        </w:rPr>
      </w:pPr>
    </w:p>
    <w:p w14:paraId="658BDC7F" w14:textId="650DBCFC" w:rsidR="003D40DA" w:rsidRPr="0018540E" w:rsidRDefault="003D40DA" w:rsidP="00771018">
      <w:pPr>
        <w:autoSpaceDE w:val="0"/>
        <w:autoSpaceDN w:val="0"/>
        <w:adjustRightInd w:val="0"/>
        <w:jc w:val="center"/>
        <w:rPr>
          <w:rFonts w:cs="Arial"/>
          <w:color w:val="000000"/>
          <w:lang w:val="fr-FR"/>
        </w:rPr>
      </w:pPr>
      <w:r>
        <w:rPr>
          <w:rFonts w:cs="Arial"/>
          <w:i/>
          <w:iCs/>
          <w:color w:val="000000"/>
          <w:lang w:val="fr-FR"/>
        </w:rPr>
        <w:t>Entrée en vigueur : 7 juillet 2023</w:t>
      </w:r>
    </w:p>
    <w:p w14:paraId="4196EE7F" w14:textId="77777777" w:rsidR="003D40DA" w:rsidRPr="0018540E" w:rsidRDefault="003D40DA" w:rsidP="00771018">
      <w:pPr>
        <w:rPr>
          <w:rFonts w:cs="Arial"/>
          <w:lang w:val="fr-FR"/>
        </w:rPr>
      </w:pPr>
    </w:p>
    <w:p w14:paraId="2E335CB6" w14:textId="77777777" w:rsidR="003D40DA" w:rsidRPr="0018540E" w:rsidRDefault="003D40DA" w:rsidP="00771018">
      <w:pPr>
        <w:jc w:val="center"/>
        <w:rPr>
          <w:rFonts w:cs="Arial"/>
          <w:lang w:val="fr-FR"/>
        </w:rPr>
      </w:pPr>
      <w:r>
        <w:rPr>
          <w:rFonts w:cs="Arial"/>
          <w:noProof/>
          <w:lang w:val="fr-FR"/>
        </w:rPr>
        <w:drawing>
          <wp:inline distT="0" distB="0" distL="0" distR="0" wp14:anchorId="0FB34849" wp14:editId="6BE8E2C5">
            <wp:extent cx="5731510" cy="3433828"/>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33828"/>
                    </a:xfrm>
                    <a:prstGeom prst="rect">
                      <a:avLst/>
                    </a:prstGeom>
                    <a:noFill/>
                    <a:ln>
                      <a:noFill/>
                    </a:ln>
                  </pic:spPr>
                </pic:pic>
              </a:graphicData>
            </a:graphic>
          </wp:inline>
        </w:drawing>
      </w:r>
    </w:p>
    <w:p w14:paraId="0378897D" w14:textId="77777777" w:rsidR="003D40DA" w:rsidRPr="0018540E" w:rsidRDefault="003D40DA" w:rsidP="00771018">
      <w:pPr>
        <w:rPr>
          <w:rFonts w:cs="Arial"/>
          <w:lang w:val="fr-FR"/>
        </w:rPr>
      </w:pPr>
    </w:p>
    <w:p w14:paraId="423F2BF2" w14:textId="08A7DCC1" w:rsidR="003D40DA" w:rsidRPr="0018540E" w:rsidRDefault="003D40DA" w:rsidP="00771018">
      <w:pPr>
        <w:rPr>
          <w:rFonts w:cs="Arial"/>
          <w:lang w:val="fr-FR"/>
        </w:rPr>
      </w:pPr>
      <w:r>
        <w:rPr>
          <w:rFonts w:cs="Arial"/>
          <w:lang w:val="fr-FR"/>
        </w:rPr>
        <w:t>Seuls les États et territoires de l'aire de répartition énumérés ci-dessous et représentés en noir sur cette carte sont inclus dans le champ d'application de ce Mémorandum d'Entente.</w:t>
      </w:r>
    </w:p>
    <w:p w14:paraId="0C85AAD9" w14:textId="77777777" w:rsidR="003D40DA" w:rsidRPr="0018540E" w:rsidRDefault="003D40DA" w:rsidP="00771018">
      <w:pPr>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2835"/>
        <w:gridCol w:w="2925"/>
      </w:tblGrid>
      <w:tr w:rsidR="003D40DA" w:rsidRPr="0018540E" w14:paraId="0C72618B" w14:textId="77777777" w:rsidTr="002E30B4">
        <w:tc>
          <w:tcPr>
            <w:tcW w:w="5000" w:type="pct"/>
            <w:gridSpan w:val="3"/>
            <w:shd w:val="clear" w:color="auto" w:fill="E7E6E6" w:themeFill="background2"/>
          </w:tcPr>
          <w:p w14:paraId="7EF808B1" w14:textId="77777777" w:rsidR="003D40DA" w:rsidRPr="0018540E" w:rsidRDefault="003D40DA" w:rsidP="00771018">
            <w:pPr>
              <w:autoSpaceDE w:val="0"/>
              <w:autoSpaceDN w:val="0"/>
              <w:adjustRightInd w:val="0"/>
              <w:rPr>
                <w:rFonts w:cs="Arial"/>
                <w:b/>
                <w:color w:val="000000"/>
                <w:lang w:val="fr-FR"/>
              </w:rPr>
            </w:pPr>
            <w:r>
              <w:rPr>
                <w:rFonts w:cs="Arial"/>
                <w:b/>
                <w:color w:val="000000"/>
                <w:lang w:val="fr-FR"/>
              </w:rPr>
              <w:t xml:space="preserve">Domaine </w:t>
            </w:r>
            <w:proofErr w:type="spellStart"/>
            <w:r>
              <w:rPr>
                <w:rFonts w:cs="Arial"/>
                <w:b/>
                <w:color w:val="000000"/>
                <w:lang w:val="fr-FR"/>
              </w:rPr>
              <w:t>afro-tropical</w:t>
            </w:r>
            <w:proofErr w:type="spellEnd"/>
          </w:p>
        </w:tc>
      </w:tr>
      <w:tr w:rsidR="003D40DA" w:rsidRPr="0018540E" w14:paraId="29340B85" w14:textId="77777777">
        <w:tc>
          <w:tcPr>
            <w:tcW w:w="1806" w:type="pct"/>
            <w:tcBorders>
              <w:right w:val="nil"/>
            </w:tcBorders>
          </w:tcPr>
          <w:p w14:paraId="1B14D310"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Angola </w:t>
            </w:r>
          </w:p>
          <w:p w14:paraId="08F1BDD2"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Bénin </w:t>
            </w:r>
          </w:p>
          <w:p w14:paraId="3D0BCCD3"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Botswana </w:t>
            </w:r>
          </w:p>
          <w:p w14:paraId="08BD8296"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Burkina Faso </w:t>
            </w:r>
          </w:p>
          <w:p w14:paraId="6947765A"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Burundi </w:t>
            </w:r>
          </w:p>
          <w:p w14:paraId="75944DEF"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Cap Vert </w:t>
            </w:r>
          </w:p>
          <w:p w14:paraId="557EB19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Cameroun </w:t>
            </w:r>
          </w:p>
          <w:p w14:paraId="78702A72" w14:textId="08D117DD"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République </w:t>
            </w:r>
            <w:r w:rsidR="00586055">
              <w:rPr>
                <w:rFonts w:ascii="Arial" w:hAnsi="Arial" w:cs="Arial"/>
                <w:color w:val="000000"/>
                <w:sz w:val="22"/>
                <w:szCs w:val="22"/>
                <w:lang w:val="fr-FR"/>
              </w:rPr>
              <w:t>c</w:t>
            </w:r>
            <w:r w:rsidRPr="00586055">
              <w:rPr>
                <w:rFonts w:ascii="Arial" w:hAnsi="Arial" w:cs="Arial"/>
                <w:color w:val="000000"/>
                <w:sz w:val="22"/>
                <w:szCs w:val="22"/>
                <w:lang w:val="fr-FR"/>
              </w:rPr>
              <w:t xml:space="preserve">entrafricaine </w:t>
            </w:r>
          </w:p>
          <w:p w14:paraId="02195EE3"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Tchad </w:t>
            </w:r>
          </w:p>
          <w:p w14:paraId="2259ED87"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Comores </w:t>
            </w:r>
          </w:p>
          <w:p w14:paraId="6EFA1D53"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Congo </w:t>
            </w:r>
          </w:p>
          <w:p w14:paraId="0C43DC5C"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Côte d'Ivoire </w:t>
            </w:r>
          </w:p>
          <w:p w14:paraId="22697BC8"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République démocratique du </w:t>
            </w:r>
            <w:r w:rsidRPr="00586055">
              <w:rPr>
                <w:rFonts w:ascii="Arial" w:hAnsi="Arial" w:cs="Arial"/>
                <w:color w:val="000000"/>
                <w:sz w:val="22"/>
                <w:szCs w:val="22"/>
                <w:lang w:val="fr-FR"/>
              </w:rPr>
              <w:br/>
              <w:t xml:space="preserve">Congo </w:t>
            </w:r>
          </w:p>
          <w:p w14:paraId="43BE70A3"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rPr>
            </w:pPr>
            <w:r w:rsidRPr="00586055">
              <w:rPr>
                <w:rFonts w:ascii="Arial" w:hAnsi="Arial" w:cs="Arial"/>
                <w:color w:val="000000"/>
                <w:sz w:val="22"/>
                <w:szCs w:val="22"/>
              </w:rPr>
              <w:t xml:space="preserve">Djibouti </w:t>
            </w:r>
          </w:p>
          <w:p w14:paraId="7BF3F3E7"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Guinée équatoriale </w:t>
            </w:r>
          </w:p>
          <w:p w14:paraId="58E0EB30"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Érythrée </w:t>
            </w:r>
          </w:p>
          <w:p w14:paraId="47AB7D75" w14:textId="77777777" w:rsidR="003D40DA" w:rsidRPr="00586055" w:rsidRDefault="003D40DA" w:rsidP="00771018">
            <w:pPr>
              <w:autoSpaceDE w:val="0"/>
              <w:autoSpaceDN w:val="0"/>
              <w:adjustRightInd w:val="0"/>
              <w:rPr>
                <w:rFonts w:cs="Arial"/>
                <w:color w:val="000000"/>
                <w:lang w:val="fr-FR"/>
              </w:rPr>
            </w:pPr>
          </w:p>
        </w:tc>
        <w:tc>
          <w:tcPr>
            <w:tcW w:w="1572" w:type="pct"/>
            <w:tcBorders>
              <w:left w:val="nil"/>
              <w:right w:val="nil"/>
            </w:tcBorders>
          </w:tcPr>
          <w:p w14:paraId="18F8D65C"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Eswatini</w:t>
            </w:r>
          </w:p>
          <w:p w14:paraId="1D444DA2"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Éthiopie </w:t>
            </w:r>
          </w:p>
          <w:p w14:paraId="6062FAE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Gabon </w:t>
            </w:r>
          </w:p>
          <w:p w14:paraId="50400220"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Gambie </w:t>
            </w:r>
          </w:p>
          <w:p w14:paraId="429E64C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Ghana </w:t>
            </w:r>
          </w:p>
          <w:p w14:paraId="518D40B8"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Guinée </w:t>
            </w:r>
          </w:p>
          <w:p w14:paraId="32F8BA8C"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Guinée-Bissau </w:t>
            </w:r>
          </w:p>
          <w:p w14:paraId="0B194F53"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Kenya </w:t>
            </w:r>
          </w:p>
          <w:p w14:paraId="6504DB0C"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Lesotho </w:t>
            </w:r>
          </w:p>
          <w:p w14:paraId="0654488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Libéria </w:t>
            </w:r>
          </w:p>
          <w:p w14:paraId="6A6F55D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Madagascar </w:t>
            </w:r>
          </w:p>
          <w:p w14:paraId="4C3CB0B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Malawi </w:t>
            </w:r>
          </w:p>
          <w:p w14:paraId="4F53F1E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Mali </w:t>
            </w:r>
          </w:p>
          <w:p w14:paraId="62744F8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Île Maurice </w:t>
            </w:r>
          </w:p>
          <w:p w14:paraId="231C171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Mozambique </w:t>
            </w:r>
          </w:p>
          <w:p w14:paraId="07AE5214"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Namibie </w:t>
            </w:r>
          </w:p>
          <w:p w14:paraId="458F8DC0"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Niger </w:t>
            </w:r>
          </w:p>
          <w:p w14:paraId="2F3DD957" w14:textId="77777777" w:rsidR="003D40DA" w:rsidRPr="00586055" w:rsidRDefault="003D40DA" w:rsidP="00771018">
            <w:pPr>
              <w:autoSpaceDE w:val="0"/>
              <w:autoSpaceDN w:val="0"/>
              <w:adjustRightInd w:val="0"/>
              <w:rPr>
                <w:rFonts w:cs="Arial"/>
                <w:color w:val="000000"/>
                <w:lang w:val="fr-FR"/>
              </w:rPr>
            </w:pPr>
          </w:p>
        </w:tc>
        <w:tc>
          <w:tcPr>
            <w:tcW w:w="1622" w:type="pct"/>
            <w:tcBorders>
              <w:left w:val="nil"/>
            </w:tcBorders>
          </w:tcPr>
          <w:p w14:paraId="72C7A93B"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Nigéria</w:t>
            </w:r>
          </w:p>
          <w:p w14:paraId="70B43956"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Rwanda </w:t>
            </w:r>
          </w:p>
          <w:p w14:paraId="4D0890A7" w14:textId="23C38866"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proofErr w:type="spellStart"/>
            <w:r w:rsidRPr="00586055">
              <w:rPr>
                <w:rFonts w:ascii="Arial" w:hAnsi="Arial" w:cs="Arial"/>
                <w:color w:val="000000"/>
                <w:sz w:val="22"/>
                <w:szCs w:val="22"/>
                <w:lang w:val="fr-FR"/>
              </w:rPr>
              <w:t>S</w:t>
            </w:r>
            <w:r w:rsidRPr="00586055">
              <w:rPr>
                <w:rFonts w:ascii="Arial" w:hAnsi="Arial" w:cs="Arial"/>
                <w:strike/>
                <w:color w:val="000000"/>
                <w:sz w:val="22"/>
                <w:szCs w:val="22"/>
                <w:lang w:val="fr-FR"/>
              </w:rPr>
              <w:t>â</w:t>
            </w:r>
            <w:r w:rsidR="000A2EF9" w:rsidRPr="000A2EF9">
              <w:rPr>
                <w:rFonts w:ascii="Arial" w:hAnsi="Arial" w:cs="Arial"/>
                <w:color w:val="000000"/>
                <w:sz w:val="22"/>
                <w:szCs w:val="22"/>
                <w:u w:val="single"/>
                <w:lang w:val="fr-FR"/>
              </w:rPr>
              <w:t>a</w:t>
            </w:r>
            <w:r w:rsidRPr="00586055">
              <w:rPr>
                <w:rFonts w:ascii="Arial" w:hAnsi="Arial" w:cs="Arial"/>
                <w:color w:val="000000"/>
                <w:sz w:val="22"/>
                <w:szCs w:val="22"/>
                <w:lang w:val="fr-FR"/>
              </w:rPr>
              <w:t>o</w:t>
            </w:r>
            <w:proofErr w:type="spellEnd"/>
            <w:r w:rsidRPr="00586055">
              <w:rPr>
                <w:rFonts w:ascii="Arial" w:hAnsi="Arial" w:cs="Arial"/>
                <w:color w:val="000000"/>
                <w:sz w:val="22"/>
                <w:szCs w:val="22"/>
                <w:lang w:val="fr-FR"/>
              </w:rPr>
              <w:t xml:space="preserve"> Tomé-et-Pr</w:t>
            </w:r>
            <w:r w:rsidRPr="000A2EF9">
              <w:rPr>
                <w:rFonts w:ascii="Arial" w:hAnsi="Arial" w:cs="Arial"/>
                <w:color w:val="000000"/>
                <w:sz w:val="22"/>
                <w:szCs w:val="22"/>
                <w:lang w:val="fr-FR"/>
              </w:rPr>
              <w:t>i</w:t>
            </w:r>
            <w:r w:rsidRPr="00586055">
              <w:rPr>
                <w:rFonts w:ascii="Arial" w:hAnsi="Arial" w:cs="Arial"/>
                <w:color w:val="000000"/>
                <w:sz w:val="22"/>
                <w:szCs w:val="22"/>
                <w:lang w:val="fr-FR"/>
              </w:rPr>
              <w:t xml:space="preserve">ncipe </w:t>
            </w:r>
          </w:p>
          <w:p w14:paraId="5CA22C9C"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Sénégal </w:t>
            </w:r>
          </w:p>
          <w:p w14:paraId="5496439F"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Seychelles </w:t>
            </w:r>
          </w:p>
          <w:p w14:paraId="23AD1AA2"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pt-PT"/>
              </w:rPr>
            </w:pPr>
            <w:r w:rsidRPr="00586055">
              <w:rPr>
                <w:rFonts w:ascii="Arial" w:hAnsi="Arial" w:cs="Arial"/>
                <w:color w:val="000000"/>
                <w:sz w:val="22"/>
                <w:szCs w:val="22"/>
                <w:lang w:val="pt-PT"/>
              </w:rPr>
              <w:t xml:space="preserve">Sierra Leone </w:t>
            </w:r>
          </w:p>
          <w:p w14:paraId="42E37398"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Somalie </w:t>
            </w:r>
          </w:p>
          <w:p w14:paraId="2AD677A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Afrique du Sud </w:t>
            </w:r>
          </w:p>
          <w:p w14:paraId="00B8BE3A"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Soudan du Sud </w:t>
            </w:r>
          </w:p>
          <w:p w14:paraId="4A665CE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Soudan </w:t>
            </w:r>
          </w:p>
          <w:p w14:paraId="54072612" w14:textId="77777777" w:rsidR="003D40DA" w:rsidRPr="00586055" w:rsidRDefault="003D40DA" w:rsidP="00586055">
            <w:pPr>
              <w:pStyle w:val="ListParagraph"/>
              <w:numPr>
                <w:ilvl w:val="0"/>
                <w:numId w:val="106"/>
              </w:numPr>
              <w:autoSpaceDE w:val="0"/>
              <w:autoSpaceDN w:val="0"/>
              <w:adjustRightInd w:val="0"/>
              <w:rPr>
                <w:rFonts w:ascii="Arial" w:hAnsi="Arial" w:cs="Arial"/>
                <w:strike/>
                <w:color w:val="000000"/>
                <w:sz w:val="22"/>
                <w:szCs w:val="22"/>
              </w:rPr>
            </w:pPr>
            <w:r w:rsidRPr="00586055">
              <w:rPr>
                <w:rFonts w:ascii="Arial" w:hAnsi="Arial" w:cs="Arial"/>
                <w:strike/>
                <w:color w:val="000000"/>
                <w:sz w:val="22"/>
                <w:szCs w:val="22"/>
              </w:rPr>
              <w:t>Swaziland</w:t>
            </w:r>
          </w:p>
          <w:p w14:paraId="314C5429"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rPr>
            </w:pPr>
            <w:r w:rsidRPr="00586055">
              <w:rPr>
                <w:rFonts w:ascii="Arial" w:hAnsi="Arial" w:cs="Arial"/>
                <w:color w:val="000000"/>
                <w:sz w:val="22"/>
                <w:szCs w:val="22"/>
              </w:rPr>
              <w:t xml:space="preserve">Togo </w:t>
            </w:r>
          </w:p>
          <w:p w14:paraId="584577A5"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Ouganda </w:t>
            </w:r>
          </w:p>
          <w:p w14:paraId="7C0BCB1B"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République unie de Tanzanie </w:t>
            </w:r>
          </w:p>
          <w:p w14:paraId="6B7BC6AA"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lang w:val="fr-FR"/>
              </w:rPr>
            </w:pPr>
            <w:r w:rsidRPr="00586055">
              <w:rPr>
                <w:rFonts w:ascii="Arial" w:hAnsi="Arial" w:cs="Arial"/>
                <w:color w:val="000000"/>
                <w:sz w:val="22"/>
                <w:szCs w:val="22"/>
                <w:lang w:val="fr-FR"/>
              </w:rPr>
              <w:t xml:space="preserve">Zambie </w:t>
            </w:r>
          </w:p>
          <w:p w14:paraId="06814B57" w14:textId="77777777" w:rsidR="003D40DA" w:rsidRPr="00586055" w:rsidRDefault="003D40DA" w:rsidP="00586055">
            <w:pPr>
              <w:pStyle w:val="ListParagraph"/>
              <w:numPr>
                <w:ilvl w:val="0"/>
                <w:numId w:val="106"/>
              </w:numPr>
              <w:autoSpaceDE w:val="0"/>
              <w:autoSpaceDN w:val="0"/>
              <w:adjustRightInd w:val="0"/>
              <w:rPr>
                <w:rFonts w:ascii="Arial" w:hAnsi="Arial" w:cs="Arial"/>
                <w:color w:val="000000"/>
                <w:sz w:val="22"/>
                <w:szCs w:val="22"/>
              </w:rPr>
            </w:pPr>
            <w:r w:rsidRPr="00586055">
              <w:rPr>
                <w:rFonts w:ascii="Arial" w:hAnsi="Arial" w:cs="Arial"/>
                <w:color w:val="000000"/>
                <w:sz w:val="22"/>
                <w:szCs w:val="22"/>
              </w:rPr>
              <w:t xml:space="preserve">Zimbabwe </w:t>
            </w:r>
          </w:p>
        </w:tc>
      </w:tr>
      <w:tr w:rsidR="003D40DA" w:rsidRPr="0018540E" w14:paraId="08BEDCDC" w14:textId="77777777" w:rsidTr="002E30B4">
        <w:tc>
          <w:tcPr>
            <w:tcW w:w="5000" w:type="pct"/>
            <w:gridSpan w:val="3"/>
            <w:shd w:val="clear" w:color="auto" w:fill="E7E6E6" w:themeFill="background2"/>
          </w:tcPr>
          <w:p w14:paraId="29D919C8" w14:textId="77777777" w:rsidR="003D40DA" w:rsidRPr="0018540E" w:rsidRDefault="003D40DA" w:rsidP="00771018">
            <w:pPr>
              <w:autoSpaceDE w:val="0"/>
              <w:autoSpaceDN w:val="0"/>
              <w:adjustRightInd w:val="0"/>
              <w:rPr>
                <w:rFonts w:cs="Arial"/>
                <w:color w:val="000000"/>
                <w:lang w:val="fr-FR"/>
              </w:rPr>
            </w:pPr>
            <w:r>
              <w:rPr>
                <w:rFonts w:cs="Arial"/>
                <w:b/>
                <w:color w:val="000000"/>
                <w:lang w:val="fr-FR"/>
              </w:rPr>
              <w:t>Domaine paléarctique</w:t>
            </w:r>
          </w:p>
        </w:tc>
      </w:tr>
      <w:tr w:rsidR="003D40DA" w:rsidRPr="0018540E" w14:paraId="2E3EADCA" w14:textId="77777777">
        <w:tc>
          <w:tcPr>
            <w:tcW w:w="1806" w:type="pct"/>
            <w:tcBorders>
              <w:right w:val="nil"/>
            </w:tcBorders>
          </w:tcPr>
          <w:p w14:paraId="1D2B972D"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pt-PT"/>
              </w:rPr>
            </w:pPr>
            <w:r w:rsidRPr="00972F85">
              <w:rPr>
                <w:rFonts w:ascii="Arial" w:hAnsi="Arial" w:cs="Arial"/>
                <w:color w:val="000000"/>
                <w:sz w:val="22"/>
                <w:szCs w:val="22"/>
                <w:lang w:val="pt-PT"/>
              </w:rPr>
              <w:t xml:space="preserve">Afghanistan </w:t>
            </w:r>
          </w:p>
          <w:p w14:paraId="2C53561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Albanie </w:t>
            </w:r>
          </w:p>
          <w:p w14:paraId="141B7C4A"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Algérie </w:t>
            </w:r>
          </w:p>
          <w:p w14:paraId="7D7BEFFB"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Andorre </w:t>
            </w:r>
          </w:p>
          <w:p w14:paraId="16B26CD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Arménie </w:t>
            </w:r>
          </w:p>
          <w:p w14:paraId="56073DB7"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Autriche </w:t>
            </w:r>
          </w:p>
          <w:p w14:paraId="6ED770B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Azerbaïdjan </w:t>
            </w:r>
          </w:p>
          <w:p w14:paraId="5A0D0C0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Bahreïn </w:t>
            </w:r>
          </w:p>
          <w:p w14:paraId="41925A4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Bélarus </w:t>
            </w:r>
          </w:p>
          <w:p w14:paraId="269D4BED"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Belgique </w:t>
            </w:r>
          </w:p>
          <w:p w14:paraId="7B76948B"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Bosnie-Herzégovine </w:t>
            </w:r>
          </w:p>
          <w:p w14:paraId="0F2D8359"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Bulgarie </w:t>
            </w:r>
          </w:p>
          <w:p w14:paraId="6014A1B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Chine </w:t>
            </w:r>
          </w:p>
          <w:p w14:paraId="128C7552"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Croatie </w:t>
            </w:r>
          </w:p>
          <w:p w14:paraId="317D9917"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Chypre </w:t>
            </w:r>
          </w:p>
          <w:p w14:paraId="3A66DA14"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République tchèque </w:t>
            </w:r>
          </w:p>
          <w:p w14:paraId="16C8F920" w14:textId="4333F400"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Danemark, y compris les îles Féroé et le Groenland </w:t>
            </w:r>
          </w:p>
          <w:p w14:paraId="3709FB8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Égypte </w:t>
            </w:r>
          </w:p>
          <w:p w14:paraId="1502EE5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Estonie </w:t>
            </w:r>
          </w:p>
          <w:p w14:paraId="46798CD7" w14:textId="77777777" w:rsidR="00972F85" w:rsidRDefault="003D40DA" w:rsidP="009939DE">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Finlande, y compris les îles Åland</w:t>
            </w:r>
          </w:p>
          <w:p w14:paraId="6004542E" w14:textId="44D8A688" w:rsidR="003D40DA" w:rsidRPr="00972F85" w:rsidRDefault="003D40DA" w:rsidP="009939DE">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France, y compris Mayotte et la </w:t>
            </w:r>
            <w:r w:rsidRPr="00972F85">
              <w:rPr>
                <w:rFonts w:ascii="Arial" w:hAnsi="Arial" w:cs="Arial"/>
                <w:color w:val="000000"/>
                <w:sz w:val="22"/>
                <w:szCs w:val="22"/>
                <w:lang w:val="fr-FR"/>
              </w:rPr>
              <w:br/>
              <w:t xml:space="preserve">Réunion </w:t>
            </w:r>
          </w:p>
          <w:p w14:paraId="211E577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Géorgie </w:t>
            </w:r>
          </w:p>
          <w:p w14:paraId="240DE8D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Allemagne </w:t>
            </w:r>
          </w:p>
          <w:p w14:paraId="44A94E13"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Grèce </w:t>
            </w:r>
          </w:p>
          <w:p w14:paraId="2E2518ED"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Hongrie </w:t>
            </w:r>
          </w:p>
          <w:p w14:paraId="603A16C2"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Islande </w:t>
            </w:r>
          </w:p>
          <w:p w14:paraId="2F880870"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 xml:space="preserve">Iran </w:t>
            </w:r>
          </w:p>
          <w:p w14:paraId="10B8831D"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 xml:space="preserve">Iraq </w:t>
            </w:r>
          </w:p>
          <w:p w14:paraId="118A9B8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Irlande </w:t>
            </w:r>
          </w:p>
          <w:p w14:paraId="0D7D08B3" w14:textId="77777777" w:rsidR="003D40DA" w:rsidRPr="00972F85" w:rsidRDefault="003D40DA" w:rsidP="00771018">
            <w:pPr>
              <w:autoSpaceDE w:val="0"/>
              <w:autoSpaceDN w:val="0"/>
              <w:adjustRightInd w:val="0"/>
              <w:rPr>
                <w:rFonts w:cs="Arial"/>
                <w:color w:val="000000"/>
                <w:lang w:val="fr-FR"/>
              </w:rPr>
            </w:pPr>
          </w:p>
        </w:tc>
        <w:tc>
          <w:tcPr>
            <w:tcW w:w="1572" w:type="pct"/>
            <w:tcBorders>
              <w:left w:val="nil"/>
              <w:right w:val="nil"/>
            </w:tcBorders>
          </w:tcPr>
          <w:p w14:paraId="10C3642B"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Israël </w:t>
            </w:r>
          </w:p>
          <w:p w14:paraId="32E66E62"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Italie </w:t>
            </w:r>
          </w:p>
          <w:p w14:paraId="4D25783F"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Jordanie </w:t>
            </w:r>
          </w:p>
          <w:p w14:paraId="3182F024"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Kazakhstan </w:t>
            </w:r>
          </w:p>
          <w:p w14:paraId="07435419"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Koweït </w:t>
            </w:r>
          </w:p>
          <w:p w14:paraId="3CFDED58"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Kirghizistan </w:t>
            </w:r>
          </w:p>
          <w:p w14:paraId="74870D86"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Lettonie </w:t>
            </w:r>
          </w:p>
          <w:p w14:paraId="7C1ED599"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Liban </w:t>
            </w:r>
          </w:p>
          <w:p w14:paraId="45F53B9A"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Jamahiriya arabe libyenne </w:t>
            </w:r>
          </w:p>
          <w:p w14:paraId="6BFC67DF"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 xml:space="preserve">Liechtenstein </w:t>
            </w:r>
          </w:p>
          <w:p w14:paraId="4D29C98D"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Lituanie </w:t>
            </w:r>
          </w:p>
          <w:p w14:paraId="572603A8"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pt-PT"/>
              </w:rPr>
            </w:pPr>
            <w:r w:rsidRPr="00972F85">
              <w:rPr>
                <w:rFonts w:ascii="Arial" w:hAnsi="Arial" w:cs="Arial"/>
                <w:color w:val="000000"/>
                <w:sz w:val="22"/>
                <w:szCs w:val="22"/>
                <w:lang w:val="pt-PT"/>
              </w:rPr>
              <w:t xml:space="preserve">Luxembourg </w:t>
            </w:r>
          </w:p>
          <w:p w14:paraId="68673146"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Malte </w:t>
            </w:r>
          </w:p>
          <w:p w14:paraId="59DA4430"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Mauritanie </w:t>
            </w:r>
          </w:p>
          <w:p w14:paraId="2576C5A6"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Moldavie </w:t>
            </w:r>
          </w:p>
          <w:p w14:paraId="58892D79"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pt-PT"/>
              </w:rPr>
            </w:pPr>
            <w:r w:rsidRPr="00972F85">
              <w:rPr>
                <w:rFonts w:ascii="Arial" w:hAnsi="Arial" w:cs="Arial"/>
                <w:color w:val="000000"/>
                <w:sz w:val="22"/>
                <w:szCs w:val="22"/>
                <w:lang w:val="pt-PT"/>
              </w:rPr>
              <w:t xml:space="preserve">Monaco </w:t>
            </w:r>
          </w:p>
          <w:p w14:paraId="21A24F54"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Mongolie </w:t>
            </w:r>
          </w:p>
          <w:p w14:paraId="6ACA1138"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Monténégro </w:t>
            </w:r>
          </w:p>
          <w:p w14:paraId="65038B06"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Maroc </w:t>
            </w:r>
          </w:p>
          <w:p w14:paraId="53F964C8"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Pays-Bas </w:t>
            </w:r>
          </w:p>
          <w:p w14:paraId="219C334F"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Macédoine du Nord</w:t>
            </w:r>
          </w:p>
          <w:p w14:paraId="006931B3" w14:textId="401D015A"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Norvège, y compris le Svalbard et les îles Jan Mayen </w:t>
            </w:r>
          </w:p>
          <w:p w14:paraId="5EA444E4"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pt-PT"/>
              </w:rPr>
            </w:pPr>
            <w:r w:rsidRPr="00972F85">
              <w:rPr>
                <w:rFonts w:ascii="Arial" w:hAnsi="Arial" w:cs="Arial"/>
                <w:color w:val="000000"/>
                <w:sz w:val="22"/>
                <w:szCs w:val="22"/>
                <w:lang w:val="pt-PT"/>
              </w:rPr>
              <w:t xml:space="preserve">Oman </w:t>
            </w:r>
          </w:p>
          <w:p w14:paraId="5EF3C6C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Territoires de l'Autorité palestinienne </w:t>
            </w:r>
          </w:p>
          <w:p w14:paraId="491CBFD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Pologne </w:t>
            </w:r>
          </w:p>
          <w:p w14:paraId="6EF974BF"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 xml:space="preserve">Portugal </w:t>
            </w:r>
          </w:p>
          <w:p w14:paraId="7300C01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 xml:space="preserve">Qatar </w:t>
            </w:r>
          </w:p>
          <w:p w14:paraId="7ED52F9A"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Roumanie </w:t>
            </w:r>
          </w:p>
          <w:p w14:paraId="539028A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Russie </w:t>
            </w:r>
          </w:p>
          <w:p w14:paraId="5C742BF7"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Saint-Marin </w:t>
            </w:r>
          </w:p>
          <w:p w14:paraId="6FC77D64" w14:textId="77777777" w:rsidR="003D40DA" w:rsidRPr="00972F85" w:rsidRDefault="003D40DA" w:rsidP="00771018">
            <w:pPr>
              <w:autoSpaceDE w:val="0"/>
              <w:autoSpaceDN w:val="0"/>
              <w:adjustRightInd w:val="0"/>
              <w:rPr>
                <w:rFonts w:cs="Arial"/>
                <w:color w:val="000000"/>
                <w:lang w:val="fr-FR"/>
              </w:rPr>
            </w:pPr>
          </w:p>
        </w:tc>
        <w:tc>
          <w:tcPr>
            <w:tcW w:w="1622" w:type="pct"/>
            <w:tcBorders>
              <w:left w:val="nil"/>
            </w:tcBorders>
          </w:tcPr>
          <w:p w14:paraId="53225D4A"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Arabie Saoudite</w:t>
            </w:r>
          </w:p>
          <w:p w14:paraId="6861B260"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Serbie </w:t>
            </w:r>
          </w:p>
          <w:p w14:paraId="07050C8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Slovaquie </w:t>
            </w:r>
          </w:p>
          <w:p w14:paraId="67BF6AD7"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Slovénie </w:t>
            </w:r>
          </w:p>
          <w:p w14:paraId="44AF180C" w14:textId="77777777" w:rsidR="00972F85" w:rsidRDefault="003D40DA" w:rsidP="004D37A8">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Espagne, y compris les îles Canaries</w:t>
            </w:r>
          </w:p>
          <w:p w14:paraId="0BE3EB93" w14:textId="2E4FC115" w:rsidR="003D40DA" w:rsidRPr="00972F85" w:rsidRDefault="003D40DA" w:rsidP="004D37A8">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Suède </w:t>
            </w:r>
          </w:p>
          <w:p w14:paraId="41D12471"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Suisse </w:t>
            </w:r>
          </w:p>
          <w:p w14:paraId="0F6FEC2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République arabe syrienne </w:t>
            </w:r>
          </w:p>
          <w:p w14:paraId="53C44E1E"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Tadjikistan </w:t>
            </w:r>
          </w:p>
          <w:p w14:paraId="7333001C"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Tunisie </w:t>
            </w:r>
          </w:p>
          <w:p w14:paraId="1835FA2C"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333333"/>
                <w:sz w:val="22"/>
                <w:szCs w:val="22"/>
                <w:shd w:val="clear" w:color="auto" w:fill="FFFFFF"/>
                <w:lang w:val="fr-FR"/>
              </w:rPr>
              <w:t xml:space="preserve">Turquie </w:t>
            </w:r>
            <w:r w:rsidRPr="00972F85">
              <w:rPr>
                <w:rFonts w:ascii="Arial" w:hAnsi="Arial" w:cs="Arial"/>
                <w:color w:val="000000"/>
                <w:sz w:val="22"/>
                <w:szCs w:val="22"/>
                <w:lang w:val="fr-FR"/>
              </w:rPr>
              <w:t xml:space="preserve"> </w:t>
            </w:r>
          </w:p>
          <w:p w14:paraId="69CB3429"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Turkménistan </w:t>
            </w:r>
          </w:p>
          <w:p w14:paraId="339D025B"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pt-PT"/>
              </w:rPr>
            </w:pPr>
            <w:r w:rsidRPr="00972F85">
              <w:rPr>
                <w:rFonts w:ascii="Arial" w:hAnsi="Arial" w:cs="Arial"/>
                <w:color w:val="000000"/>
                <w:sz w:val="22"/>
                <w:szCs w:val="22"/>
                <w:lang w:val="pt-PT"/>
              </w:rPr>
              <w:t xml:space="preserve">Ukraine </w:t>
            </w:r>
          </w:p>
          <w:p w14:paraId="29702165"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Émirats arabes unis </w:t>
            </w:r>
          </w:p>
          <w:p w14:paraId="4DBDEC58" w14:textId="1E3B997C"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Royaume-Uni de </w:t>
            </w:r>
            <w:r w:rsidR="00972F85">
              <w:rPr>
                <w:rFonts w:ascii="Arial" w:hAnsi="Arial" w:cs="Arial"/>
                <w:color w:val="000000"/>
                <w:sz w:val="22"/>
                <w:szCs w:val="22"/>
                <w:lang w:val="fr-FR"/>
              </w:rPr>
              <w:t xml:space="preserve">Grande-Bretagne </w:t>
            </w:r>
            <w:r w:rsidRPr="00972F85">
              <w:rPr>
                <w:rFonts w:ascii="Arial" w:hAnsi="Arial" w:cs="Arial"/>
                <w:color w:val="000000"/>
                <w:sz w:val="22"/>
                <w:szCs w:val="22"/>
                <w:lang w:val="fr-FR"/>
              </w:rPr>
              <w:t>et d'Irlande du Nord, y compris</w:t>
            </w:r>
            <w:r w:rsidR="00972F85">
              <w:rPr>
                <w:rFonts w:ascii="Arial" w:hAnsi="Arial" w:cs="Arial"/>
                <w:color w:val="000000"/>
                <w:sz w:val="22"/>
                <w:szCs w:val="22"/>
                <w:lang w:val="fr-FR"/>
              </w:rPr>
              <w:t xml:space="preserve"> </w:t>
            </w:r>
            <w:r w:rsidRPr="00972F85">
              <w:rPr>
                <w:rFonts w:ascii="Arial" w:hAnsi="Arial" w:cs="Arial"/>
                <w:color w:val="000000"/>
                <w:sz w:val="22"/>
                <w:szCs w:val="22"/>
                <w:lang w:val="fr-FR"/>
              </w:rPr>
              <w:t xml:space="preserve">le bailliage de Guernesey, le bailliage de Jersey, </w:t>
            </w:r>
            <w:r w:rsidRPr="00972F85">
              <w:rPr>
                <w:rFonts w:ascii="Arial" w:hAnsi="Arial" w:cs="Arial"/>
                <w:color w:val="000000"/>
                <w:sz w:val="22"/>
                <w:szCs w:val="22"/>
                <w:lang w:val="fr-FR"/>
              </w:rPr>
              <w:br/>
              <w:t xml:space="preserve">l'île de Man, </w:t>
            </w:r>
            <w:r w:rsidR="00972F85">
              <w:rPr>
                <w:rFonts w:ascii="Arial" w:hAnsi="Arial" w:cs="Arial"/>
                <w:color w:val="000000"/>
                <w:sz w:val="22"/>
                <w:szCs w:val="22"/>
                <w:lang w:val="fr-FR"/>
              </w:rPr>
              <w:t>G</w:t>
            </w:r>
            <w:r w:rsidRPr="00972F85">
              <w:rPr>
                <w:rFonts w:ascii="Arial" w:hAnsi="Arial" w:cs="Arial"/>
                <w:color w:val="000000"/>
                <w:sz w:val="22"/>
                <w:szCs w:val="22"/>
                <w:lang w:val="fr-FR"/>
              </w:rPr>
              <w:t>ibraltar et les zones de</w:t>
            </w:r>
            <w:r w:rsidR="00972F85">
              <w:rPr>
                <w:rFonts w:ascii="Arial" w:hAnsi="Arial" w:cs="Arial"/>
                <w:color w:val="000000"/>
                <w:sz w:val="22"/>
                <w:szCs w:val="22"/>
                <w:lang w:val="fr-FR"/>
              </w:rPr>
              <w:t xml:space="preserve"> </w:t>
            </w:r>
            <w:proofErr w:type="gramStart"/>
            <w:r w:rsidRPr="00972F85">
              <w:rPr>
                <w:rFonts w:ascii="Arial" w:hAnsi="Arial" w:cs="Arial"/>
                <w:color w:val="000000"/>
                <w:sz w:val="22"/>
                <w:szCs w:val="22"/>
                <w:lang w:val="fr-FR"/>
              </w:rPr>
              <w:t>souveraineté</w:t>
            </w:r>
            <w:r w:rsidR="00972F85">
              <w:rPr>
                <w:rFonts w:ascii="Arial" w:hAnsi="Arial" w:cs="Arial"/>
                <w:color w:val="000000"/>
                <w:sz w:val="22"/>
                <w:szCs w:val="22"/>
                <w:lang w:val="fr-FR"/>
              </w:rPr>
              <w:t xml:space="preserve"> </w:t>
            </w:r>
            <w:r w:rsidRPr="00972F85">
              <w:rPr>
                <w:rFonts w:ascii="Arial" w:hAnsi="Arial" w:cs="Arial"/>
                <w:color w:val="000000"/>
                <w:sz w:val="22"/>
                <w:szCs w:val="22"/>
                <w:lang w:val="fr-FR"/>
              </w:rPr>
              <w:t xml:space="preserve"> à</w:t>
            </w:r>
            <w:proofErr w:type="gramEnd"/>
            <w:r w:rsidRPr="00972F85">
              <w:rPr>
                <w:rFonts w:ascii="Arial" w:hAnsi="Arial" w:cs="Arial"/>
                <w:color w:val="000000"/>
                <w:sz w:val="22"/>
                <w:szCs w:val="22"/>
                <w:lang w:val="fr-FR"/>
              </w:rPr>
              <w:t xml:space="preserve"> Chypre (</w:t>
            </w:r>
            <w:proofErr w:type="spellStart"/>
            <w:r w:rsidRPr="00972F85">
              <w:rPr>
                <w:rFonts w:ascii="Arial" w:hAnsi="Arial" w:cs="Arial"/>
                <w:color w:val="000000"/>
                <w:sz w:val="22"/>
                <w:szCs w:val="22"/>
                <w:lang w:val="fr-FR"/>
              </w:rPr>
              <w:t>Akrotiri</w:t>
            </w:r>
            <w:proofErr w:type="spellEnd"/>
            <w:r w:rsidR="00972F85">
              <w:rPr>
                <w:rFonts w:ascii="Arial" w:hAnsi="Arial" w:cs="Arial"/>
                <w:color w:val="000000"/>
                <w:sz w:val="22"/>
                <w:szCs w:val="22"/>
                <w:lang w:val="fr-FR"/>
              </w:rPr>
              <w:t xml:space="preserve"> </w:t>
            </w:r>
            <w:r w:rsidRPr="00972F85">
              <w:rPr>
                <w:rFonts w:ascii="Arial" w:hAnsi="Arial" w:cs="Arial"/>
                <w:color w:val="000000"/>
                <w:sz w:val="22"/>
                <w:szCs w:val="22"/>
                <w:lang w:val="fr-FR"/>
              </w:rPr>
              <w:t xml:space="preserve">et </w:t>
            </w:r>
            <w:proofErr w:type="spellStart"/>
            <w:r w:rsidRPr="00972F85">
              <w:rPr>
                <w:rFonts w:ascii="Arial" w:hAnsi="Arial" w:cs="Arial"/>
                <w:color w:val="000000"/>
                <w:sz w:val="22"/>
                <w:szCs w:val="22"/>
                <w:lang w:val="fr-FR"/>
              </w:rPr>
              <w:t>Okehelia</w:t>
            </w:r>
            <w:proofErr w:type="spellEnd"/>
            <w:r w:rsidRPr="00972F85">
              <w:rPr>
                <w:rFonts w:ascii="Arial" w:hAnsi="Arial" w:cs="Arial"/>
                <w:color w:val="000000"/>
                <w:sz w:val="22"/>
                <w:szCs w:val="22"/>
                <w:lang w:val="fr-FR"/>
              </w:rPr>
              <w:t>)</w:t>
            </w:r>
            <w:r w:rsidRPr="00972F85">
              <w:rPr>
                <w:rFonts w:ascii="Arial" w:hAnsi="Arial" w:cs="Arial"/>
                <w:strike/>
                <w:color w:val="000000"/>
                <w:sz w:val="22"/>
                <w:szCs w:val="22"/>
                <w:lang w:val="fr-FR"/>
              </w:rPr>
              <w:t xml:space="preserve">. </w:t>
            </w:r>
          </w:p>
          <w:p w14:paraId="0A20BED8"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Ouzbékistan </w:t>
            </w:r>
          </w:p>
          <w:p w14:paraId="254613E6"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Cité du Vatican </w:t>
            </w:r>
          </w:p>
          <w:p w14:paraId="0C763793" w14:textId="77777777" w:rsidR="003D40DA" w:rsidRPr="00972F85" w:rsidRDefault="003D40DA" w:rsidP="00972F85">
            <w:pPr>
              <w:pStyle w:val="ListParagraph"/>
              <w:numPr>
                <w:ilvl w:val="0"/>
                <w:numId w:val="107"/>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 xml:space="preserve">Yémen </w:t>
            </w:r>
          </w:p>
        </w:tc>
      </w:tr>
      <w:tr w:rsidR="003D40DA" w:rsidRPr="0018540E" w14:paraId="0382CB59" w14:textId="77777777" w:rsidTr="002E30B4">
        <w:tc>
          <w:tcPr>
            <w:tcW w:w="5000" w:type="pct"/>
            <w:gridSpan w:val="3"/>
            <w:shd w:val="clear" w:color="auto" w:fill="E7E6E6" w:themeFill="background2"/>
          </w:tcPr>
          <w:p w14:paraId="359DD861" w14:textId="77777777" w:rsidR="003D40DA" w:rsidRPr="0018540E" w:rsidRDefault="003D40DA" w:rsidP="00771018">
            <w:pPr>
              <w:autoSpaceDE w:val="0"/>
              <w:autoSpaceDN w:val="0"/>
              <w:adjustRightInd w:val="0"/>
              <w:rPr>
                <w:rFonts w:cs="Arial"/>
                <w:color w:val="000000"/>
                <w:lang w:val="fr-FR"/>
              </w:rPr>
            </w:pPr>
            <w:r>
              <w:rPr>
                <w:rFonts w:cs="Arial"/>
                <w:b/>
                <w:color w:val="000000"/>
                <w:lang w:val="fr-FR"/>
              </w:rPr>
              <w:t>Domaine indo-malaisien</w:t>
            </w:r>
          </w:p>
        </w:tc>
      </w:tr>
      <w:tr w:rsidR="003D40DA" w:rsidRPr="0018540E" w14:paraId="2AF306E0" w14:textId="77777777">
        <w:tc>
          <w:tcPr>
            <w:tcW w:w="1806" w:type="pct"/>
            <w:tcBorders>
              <w:right w:val="nil"/>
            </w:tcBorders>
          </w:tcPr>
          <w:p w14:paraId="4BBFBB18"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Bangladesh</w:t>
            </w:r>
          </w:p>
          <w:p w14:paraId="1579768A"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Bhoutan</w:t>
            </w:r>
          </w:p>
          <w:p w14:paraId="6FC55868" w14:textId="77777777" w:rsidR="003D40DA" w:rsidRPr="00972F85" w:rsidRDefault="003D40DA" w:rsidP="00771018">
            <w:pPr>
              <w:autoSpaceDE w:val="0"/>
              <w:autoSpaceDN w:val="0"/>
              <w:adjustRightInd w:val="0"/>
              <w:rPr>
                <w:rFonts w:cs="Arial"/>
                <w:color w:val="000000"/>
                <w:lang w:val="fr-FR"/>
              </w:rPr>
            </w:pPr>
          </w:p>
        </w:tc>
        <w:tc>
          <w:tcPr>
            <w:tcW w:w="1572" w:type="pct"/>
            <w:tcBorders>
              <w:left w:val="nil"/>
              <w:right w:val="nil"/>
            </w:tcBorders>
          </w:tcPr>
          <w:p w14:paraId="00DD8A8B"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Inde</w:t>
            </w:r>
          </w:p>
          <w:p w14:paraId="4E18943E"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lang w:val="fr-FR"/>
              </w:rPr>
            </w:pPr>
            <w:r w:rsidRPr="00972F85">
              <w:rPr>
                <w:rFonts w:ascii="Arial" w:hAnsi="Arial" w:cs="Arial"/>
                <w:color w:val="000000"/>
                <w:sz w:val="22"/>
                <w:szCs w:val="22"/>
                <w:lang w:val="fr-FR"/>
              </w:rPr>
              <w:t>Népal</w:t>
            </w:r>
          </w:p>
        </w:tc>
        <w:tc>
          <w:tcPr>
            <w:tcW w:w="1622" w:type="pct"/>
            <w:tcBorders>
              <w:left w:val="nil"/>
            </w:tcBorders>
          </w:tcPr>
          <w:p w14:paraId="1FFBECA3"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Pakistan</w:t>
            </w:r>
          </w:p>
          <w:p w14:paraId="1EB1ED8D" w14:textId="77777777" w:rsidR="003D40DA" w:rsidRPr="00972F85" w:rsidRDefault="003D40DA" w:rsidP="00972F85">
            <w:pPr>
              <w:pStyle w:val="ListParagraph"/>
              <w:numPr>
                <w:ilvl w:val="0"/>
                <w:numId w:val="108"/>
              </w:numPr>
              <w:autoSpaceDE w:val="0"/>
              <w:autoSpaceDN w:val="0"/>
              <w:adjustRightInd w:val="0"/>
              <w:rPr>
                <w:rFonts w:ascii="Arial" w:hAnsi="Arial" w:cs="Arial"/>
                <w:color w:val="000000"/>
                <w:sz w:val="22"/>
                <w:szCs w:val="22"/>
              </w:rPr>
            </w:pPr>
            <w:r w:rsidRPr="00972F85">
              <w:rPr>
                <w:rFonts w:ascii="Arial" w:hAnsi="Arial" w:cs="Arial"/>
                <w:color w:val="000000"/>
                <w:sz w:val="22"/>
                <w:szCs w:val="22"/>
              </w:rPr>
              <w:t>Sri Lanka</w:t>
            </w:r>
          </w:p>
        </w:tc>
      </w:tr>
    </w:tbl>
    <w:p w14:paraId="485B923F" w14:textId="77777777" w:rsidR="003D40DA" w:rsidRPr="0018540E" w:rsidRDefault="003D40DA" w:rsidP="00771018">
      <w:pPr>
        <w:rPr>
          <w:rFonts w:cs="Arial"/>
          <w:lang w:val="fr-FR"/>
        </w:rPr>
      </w:pPr>
    </w:p>
    <w:p w14:paraId="7C0650AD" w14:textId="77777777" w:rsidR="003D40DA" w:rsidRPr="0018540E" w:rsidRDefault="003D40DA" w:rsidP="00771018">
      <w:pPr>
        <w:rPr>
          <w:rFonts w:cs="Arial"/>
          <w:lang w:val="fr-FR"/>
        </w:rPr>
      </w:pPr>
    </w:p>
    <w:p w14:paraId="1951FC3A" w14:textId="77777777" w:rsidR="003D40DA" w:rsidRPr="0018540E" w:rsidRDefault="003D40DA" w:rsidP="00771018">
      <w:pPr>
        <w:rPr>
          <w:rFonts w:cs="Arial"/>
          <w:lang w:val="fr-FR"/>
        </w:rPr>
      </w:pPr>
    </w:p>
    <w:p w14:paraId="79460ED0" w14:textId="77777777" w:rsidR="003D40DA" w:rsidRPr="0018540E" w:rsidRDefault="003D40DA" w:rsidP="00771018">
      <w:pPr>
        <w:rPr>
          <w:rFonts w:cs="Arial"/>
          <w:lang w:val="fr-FR"/>
        </w:rPr>
      </w:pPr>
    </w:p>
    <w:p w14:paraId="61E71951" w14:textId="7D5C1A21" w:rsidR="00194D7A" w:rsidRPr="0018540E" w:rsidRDefault="00194D7A" w:rsidP="00771018">
      <w:pPr>
        <w:rPr>
          <w:rFonts w:cs="Arial"/>
          <w:b/>
          <w:bCs/>
          <w:lang w:val="fr-FR"/>
        </w:rPr>
      </w:pPr>
      <w:r>
        <w:rPr>
          <w:rFonts w:cs="Arial"/>
          <w:b/>
          <w:bCs/>
          <w:lang w:val="fr-FR"/>
        </w:rPr>
        <w:br w:type="page"/>
      </w:r>
    </w:p>
    <w:p w14:paraId="0C2E41BB" w14:textId="77777777" w:rsidR="007463B5" w:rsidRDefault="007463B5" w:rsidP="001D5CB4">
      <w:pPr>
        <w:pStyle w:val="Heading1"/>
        <w:jc w:val="center"/>
        <w:rPr>
          <w:lang w:val="fr-FR" w:eastAsia="en-ZA"/>
        </w:rPr>
      </w:pPr>
    </w:p>
    <w:p w14:paraId="056F3739" w14:textId="3F184D97" w:rsidR="00F37F6A" w:rsidRPr="0018540E" w:rsidRDefault="00041825" w:rsidP="001D5CB4">
      <w:pPr>
        <w:pStyle w:val="Heading1"/>
        <w:jc w:val="center"/>
        <w:rPr>
          <w:lang w:val="fr-FR" w:eastAsia="en-ZA"/>
        </w:rPr>
      </w:pPr>
      <w:bookmarkStart w:id="8" w:name="_Toc130559819"/>
      <w:bookmarkStart w:id="9" w:name="_Toc131511986"/>
      <w:r>
        <w:rPr>
          <w:lang w:val="fr-FR" w:eastAsia="en-ZA"/>
        </w:rPr>
        <w:t>ADDENDUM 4 - Propositions d'amendements à l'annexe 3 (Plan d'action) du Mémorandum d'Entente</w:t>
      </w:r>
      <w:bookmarkEnd w:id="8"/>
      <w:bookmarkEnd w:id="9"/>
    </w:p>
    <w:p w14:paraId="5ACD6223" w14:textId="77777777" w:rsidR="00041825" w:rsidRDefault="00041825" w:rsidP="00041825">
      <w:pPr>
        <w:autoSpaceDE w:val="0"/>
        <w:autoSpaceDN w:val="0"/>
        <w:adjustRightInd w:val="0"/>
        <w:jc w:val="center"/>
        <w:rPr>
          <w:rFonts w:cs="Arial"/>
          <w:b/>
          <w:bCs/>
          <w:highlight w:val="green"/>
          <w:u w:val="single"/>
          <w:lang w:val="fr-FR"/>
        </w:rPr>
      </w:pPr>
    </w:p>
    <w:p w14:paraId="2F957EC7" w14:textId="77777777" w:rsidR="00041825" w:rsidRDefault="00041825" w:rsidP="00041825">
      <w:pPr>
        <w:autoSpaceDE w:val="0"/>
        <w:autoSpaceDN w:val="0"/>
        <w:adjustRightInd w:val="0"/>
        <w:jc w:val="center"/>
        <w:rPr>
          <w:rFonts w:cs="Arial"/>
          <w:b/>
          <w:bCs/>
          <w:highlight w:val="green"/>
          <w:u w:val="single"/>
          <w:lang w:val="fr-FR"/>
        </w:rPr>
      </w:pPr>
    </w:p>
    <w:p w14:paraId="1E8A915B" w14:textId="6216D861" w:rsidR="00F37F6A" w:rsidRDefault="006B6DBA" w:rsidP="006B6DBA">
      <w:pPr>
        <w:autoSpaceDE w:val="0"/>
        <w:autoSpaceDN w:val="0"/>
        <w:adjustRightInd w:val="0"/>
        <w:jc w:val="right"/>
        <w:rPr>
          <w:rFonts w:cs="Arial"/>
          <w:b/>
          <w:bCs/>
          <w:lang w:val="fr-FR"/>
        </w:rPr>
      </w:pPr>
      <w:r>
        <w:rPr>
          <w:rFonts w:cs="Arial"/>
          <w:b/>
          <w:bCs/>
          <w:lang w:val="fr-FR"/>
        </w:rPr>
        <w:t>Annexe 3</w:t>
      </w:r>
    </w:p>
    <w:p w14:paraId="4CCD02D3" w14:textId="77777777" w:rsidR="00D6359D" w:rsidRDefault="00D6359D" w:rsidP="006B6DBA">
      <w:pPr>
        <w:autoSpaceDE w:val="0"/>
        <w:autoSpaceDN w:val="0"/>
        <w:adjustRightInd w:val="0"/>
        <w:jc w:val="right"/>
        <w:rPr>
          <w:rFonts w:cs="Arial"/>
          <w:b/>
          <w:bCs/>
          <w:lang w:val="fr-FR"/>
        </w:rPr>
      </w:pPr>
    </w:p>
    <w:p w14:paraId="2104FF55" w14:textId="51A2D3AB" w:rsidR="00F37F6A" w:rsidRPr="006B6DBA" w:rsidRDefault="006B6DBA" w:rsidP="00771018">
      <w:pPr>
        <w:autoSpaceDE w:val="0"/>
        <w:autoSpaceDN w:val="0"/>
        <w:adjustRightInd w:val="0"/>
        <w:jc w:val="center"/>
        <w:rPr>
          <w:rFonts w:cs="Arial"/>
          <w:b/>
          <w:bCs/>
          <w:u w:val="single"/>
          <w:lang w:val="fr-FR"/>
        </w:rPr>
      </w:pPr>
      <w:r>
        <w:rPr>
          <w:rFonts w:cs="Arial"/>
          <w:b/>
          <w:bCs/>
          <w:lang w:val="fr-FR"/>
        </w:rPr>
        <w:t xml:space="preserve">PLAN D'ACTION POUR LA CONSERVATION DES OISEAUX DE PROIE MIGRATEURS EN AFRIQUE ET EN EURASIE </w:t>
      </w:r>
      <w:r>
        <w:rPr>
          <w:rFonts w:cs="Arial"/>
          <w:b/>
          <w:bCs/>
          <w:u w:val="single"/>
          <w:lang w:val="fr-FR"/>
        </w:rPr>
        <w:t>(« Plan d'action »)</w:t>
      </w:r>
    </w:p>
    <w:p w14:paraId="6E9F20CF" w14:textId="77777777" w:rsidR="006B6DBA" w:rsidRPr="006B6DBA" w:rsidRDefault="006B6DBA" w:rsidP="00771018">
      <w:pPr>
        <w:autoSpaceDE w:val="0"/>
        <w:autoSpaceDN w:val="0"/>
        <w:adjustRightInd w:val="0"/>
        <w:jc w:val="center"/>
        <w:rPr>
          <w:rFonts w:cs="Arial"/>
          <w:b/>
          <w:bCs/>
          <w:lang w:val="fr-FR"/>
        </w:rPr>
      </w:pPr>
    </w:p>
    <w:p w14:paraId="1A46A34A" w14:textId="7EC7E5C4" w:rsidR="00F37F6A" w:rsidRPr="00304349" w:rsidRDefault="00F37F6A" w:rsidP="00771018">
      <w:pPr>
        <w:autoSpaceDE w:val="0"/>
        <w:autoSpaceDN w:val="0"/>
        <w:adjustRightInd w:val="0"/>
        <w:jc w:val="center"/>
        <w:rPr>
          <w:rFonts w:cs="Arial"/>
          <w:u w:val="single"/>
          <w:lang w:val="fr-FR"/>
        </w:rPr>
      </w:pPr>
      <w:r>
        <w:rPr>
          <w:rFonts w:cs="Arial"/>
          <w:u w:val="single"/>
          <w:lang w:val="fr-FR"/>
        </w:rPr>
        <w:t>(</w:t>
      </w:r>
      <w:proofErr w:type="gramStart"/>
      <w:r>
        <w:rPr>
          <w:rFonts w:cs="Arial"/>
          <w:u w:val="single"/>
          <w:lang w:val="fr-FR"/>
        </w:rPr>
        <w:t>tel</w:t>
      </w:r>
      <w:proofErr w:type="gramEnd"/>
      <w:r>
        <w:rPr>
          <w:rFonts w:cs="Arial"/>
          <w:u w:val="single"/>
          <w:lang w:val="fr-FR"/>
        </w:rPr>
        <w:t xml:space="preserve"> qu'adopté par la troisième réunion des signataires du Mémorandum d'entente sur les rapaces, juillet 2023)</w:t>
      </w:r>
    </w:p>
    <w:p w14:paraId="22F31BA9" w14:textId="77777777" w:rsidR="00F37F6A" w:rsidRPr="0018540E" w:rsidRDefault="00F37F6A" w:rsidP="00771018">
      <w:pPr>
        <w:autoSpaceDE w:val="0"/>
        <w:autoSpaceDN w:val="0"/>
        <w:adjustRightInd w:val="0"/>
        <w:rPr>
          <w:rFonts w:cs="Arial"/>
          <w:b/>
          <w:bCs/>
          <w:lang w:val="fr-FR"/>
        </w:rPr>
      </w:pPr>
    </w:p>
    <w:p w14:paraId="6378EAB3" w14:textId="77777777" w:rsidR="00F37F6A" w:rsidRPr="0018540E" w:rsidRDefault="00F37F6A" w:rsidP="00771018">
      <w:pPr>
        <w:autoSpaceDE w:val="0"/>
        <w:autoSpaceDN w:val="0"/>
        <w:adjustRightInd w:val="0"/>
        <w:rPr>
          <w:rFonts w:cs="Arial"/>
          <w:b/>
          <w:bCs/>
          <w:lang w:val="fr-FR"/>
        </w:rPr>
      </w:pPr>
    </w:p>
    <w:p w14:paraId="30D0B9BB" w14:textId="77777777" w:rsidR="00F37F6A" w:rsidRPr="0018540E" w:rsidRDefault="00F37F6A" w:rsidP="00771018">
      <w:pPr>
        <w:tabs>
          <w:tab w:val="left" w:pos="720"/>
          <w:tab w:val="left" w:pos="1440"/>
          <w:tab w:val="left" w:pos="8238"/>
        </w:tabs>
        <w:autoSpaceDE w:val="0"/>
        <w:autoSpaceDN w:val="0"/>
        <w:adjustRightInd w:val="0"/>
        <w:jc w:val="both"/>
        <w:rPr>
          <w:rFonts w:cs="Arial"/>
          <w:b/>
          <w:bCs/>
          <w:lang w:val="fr-FR"/>
        </w:rPr>
      </w:pPr>
      <w:r>
        <w:rPr>
          <w:rFonts w:cs="Arial"/>
          <w:b/>
          <w:bCs/>
          <w:lang w:val="fr-FR"/>
        </w:rPr>
        <w:t>1.</w:t>
      </w:r>
      <w:r>
        <w:rPr>
          <w:rFonts w:cs="Arial"/>
          <w:b/>
          <w:bCs/>
          <w:lang w:val="fr-FR"/>
        </w:rPr>
        <w:tab/>
        <w:t>Objectif général</w:t>
      </w:r>
    </w:p>
    <w:p w14:paraId="52721991" w14:textId="77777777" w:rsidR="00F37F6A" w:rsidRPr="0018540E" w:rsidRDefault="00F37F6A" w:rsidP="00771018">
      <w:pPr>
        <w:autoSpaceDE w:val="0"/>
        <w:autoSpaceDN w:val="0"/>
        <w:adjustRightInd w:val="0"/>
        <w:jc w:val="both"/>
        <w:rPr>
          <w:rFonts w:cs="Arial"/>
          <w:lang w:val="fr-FR"/>
        </w:rPr>
      </w:pPr>
    </w:p>
    <w:p w14:paraId="7E4BB952" w14:textId="77777777" w:rsidR="00F37F6A" w:rsidRPr="0018540E" w:rsidRDefault="00F37F6A" w:rsidP="00771018">
      <w:pPr>
        <w:autoSpaceDE w:val="0"/>
        <w:autoSpaceDN w:val="0"/>
        <w:adjustRightInd w:val="0"/>
        <w:jc w:val="both"/>
        <w:rPr>
          <w:rFonts w:cs="Arial"/>
          <w:lang w:val="fr-FR"/>
        </w:rPr>
      </w:pPr>
      <w:r>
        <w:rPr>
          <w:rFonts w:cs="Arial"/>
          <w:lang w:val="fr-FR"/>
        </w:rPr>
        <w:t>L'objectif général est de veiller à ce que toutes les populations d'oiseaux de proie migrateurs d'Afrique-Eurasie (y compris les hiboux) soient maintenues ou rétablies dans un état de conservation favorable au sens de l'article 1(c) de la Convention.</w:t>
      </w:r>
    </w:p>
    <w:p w14:paraId="3A118357" w14:textId="77777777" w:rsidR="00F37F6A" w:rsidRPr="0018540E" w:rsidRDefault="00F37F6A" w:rsidP="00771018">
      <w:pPr>
        <w:autoSpaceDE w:val="0"/>
        <w:autoSpaceDN w:val="0"/>
        <w:adjustRightInd w:val="0"/>
        <w:jc w:val="both"/>
        <w:rPr>
          <w:rFonts w:cs="Arial"/>
          <w:lang w:val="fr-FR"/>
        </w:rPr>
      </w:pPr>
    </w:p>
    <w:p w14:paraId="4CE86085" w14:textId="77777777" w:rsidR="00F37F6A" w:rsidRPr="0018540E" w:rsidRDefault="00F37F6A" w:rsidP="00771018">
      <w:pPr>
        <w:autoSpaceDE w:val="0"/>
        <w:autoSpaceDN w:val="0"/>
        <w:adjustRightInd w:val="0"/>
        <w:jc w:val="both"/>
        <w:rPr>
          <w:rFonts w:cs="Arial"/>
          <w:b/>
          <w:bCs/>
          <w:lang w:val="fr-FR"/>
        </w:rPr>
      </w:pPr>
      <w:r>
        <w:rPr>
          <w:rFonts w:cs="Arial"/>
          <w:b/>
          <w:bCs/>
          <w:lang w:val="fr-FR"/>
        </w:rPr>
        <w:t>2.</w:t>
      </w:r>
      <w:r>
        <w:rPr>
          <w:rFonts w:cs="Arial"/>
          <w:b/>
          <w:bCs/>
          <w:lang w:val="fr-FR"/>
        </w:rPr>
        <w:tab/>
        <w:t>Objectifs</w:t>
      </w:r>
    </w:p>
    <w:p w14:paraId="09CBA5D6" w14:textId="77777777" w:rsidR="00F37F6A" w:rsidRPr="0018540E" w:rsidRDefault="00F37F6A" w:rsidP="00771018">
      <w:pPr>
        <w:autoSpaceDE w:val="0"/>
        <w:autoSpaceDN w:val="0"/>
        <w:adjustRightInd w:val="0"/>
        <w:jc w:val="both"/>
        <w:rPr>
          <w:rFonts w:cs="Arial"/>
          <w:lang w:val="fr-FR"/>
        </w:rPr>
      </w:pPr>
    </w:p>
    <w:p w14:paraId="64A5BC36" w14:textId="77777777" w:rsidR="00F37F6A" w:rsidRPr="0018540E" w:rsidRDefault="00F37F6A" w:rsidP="00771018">
      <w:pPr>
        <w:autoSpaceDE w:val="0"/>
        <w:autoSpaceDN w:val="0"/>
        <w:adjustRightInd w:val="0"/>
        <w:jc w:val="both"/>
        <w:rPr>
          <w:rFonts w:cs="Arial"/>
          <w:lang w:val="fr-FR"/>
        </w:rPr>
      </w:pPr>
      <w:r>
        <w:rPr>
          <w:rFonts w:cs="Arial"/>
          <w:lang w:val="fr-FR"/>
        </w:rPr>
        <w:t>Les objectifs suivants sont fixés pour la période couverte par le présent Plan d'action :</w:t>
      </w:r>
    </w:p>
    <w:p w14:paraId="453249AB" w14:textId="77777777" w:rsidR="00F37F6A" w:rsidRPr="0018540E" w:rsidRDefault="00F37F6A" w:rsidP="00771018">
      <w:pPr>
        <w:autoSpaceDE w:val="0"/>
        <w:autoSpaceDN w:val="0"/>
        <w:adjustRightInd w:val="0"/>
        <w:jc w:val="both"/>
        <w:rPr>
          <w:rFonts w:cs="Arial"/>
          <w:lang w:val="fr-FR"/>
        </w:rPr>
      </w:pPr>
    </w:p>
    <w:p w14:paraId="35410E19"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a)</w:t>
      </w:r>
      <w:r>
        <w:rPr>
          <w:rFonts w:cs="Arial"/>
          <w:lang w:val="fr-FR"/>
        </w:rPr>
        <w:tab/>
        <w:t xml:space="preserve"> Stopper et inverser le déclin des populations</w:t>
      </w:r>
      <w:r>
        <w:rPr>
          <w:rStyle w:val="FootnoteReference"/>
          <w:rFonts w:cs="Arial"/>
          <w:lang w:val="fr-FR"/>
        </w:rPr>
        <w:footnoteReference w:id="2"/>
      </w:r>
      <w:r>
        <w:rPr>
          <w:rFonts w:cs="Arial"/>
          <w:lang w:val="fr-FR"/>
        </w:rPr>
        <w:t xml:space="preserve"> d'oiseaux de proie menacés au niveau mondial (en danger critique d'extinction, en danger et vulnérables) et quasi menacés, et atténuer les menaces qui pèsent sur eux </w:t>
      </w:r>
      <w:proofErr w:type="gramStart"/>
      <w:r>
        <w:rPr>
          <w:rFonts w:cs="Arial"/>
          <w:lang w:val="fr-FR"/>
        </w:rPr>
        <w:t>de manière à ce</w:t>
      </w:r>
      <w:proofErr w:type="gramEnd"/>
      <w:r>
        <w:rPr>
          <w:rFonts w:cs="Arial"/>
          <w:lang w:val="fr-FR"/>
        </w:rPr>
        <w:t xml:space="preserve"> qu'ils ne soient plus menacés au niveau mondial ou quasi menacés ;</w:t>
      </w:r>
    </w:p>
    <w:p w14:paraId="1BC69AEB" w14:textId="77777777" w:rsidR="00F37F6A" w:rsidRPr="0018540E" w:rsidRDefault="00F37F6A" w:rsidP="00771018">
      <w:pPr>
        <w:autoSpaceDE w:val="0"/>
        <w:autoSpaceDN w:val="0"/>
        <w:adjustRightInd w:val="0"/>
        <w:ind w:left="720" w:hanging="720"/>
        <w:jc w:val="both"/>
        <w:rPr>
          <w:rFonts w:cs="Arial"/>
          <w:lang w:val="fr-FR"/>
        </w:rPr>
      </w:pPr>
    </w:p>
    <w:p w14:paraId="2D31E7F0"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b)</w:t>
      </w:r>
      <w:r>
        <w:rPr>
          <w:rFonts w:cs="Arial"/>
          <w:lang w:val="fr-FR"/>
        </w:rPr>
        <w:tab/>
        <w:t xml:space="preserve"> Arrêter et inverser le déclin des populations d'autres oiseaux de proie dont l'état de conservation est défavorable en Afrique et en Eurasie et atténuer les menaces qui pèsent sur eux afin de ramener leurs populations dans un état de conservation favorable ;</w:t>
      </w:r>
    </w:p>
    <w:p w14:paraId="6E9BAF5C" w14:textId="77777777" w:rsidR="00F37F6A" w:rsidRPr="0018540E" w:rsidRDefault="00F37F6A" w:rsidP="00771018">
      <w:pPr>
        <w:autoSpaceDE w:val="0"/>
        <w:autoSpaceDN w:val="0"/>
        <w:adjustRightInd w:val="0"/>
        <w:ind w:left="720" w:hanging="720"/>
        <w:jc w:val="both"/>
        <w:rPr>
          <w:rFonts w:cs="Arial"/>
          <w:lang w:val="fr-FR"/>
        </w:rPr>
      </w:pPr>
    </w:p>
    <w:p w14:paraId="65A36012"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c)</w:t>
      </w:r>
      <w:r>
        <w:rPr>
          <w:rFonts w:cs="Arial"/>
          <w:lang w:val="fr-FR"/>
        </w:rPr>
        <w:tab/>
        <w:t xml:space="preserve"> Anticiper, réduire et éviter les menaces potentielles et nouvelles pesant sur toutes les espèces d'oiseaux de proie, en particulier pour empêcher les populations de toute espèce de subir un déclin à long terme.</w:t>
      </w:r>
    </w:p>
    <w:p w14:paraId="47A971EC" w14:textId="77777777" w:rsidR="00F37F6A" w:rsidRPr="0018540E" w:rsidRDefault="00F37F6A" w:rsidP="00771018">
      <w:pPr>
        <w:autoSpaceDE w:val="0"/>
        <w:autoSpaceDN w:val="0"/>
        <w:adjustRightInd w:val="0"/>
        <w:jc w:val="both"/>
        <w:rPr>
          <w:rFonts w:cs="Arial"/>
          <w:lang w:val="fr-FR"/>
        </w:rPr>
      </w:pPr>
    </w:p>
    <w:p w14:paraId="4A844D57" w14:textId="6F7B6895" w:rsidR="00F37F6A" w:rsidRPr="0071613D" w:rsidRDefault="00F37F6A" w:rsidP="00771018">
      <w:pPr>
        <w:autoSpaceDE w:val="0"/>
        <w:autoSpaceDN w:val="0"/>
        <w:adjustRightInd w:val="0"/>
        <w:jc w:val="both"/>
        <w:rPr>
          <w:rFonts w:cs="Arial"/>
          <w:b/>
          <w:bCs/>
          <w:lang w:val="fr-FR"/>
        </w:rPr>
      </w:pPr>
      <w:r>
        <w:rPr>
          <w:rFonts w:cs="Arial"/>
          <w:b/>
          <w:bCs/>
          <w:lang w:val="fr-FR"/>
        </w:rPr>
        <w:t>3.</w:t>
      </w:r>
      <w:r>
        <w:rPr>
          <w:rFonts w:cs="Arial"/>
          <w:b/>
          <w:bCs/>
          <w:lang w:val="fr-FR"/>
        </w:rPr>
        <w:tab/>
        <w:t>Catégories d'espèces</w:t>
      </w:r>
    </w:p>
    <w:p w14:paraId="5097DDF1" w14:textId="77777777" w:rsidR="00F37F6A" w:rsidRPr="0018540E" w:rsidRDefault="00F37F6A" w:rsidP="00771018">
      <w:pPr>
        <w:autoSpaceDE w:val="0"/>
        <w:autoSpaceDN w:val="0"/>
        <w:adjustRightInd w:val="0"/>
        <w:jc w:val="both"/>
        <w:rPr>
          <w:rFonts w:cs="Arial"/>
          <w:lang w:val="fr-FR"/>
        </w:rPr>
      </w:pPr>
    </w:p>
    <w:p w14:paraId="6D2A507F" w14:textId="475DE2F3" w:rsidR="00F37F6A" w:rsidRPr="0018540E" w:rsidRDefault="00F37F6A" w:rsidP="00771018">
      <w:pPr>
        <w:autoSpaceDE w:val="0"/>
        <w:autoSpaceDN w:val="0"/>
        <w:adjustRightInd w:val="0"/>
        <w:ind w:left="720" w:hanging="720"/>
        <w:jc w:val="both"/>
        <w:rPr>
          <w:rFonts w:cs="Arial"/>
          <w:lang w:val="fr-FR"/>
        </w:rPr>
      </w:pPr>
      <w:r>
        <w:rPr>
          <w:rFonts w:cs="Arial"/>
          <w:lang w:val="fr-FR"/>
        </w:rPr>
        <w:t>3.1.</w:t>
      </w:r>
      <w:r>
        <w:rPr>
          <w:rFonts w:cs="Arial"/>
          <w:lang w:val="fr-FR"/>
        </w:rPr>
        <w:tab/>
        <w:t xml:space="preserve">Les espèces d'oiseaux de proie figurant à l'annexe 1 du présent Mémorandum d'Entente sont classées dans les catégories suivantes : </w:t>
      </w:r>
    </w:p>
    <w:p w14:paraId="0B5F1233" w14:textId="77777777" w:rsidR="00F37F6A" w:rsidRPr="0018540E" w:rsidRDefault="00F37F6A" w:rsidP="00771018">
      <w:pPr>
        <w:autoSpaceDE w:val="0"/>
        <w:autoSpaceDN w:val="0"/>
        <w:adjustRightInd w:val="0"/>
        <w:ind w:left="720" w:hanging="720"/>
        <w:jc w:val="both"/>
        <w:rPr>
          <w:rFonts w:cs="Arial"/>
          <w:lang w:val="fr-FR"/>
        </w:rPr>
      </w:pPr>
    </w:p>
    <w:p w14:paraId="5949DDF5"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Catégorie </w:t>
      </w:r>
      <w:proofErr w:type="gramStart"/>
      <w:r>
        <w:rPr>
          <w:rFonts w:cs="Arial"/>
          <w:u w:val="single"/>
          <w:lang w:val="fr-FR"/>
        </w:rPr>
        <w:t>1</w:t>
      </w:r>
      <w:r>
        <w:rPr>
          <w:rFonts w:cs="Arial"/>
          <w:lang w:val="fr-FR"/>
        </w:rPr>
        <w:t>:</w:t>
      </w:r>
      <w:proofErr w:type="gramEnd"/>
      <w:r>
        <w:rPr>
          <w:rFonts w:cs="Arial"/>
          <w:lang w:val="fr-FR"/>
        </w:rPr>
        <w:t xml:space="preserve"> Espèces mondialement menacées et quasi menacées telles que définies dans la dernière Liste rouge de l'UICN et répertoriées comme telles dans la base de données mondiale des oiseaux de </w:t>
      </w:r>
      <w:proofErr w:type="spellStart"/>
      <w:r>
        <w:rPr>
          <w:rFonts w:cs="Arial"/>
          <w:lang w:val="fr-FR"/>
        </w:rPr>
        <w:t>BirdLife</w:t>
      </w:r>
      <w:proofErr w:type="spellEnd"/>
      <w:r>
        <w:rPr>
          <w:rFonts w:cs="Arial"/>
          <w:lang w:val="fr-FR"/>
        </w:rPr>
        <w:t xml:space="preserve"> International ;</w:t>
      </w:r>
    </w:p>
    <w:p w14:paraId="01D4D906" w14:textId="77777777" w:rsidR="00F37F6A" w:rsidRPr="0018540E" w:rsidRDefault="00F37F6A" w:rsidP="00771018">
      <w:pPr>
        <w:autoSpaceDE w:val="0"/>
        <w:autoSpaceDN w:val="0"/>
        <w:adjustRightInd w:val="0"/>
        <w:jc w:val="both"/>
        <w:rPr>
          <w:rFonts w:cs="Arial"/>
          <w:lang w:val="fr-FR"/>
        </w:rPr>
      </w:pPr>
    </w:p>
    <w:p w14:paraId="5D966690" w14:textId="77D86754"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Catégorie </w:t>
      </w:r>
      <w:proofErr w:type="gramStart"/>
      <w:r>
        <w:rPr>
          <w:rFonts w:cs="Arial"/>
          <w:u w:val="single"/>
          <w:lang w:val="fr-FR"/>
        </w:rPr>
        <w:t>2</w:t>
      </w:r>
      <w:r>
        <w:rPr>
          <w:rFonts w:cs="Arial"/>
          <w:lang w:val="fr-FR"/>
        </w:rPr>
        <w:t>:</w:t>
      </w:r>
      <w:proofErr w:type="gramEnd"/>
      <w:r>
        <w:rPr>
          <w:rFonts w:cs="Arial"/>
          <w:lang w:val="fr-FR"/>
        </w:rPr>
        <w:t xml:space="preserve"> Espèces dont l'état de conservation est considéré comme défavorable au niveau régional dans les États de l'aire de répartition et les territoires énumérés à l'annexe 2 du Mémorandum d'Entente ;</w:t>
      </w:r>
    </w:p>
    <w:p w14:paraId="6DE982AC" w14:textId="77777777" w:rsidR="00F37F6A" w:rsidRPr="0018540E" w:rsidRDefault="00F37F6A" w:rsidP="00771018">
      <w:pPr>
        <w:autoSpaceDE w:val="0"/>
        <w:autoSpaceDN w:val="0"/>
        <w:adjustRightInd w:val="0"/>
        <w:ind w:left="720"/>
        <w:jc w:val="both"/>
        <w:rPr>
          <w:rFonts w:cs="Arial"/>
          <w:lang w:val="fr-FR"/>
        </w:rPr>
      </w:pPr>
    </w:p>
    <w:p w14:paraId="3246E198"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Catégorie </w:t>
      </w:r>
      <w:proofErr w:type="gramStart"/>
      <w:r>
        <w:rPr>
          <w:rFonts w:cs="Arial"/>
          <w:u w:val="single"/>
          <w:lang w:val="fr-FR"/>
        </w:rPr>
        <w:t>3</w:t>
      </w:r>
      <w:r>
        <w:rPr>
          <w:rFonts w:cs="Arial"/>
          <w:lang w:val="fr-FR"/>
        </w:rPr>
        <w:t>:</w:t>
      </w:r>
      <w:proofErr w:type="gramEnd"/>
      <w:r>
        <w:rPr>
          <w:rFonts w:cs="Arial"/>
          <w:lang w:val="fr-FR"/>
        </w:rPr>
        <w:t xml:space="preserve"> toutes les autres espèces de rapaces migrateurs.</w:t>
      </w:r>
    </w:p>
    <w:p w14:paraId="64494747" w14:textId="77777777" w:rsidR="00F37F6A" w:rsidRPr="0018540E" w:rsidRDefault="00F37F6A" w:rsidP="00771018">
      <w:pPr>
        <w:jc w:val="both"/>
        <w:rPr>
          <w:rFonts w:cs="Arial"/>
          <w:lang w:val="fr-FR"/>
        </w:rPr>
      </w:pPr>
    </w:p>
    <w:p w14:paraId="6A405E6F" w14:textId="4755EAFF" w:rsidR="00F37F6A" w:rsidRPr="0018540E" w:rsidRDefault="00F37F6A" w:rsidP="00771018">
      <w:pPr>
        <w:autoSpaceDE w:val="0"/>
        <w:autoSpaceDN w:val="0"/>
        <w:adjustRightInd w:val="0"/>
        <w:ind w:left="720" w:hanging="720"/>
        <w:jc w:val="both"/>
        <w:rPr>
          <w:rFonts w:cs="Arial"/>
          <w:lang w:val="fr-FR"/>
        </w:rPr>
      </w:pPr>
      <w:r>
        <w:rPr>
          <w:rFonts w:cs="Arial"/>
          <w:lang w:val="fr-FR"/>
        </w:rPr>
        <w:t>3.2.</w:t>
      </w:r>
      <w:r>
        <w:rPr>
          <w:rFonts w:cs="Arial"/>
          <w:lang w:val="fr-FR"/>
        </w:rPr>
        <w:tab/>
        <w:t>Les espèces figurant à l'annexe 1 du présent Mémorandum d'Entente sont classées dans les catégories prévues au paragraphe 3.1, comme indiqué dans le tableau 1, pour la période d'application du présent Plan d'action, à moins que le tableau 1 ne soit modifié conformément à une procédure à convenir par les signataires lors de la première session de la réunion des signataires.</w:t>
      </w:r>
    </w:p>
    <w:p w14:paraId="4273BAE4" w14:textId="77777777" w:rsidR="00F37F6A" w:rsidRPr="0018540E" w:rsidRDefault="00F37F6A" w:rsidP="00771018">
      <w:pPr>
        <w:autoSpaceDE w:val="0"/>
        <w:autoSpaceDN w:val="0"/>
        <w:adjustRightInd w:val="0"/>
        <w:jc w:val="both"/>
        <w:rPr>
          <w:rFonts w:cs="Arial"/>
          <w:lang w:val="fr-FR"/>
        </w:rPr>
      </w:pPr>
    </w:p>
    <w:p w14:paraId="6CD58C40" w14:textId="77777777" w:rsidR="00F37F6A" w:rsidRPr="0018540E" w:rsidRDefault="00F37F6A" w:rsidP="00771018">
      <w:pPr>
        <w:autoSpaceDE w:val="0"/>
        <w:autoSpaceDN w:val="0"/>
        <w:adjustRightInd w:val="0"/>
        <w:jc w:val="both"/>
        <w:rPr>
          <w:rFonts w:cs="Arial"/>
          <w:b/>
          <w:bCs/>
          <w:lang w:val="fr-FR"/>
        </w:rPr>
      </w:pPr>
      <w:r>
        <w:rPr>
          <w:rFonts w:cs="Arial"/>
          <w:b/>
          <w:bCs/>
          <w:lang w:val="fr-FR"/>
        </w:rPr>
        <w:t>4.</w:t>
      </w:r>
      <w:r>
        <w:rPr>
          <w:rFonts w:cs="Arial"/>
          <w:b/>
          <w:bCs/>
          <w:lang w:val="fr-FR"/>
        </w:rPr>
        <w:tab/>
        <w:t>Actions prioritaires</w:t>
      </w:r>
    </w:p>
    <w:p w14:paraId="577261C5" w14:textId="77777777" w:rsidR="00F37F6A" w:rsidRPr="0018540E" w:rsidRDefault="00F37F6A" w:rsidP="00771018">
      <w:pPr>
        <w:autoSpaceDE w:val="0"/>
        <w:autoSpaceDN w:val="0"/>
        <w:adjustRightInd w:val="0"/>
        <w:jc w:val="both"/>
        <w:rPr>
          <w:rFonts w:cs="Arial"/>
          <w:lang w:val="fr-FR"/>
        </w:rPr>
      </w:pPr>
    </w:p>
    <w:p w14:paraId="5A1D9968" w14:textId="77777777" w:rsidR="00F37F6A" w:rsidRPr="00EC52C9" w:rsidRDefault="00F37F6A" w:rsidP="00771018">
      <w:pPr>
        <w:autoSpaceDE w:val="0"/>
        <w:autoSpaceDN w:val="0"/>
        <w:adjustRightInd w:val="0"/>
        <w:jc w:val="both"/>
        <w:rPr>
          <w:rFonts w:cs="Arial"/>
          <w:lang w:val="fr-FR"/>
        </w:rPr>
      </w:pPr>
      <w:r>
        <w:rPr>
          <w:rFonts w:cs="Arial"/>
          <w:lang w:val="fr-FR"/>
        </w:rPr>
        <w:t>En tenant compte des impacts prévus des menaces et des possibilités de les réduire, conformément au paragraphe 8 du Mémorandum d'Entente et avec l'appui des stratégies et des plans d'action prévus au paragraphe 12 du Mémorandum d'Entente, les catégories d'action prioritaires pour atteindre les objectifs énoncés au paragraphe 2 ci-dessus sont considérées comme étant :</w:t>
      </w:r>
    </w:p>
    <w:p w14:paraId="3C9318A0" w14:textId="77777777" w:rsidR="00F37F6A" w:rsidRPr="00EC52C9" w:rsidRDefault="00F37F6A" w:rsidP="00771018">
      <w:pPr>
        <w:autoSpaceDE w:val="0"/>
        <w:autoSpaceDN w:val="0"/>
        <w:adjustRightInd w:val="0"/>
        <w:jc w:val="both"/>
        <w:rPr>
          <w:rFonts w:cs="Arial"/>
          <w:lang w:val="fr-FR"/>
        </w:rPr>
      </w:pPr>
    </w:p>
    <w:p w14:paraId="722496E7" w14:textId="50F026DB" w:rsidR="00F37F6A" w:rsidRPr="00EC52C9" w:rsidRDefault="00F37F6A" w:rsidP="00771018">
      <w:pPr>
        <w:ind w:left="720" w:hanging="720"/>
        <w:jc w:val="both"/>
        <w:rPr>
          <w:rFonts w:eastAsia="Times New Roman" w:cs="Arial"/>
          <w:lang w:val="fr-FR"/>
        </w:rPr>
      </w:pPr>
      <w:r>
        <w:rPr>
          <w:rFonts w:eastAsia="Times New Roman" w:cs="Arial"/>
          <w:lang w:val="fr-FR"/>
        </w:rPr>
        <w:t>a.</w:t>
      </w:r>
      <w:r>
        <w:rPr>
          <w:rFonts w:eastAsia="Times New Roman" w:cs="Arial"/>
          <w:lang w:val="fr-FR"/>
        </w:rPr>
        <w:tab/>
      </w:r>
      <w:r>
        <w:rPr>
          <w:rFonts w:cs="Arial"/>
          <w:lang w:val="fr-FR"/>
        </w:rPr>
        <w:t xml:space="preserve">la protection juridique des espèces </w:t>
      </w:r>
      <w:del w:id="10" w:author="Karima Aoukili" w:date="2023-07-04T22:13:00Z">
        <w:r w:rsidDel="004A0F72">
          <w:rPr>
            <w:rFonts w:cs="Arial"/>
            <w:lang w:val="fr-FR"/>
          </w:rPr>
          <w:delText xml:space="preserve">contre le massacre et l'exploitation non </w:delText>
        </w:r>
        <w:r w:rsidR="00AD2D13" w:rsidDel="004A0F72">
          <w:rPr>
            <w:rFonts w:cs="Arial"/>
            <w:lang w:val="fr-FR"/>
          </w:rPr>
          <w:delText>durable</w:delText>
        </w:r>
        <w:r w:rsidR="00AD2D13" w:rsidDel="004A0F72">
          <w:rPr>
            <w:rFonts w:eastAsia="Times New Roman" w:cs="Arial"/>
            <w:lang w:val="fr-FR"/>
          </w:rPr>
          <w:delText xml:space="preserve"> </w:delText>
        </w:r>
      </w:del>
      <w:r w:rsidR="00AD2D13">
        <w:rPr>
          <w:rFonts w:eastAsia="Times New Roman" w:cs="Arial"/>
          <w:lang w:val="fr-FR"/>
        </w:rPr>
        <w:t>;</w:t>
      </w:r>
    </w:p>
    <w:p w14:paraId="00BE0186" w14:textId="77777777" w:rsidR="00F37F6A" w:rsidRPr="00EC52C9" w:rsidRDefault="00F37F6A" w:rsidP="00771018">
      <w:pPr>
        <w:pStyle w:val="Default"/>
        <w:jc w:val="both"/>
        <w:rPr>
          <w:rFonts w:ascii="Arial" w:hAnsi="Arial" w:cs="Arial"/>
          <w:color w:val="auto"/>
          <w:sz w:val="22"/>
          <w:szCs w:val="22"/>
          <w:lang w:val="fr-FR"/>
        </w:rPr>
      </w:pPr>
    </w:p>
    <w:p w14:paraId="144D30D9" w14:textId="74632EBE" w:rsidR="00F37F6A" w:rsidRPr="00EC52C9" w:rsidRDefault="00F37F6A" w:rsidP="00771018">
      <w:pPr>
        <w:ind w:left="720" w:hanging="720"/>
        <w:jc w:val="both"/>
        <w:rPr>
          <w:rFonts w:eastAsia="Times New Roman" w:cs="Arial"/>
          <w:lang w:val="fr-FR"/>
        </w:rPr>
      </w:pPr>
      <w:r>
        <w:rPr>
          <w:rFonts w:eastAsia="Times New Roman" w:cs="Arial"/>
          <w:lang w:val="fr-FR"/>
        </w:rPr>
        <w:t>b.</w:t>
      </w:r>
      <w:r>
        <w:rPr>
          <w:rFonts w:eastAsia="Times New Roman" w:cs="Arial"/>
          <w:lang w:val="fr-FR"/>
        </w:rPr>
        <w:tab/>
      </w:r>
      <w:r>
        <w:rPr>
          <w:rFonts w:cs="Arial"/>
          <w:lang w:val="fr-FR"/>
        </w:rPr>
        <w:t xml:space="preserve">des programmes de gestion et de reconstitution des populations </w:t>
      </w:r>
      <w:r w:rsidR="00AD2D13">
        <w:rPr>
          <w:rFonts w:cs="Arial"/>
          <w:lang w:val="fr-FR"/>
        </w:rPr>
        <w:t>d’espèces ;</w:t>
      </w:r>
    </w:p>
    <w:p w14:paraId="7057AD07" w14:textId="77777777" w:rsidR="00F37F6A" w:rsidRPr="00EC52C9" w:rsidRDefault="00F37F6A" w:rsidP="00771018">
      <w:pPr>
        <w:pStyle w:val="Default"/>
        <w:jc w:val="both"/>
        <w:rPr>
          <w:rFonts w:ascii="Arial" w:hAnsi="Arial" w:cs="Arial"/>
          <w:color w:val="auto"/>
          <w:sz w:val="22"/>
          <w:szCs w:val="22"/>
          <w:highlight w:val="yellow"/>
          <w:lang w:val="fr-FR"/>
        </w:rPr>
      </w:pPr>
    </w:p>
    <w:p w14:paraId="6E95D3B9" w14:textId="4ACD90B9" w:rsidR="00F37F6A" w:rsidRPr="00EC52C9" w:rsidRDefault="00F37F6A" w:rsidP="00771018">
      <w:pPr>
        <w:ind w:left="720" w:hanging="720"/>
        <w:jc w:val="both"/>
        <w:rPr>
          <w:rFonts w:eastAsia="Times New Roman" w:cs="Arial"/>
          <w:lang w:val="fr-FR"/>
        </w:rPr>
      </w:pPr>
      <w:r>
        <w:rPr>
          <w:rFonts w:eastAsia="Times New Roman" w:cs="Arial"/>
          <w:lang w:val="fr-FR"/>
        </w:rPr>
        <w:t>c.</w:t>
      </w:r>
      <w:r>
        <w:rPr>
          <w:rFonts w:eastAsia="Times New Roman" w:cs="Arial"/>
          <w:lang w:val="fr-FR"/>
        </w:rPr>
        <w:tab/>
        <w:t>la c</w:t>
      </w:r>
      <w:r>
        <w:rPr>
          <w:rFonts w:cs="Arial"/>
          <w:lang w:val="fr-FR"/>
        </w:rPr>
        <w:t xml:space="preserve">onservation et gestion des habitats et des </w:t>
      </w:r>
      <w:r w:rsidR="00AD2D13">
        <w:rPr>
          <w:rFonts w:cs="Arial"/>
          <w:lang w:val="fr-FR"/>
        </w:rPr>
        <w:t>sites</w:t>
      </w:r>
      <w:r w:rsidR="00AD2D13">
        <w:rPr>
          <w:rFonts w:eastAsia="Times New Roman" w:cs="Arial"/>
          <w:lang w:val="fr-FR"/>
        </w:rPr>
        <w:t xml:space="preserve"> ;</w:t>
      </w:r>
    </w:p>
    <w:p w14:paraId="04E85147" w14:textId="77777777" w:rsidR="00F37F6A" w:rsidRPr="00EC52C9" w:rsidRDefault="00F37F6A" w:rsidP="00771018">
      <w:pPr>
        <w:pStyle w:val="Default"/>
        <w:jc w:val="both"/>
        <w:rPr>
          <w:rFonts w:ascii="Arial" w:hAnsi="Arial" w:cs="Arial"/>
          <w:color w:val="auto"/>
          <w:sz w:val="22"/>
          <w:szCs w:val="22"/>
          <w:highlight w:val="yellow"/>
          <w:lang w:val="fr-FR"/>
        </w:rPr>
      </w:pPr>
    </w:p>
    <w:p w14:paraId="5F82C803" w14:textId="77777777" w:rsidR="00F37F6A" w:rsidRPr="00EC52C9" w:rsidRDefault="00F37F6A" w:rsidP="00771018">
      <w:pPr>
        <w:ind w:left="720" w:hanging="720"/>
        <w:jc w:val="both"/>
        <w:rPr>
          <w:rFonts w:eastAsia="Times New Roman" w:cs="Arial"/>
          <w:lang w:val="fr-FR"/>
        </w:rPr>
      </w:pPr>
      <w:r>
        <w:rPr>
          <w:rFonts w:eastAsia="Times New Roman" w:cs="Arial"/>
          <w:lang w:val="fr-FR"/>
        </w:rPr>
        <w:t>d.</w:t>
      </w:r>
      <w:r>
        <w:rPr>
          <w:rFonts w:eastAsia="Times New Roman" w:cs="Arial"/>
          <w:lang w:val="fr-FR"/>
        </w:rPr>
        <w:tab/>
        <w:t>l'évaluation des menaces et des pressions et la réponse à ces menaces et pressions ;</w:t>
      </w:r>
    </w:p>
    <w:p w14:paraId="37401646" w14:textId="77777777" w:rsidR="00F37F6A" w:rsidRPr="00EC52C9" w:rsidRDefault="00F37F6A" w:rsidP="00771018">
      <w:pPr>
        <w:pStyle w:val="Default"/>
        <w:jc w:val="both"/>
        <w:rPr>
          <w:rFonts w:ascii="Arial" w:hAnsi="Arial" w:cs="Arial"/>
          <w:color w:val="auto"/>
          <w:sz w:val="22"/>
          <w:szCs w:val="22"/>
          <w:highlight w:val="yellow"/>
          <w:lang w:val="fr-FR"/>
        </w:rPr>
      </w:pPr>
    </w:p>
    <w:p w14:paraId="30A34696" w14:textId="77777777" w:rsidR="00F37F6A" w:rsidRPr="00EC52C9" w:rsidRDefault="00F37F6A" w:rsidP="00771018">
      <w:pPr>
        <w:ind w:left="720" w:hanging="720"/>
        <w:jc w:val="both"/>
        <w:rPr>
          <w:rFonts w:eastAsia="Times New Roman" w:cs="Arial"/>
          <w:lang w:val="fr-FR"/>
        </w:rPr>
      </w:pPr>
      <w:r>
        <w:rPr>
          <w:rFonts w:eastAsia="Times New Roman" w:cs="Arial"/>
          <w:lang w:val="fr-FR"/>
        </w:rPr>
        <w:t>e.</w:t>
      </w:r>
      <w:r>
        <w:rPr>
          <w:rFonts w:eastAsia="Times New Roman" w:cs="Arial"/>
          <w:lang w:val="fr-FR"/>
        </w:rPr>
        <w:tab/>
        <w:t>l'action/l'intégration entre les secteurs ;</w:t>
      </w:r>
    </w:p>
    <w:p w14:paraId="02D7A317" w14:textId="77777777" w:rsidR="00F37F6A" w:rsidRPr="00EC52C9" w:rsidRDefault="00F37F6A" w:rsidP="00771018">
      <w:pPr>
        <w:pStyle w:val="Default"/>
        <w:jc w:val="both"/>
        <w:rPr>
          <w:rFonts w:ascii="Arial" w:hAnsi="Arial" w:cs="Arial"/>
          <w:color w:val="auto"/>
          <w:sz w:val="22"/>
          <w:szCs w:val="22"/>
          <w:highlight w:val="yellow"/>
          <w:lang w:val="fr-FR"/>
        </w:rPr>
      </w:pPr>
    </w:p>
    <w:p w14:paraId="25985E7B" w14:textId="77777777" w:rsidR="00F37F6A" w:rsidRPr="00EC52C9" w:rsidRDefault="00F37F6A" w:rsidP="00771018">
      <w:pPr>
        <w:ind w:left="720" w:hanging="720"/>
        <w:jc w:val="both"/>
        <w:rPr>
          <w:rFonts w:eastAsia="Times New Roman" w:cs="Arial"/>
          <w:lang w:val="fr-FR"/>
        </w:rPr>
      </w:pPr>
      <w:r>
        <w:rPr>
          <w:rFonts w:eastAsia="Times New Roman" w:cs="Arial"/>
          <w:lang w:val="fr-FR"/>
        </w:rPr>
        <w:t>f.</w:t>
      </w:r>
      <w:r>
        <w:rPr>
          <w:rFonts w:eastAsia="Times New Roman" w:cs="Arial"/>
          <w:lang w:val="fr-FR"/>
        </w:rPr>
        <w:tab/>
        <w:t>la recherche, le suivi et la gestion de l'information ;</w:t>
      </w:r>
    </w:p>
    <w:p w14:paraId="616D6635" w14:textId="77777777" w:rsidR="00F37F6A" w:rsidRPr="00EC52C9" w:rsidRDefault="00F37F6A" w:rsidP="00771018">
      <w:pPr>
        <w:pStyle w:val="Default"/>
        <w:jc w:val="both"/>
        <w:rPr>
          <w:rFonts w:ascii="Arial" w:hAnsi="Arial" w:cs="Arial"/>
          <w:color w:val="auto"/>
          <w:sz w:val="22"/>
          <w:szCs w:val="22"/>
          <w:highlight w:val="yellow"/>
          <w:lang w:val="fr-FR"/>
        </w:rPr>
      </w:pPr>
    </w:p>
    <w:p w14:paraId="3CF6E1B6" w14:textId="77777777" w:rsidR="00F37F6A" w:rsidRPr="00EC52C9" w:rsidRDefault="00F37F6A" w:rsidP="00771018">
      <w:pPr>
        <w:ind w:left="720" w:hanging="720"/>
        <w:jc w:val="both"/>
        <w:rPr>
          <w:rFonts w:eastAsia="Times New Roman" w:cs="Arial"/>
          <w:lang w:val="fr-FR"/>
        </w:rPr>
      </w:pPr>
      <w:r>
        <w:rPr>
          <w:rFonts w:eastAsia="Times New Roman" w:cs="Arial"/>
          <w:lang w:val="fr-FR"/>
        </w:rPr>
        <w:t>g.</w:t>
      </w:r>
      <w:r>
        <w:rPr>
          <w:rFonts w:eastAsia="Times New Roman" w:cs="Arial"/>
          <w:lang w:val="fr-FR"/>
        </w:rPr>
        <w:tab/>
        <w:t>la sensibilisation ;</w:t>
      </w:r>
    </w:p>
    <w:p w14:paraId="663DD084" w14:textId="77777777" w:rsidR="00F37F6A" w:rsidRPr="00EC52C9" w:rsidRDefault="00F37F6A" w:rsidP="00771018">
      <w:pPr>
        <w:pStyle w:val="Default"/>
        <w:jc w:val="both"/>
        <w:rPr>
          <w:rFonts w:ascii="Arial" w:hAnsi="Arial" w:cs="Arial"/>
          <w:color w:val="auto"/>
          <w:sz w:val="22"/>
          <w:szCs w:val="22"/>
          <w:highlight w:val="yellow"/>
          <w:lang w:val="fr-FR"/>
        </w:rPr>
      </w:pPr>
    </w:p>
    <w:p w14:paraId="6C754A24" w14:textId="77777777" w:rsidR="00F37F6A" w:rsidRPr="00EC52C9" w:rsidRDefault="00F37F6A" w:rsidP="00771018">
      <w:pPr>
        <w:ind w:left="720" w:hanging="720"/>
        <w:jc w:val="both"/>
        <w:rPr>
          <w:rFonts w:eastAsia="Times New Roman" w:cs="Arial"/>
          <w:lang w:val="fr-FR"/>
        </w:rPr>
      </w:pPr>
      <w:r>
        <w:rPr>
          <w:rFonts w:eastAsia="Times New Roman" w:cs="Arial"/>
          <w:lang w:val="fr-FR"/>
        </w:rPr>
        <w:t>h.</w:t>
      </w:r>
      <w:r>
        <w:rPr>
          <w:rFonts w:eastAsia="Times New Roman" w:cs="Arial"/>
          <w:lang w:val="fr-FR"/>
        </w:rPr>
        <w:tab/>
        <w:t>le renforcement des capacités ;</w:t>
      </w:r>
    </w:p>
    <w:p w14:paraId="6AAA4062" w14:textId="77777777" w:rsidR="00F37F6A" w:rsidRPr="0018540E" w:rsidRDefault="00F37F6A" w:rsidP="00771018">
      <w:pPr>
        <w:pStyle w:val="Default"/>
        <w:jc w:val="both"/>
        <w:rPr>
          <w:rFonts w:ascii="Arial" w:hAnsi="Arial" w:cs="Arial"/>
          <w:color w:val="auto"/>
          <w:sz w:val="22"/>
          <w:szCs w:val="22"/>
          <w:highlight w:val="yellow"/>
          <w:u w:val="single"/>
          <w:lang w:val="fr-FR"/>
        </w:rPr>
      </w:pPr>
    </w:p>
    <w:p w14:paraId="2074F2CE" w14:textId="77777777" w:rsidR="00F37F6A" w:rsidRPr="00EC52C9" w:rsidRDefault="00F37F6A" w:rsidP="00771018">
      <w:pPr>
        <w:ind w:left="720" w:hanging="720"/>
        <w:jc w:val="both"/>
        <w:rPr>
          <w:rFonts w:eastAsia="Times New Roman" w:cs="Arial"/>
          <w:lang w:val="fr-FR"/>
        </w:rPr>
      </w:pPr>
      <w:r>
        <w:rPr>
          <w:rFonts w:eastAsia="Times New Roman" w:cs="Arial"/>
          <w:lang w:val="fr-FR"/>
        </w:rPr>
        <w:t>i.</w:t>
      </w:r>
      <w:r>
        <w:rPr>
          <w:rFonts w:eastAsia="Times New Roman" w:cs="Arial"/>
          <w:lang w:val="fr-FR"/>
        </w:rPr>
        <w:tab/>
        <w:t>la coopération internationale.</w:t>
      </w:r>
    </w:p>
    <w:p w14:paraId="437710E1" w14:textId="77777777" w:rsidR="00F37F6A" w:rsidRPr="0018540E" w:rsidRDefault="00F37F6A" w:rsidP="00771018">
      <w:pPr>
        <w:autoSpaceDE w:val="0"/>
        <w:autoSpaceDN w:val="0"/>
        <w:adjustRightInd w:val="0"/>
        <w:jc w:val="both"/>
        <w:rPr>
          <w:rFonts w:cs="Arial"/>
          <w:lang w:val="fr-FR"/>
        </w:rPr>
      </w:pPr>
    </w:p>
    <w:p w14:paraId="49CF4E2C" w14:textId="77777777" w:rsidR="00F37F6A" w:rsidRPr="0018540E" w:rsidRDefault="00F37F6A" w:rsidP="00771018">
      <w:pPr>
        <w:autoSpaceDE w:val="0"/>
        <w:autoSpaceDN w:val="0"/>
        <w:adjustRightInd w:val="0"/>
        <w:jc w:val="both"/>
        <w:rPr>
          <w:rFonts w:cs="Arial"/>
          <w:b/>
          <w:bCs/>
          <w:lang w:val="fr-FR"/>
        </w:rPr>
      </w:pPr>
      <w:r>
        <w:rPr>
          <w:rFonts w:cs="Arial"/>
          <w:b/>
          <w:bCs/>
          <w:lang w:val="fr-FR"/>
        </w:rPr>
        <w:t>5.</w:t>
      </w:r>
      <w:r>
        <w:rPr>
          <w:rFonts w:cs="Arial"/>
          <w:b/>
          <w:bCs/>
          <w:lang w:val="fr-FR"/>
        </w:rPr>
        <w:tab/>
        <w:t>Cadre de mise en œuvre</w:t>
      </w:r>
    </w:p>
    <w:p w14:paraId="30F6BDEF" w14:textId="77777777" w:rsidR="00F37F6A" w:rsidRPr="0018540E" w:rsidRDefault="00F37F6A" w:rsidP="00771018">
      <w:pPr>
        <w:autoSpaceDE w:val="0"/>
        <w:autoSpaceDN w:val="0"/>
        <w:adjustRightInd w:val="0"/>
        <w:jc w:val="both"/>
        <w:rPr>
          <w:rFonts w:cs="Arial"/>
          <w:lang w:val="fr-FR"/>
        </w:rPr>
      </w:pPr>
    </w:p>
    <w:p w14:paraId="04E14C66" w14:textId="66AC6E94" w:rsidR="00F37F6A" w:rsidRPr="0018540E" w:rsidRDefault="00F37F6A" w:rsidP="00771018">
      <w:pPr>
        <w:autoSpaceDE w:val="0"/>
        <w:autoSpaceDN w:val="0"/>
        <w:adjustRightInd w:val="0"/>
        <w:ind w:left="720" w:hanging="720"/>
        <w:jc w:val="both"/>
        <w:rPr>
          <w:rFonts w:cs="Arial"/>
          <w:lang w:val="fr-FR"/>
        </w:rPr>
      </w:pPr>
      <w:r>
        <w:rPr>
          <w:rFonts w:cs="Arial"/>
          <w:lang w:val="fr-FR"/>
        </w:rPr>
        <w:t>5.1.</w:t>
      </w:r>
      <w:r>
        <w:rPr>
          <w:rFonts w:cs="Arial"/>
          <w:lang w:val="fr-FR"/>
        </w:rPr>
        <w:tab/>
      </w:r>
      <w:r>
        <w:rPr>
          <w:rFonts w:cs="Arial"/>
          <w:b/>
          <w:bCs/>
          <w:lang w:val="fr-FR"/>
        </w:rPr>
        <w:t xml:space="preserve">Activités </w:t>
      </w:r>
      <w:r>
        <w:rPr>
          <w:rFonts w:cs="Arial"/>
          <w:lang w:val="fr-FR"/>
        </w:rPr>
        <w:t>Les principales activités que les signataires devraient entreprendre afin de mettre en œuvre les dispositions générales du Mémorandum d'Entente et les questions spécifiques abordées dans le présent Plan d'action sont présentées dans le tableau 2. Ces activités feront l'objet de stratégies ou de documents équivalents, comme le prévoit le paragraphe 12 du Mémorandum d'Entente. L'Unité de coordination prévue au paragraphe 16 du Mémorandum d'Entente assistera les signataires dans la mise en œuvre.</w:t>
      </w:r>
    </w:p>
    <w:p w14:paraId="523C9EF9" w14:textId="77777777" w:rsidR="00F37F6A" w:rsidRPr="0018540E" w:rsidRDefault="00F37F6A" w:rsidP="00771018">
      <w:pPr>
        <w:autoSpaceDE w:val="0"/>
        <w:autoSpaceDN w:val="0"/>
        <w:adjustRightInd w:val="0"/>
        <w:jc w:val="both"/>
        <w:rPr>
          <w:rFonts w:cs="Arial"/>
          <w:lang w:val="fr-FR"/>
        </w:rPr>
      </w:pPr>
    </w:p>
    <w:p w14:paraId="7AAB9FF4"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5.2.</w:t>
      </w:r>
      <w:r>
        <w:rPr>
          <w:rFonts w:cs="Arial"/>
          <w:lang w:val="fr-FR"/>
        </w:rPr>
        <w:tab/>
      </w:r>
      <w:r>
        <w:rPr>
          <w:rFonts w:cs="Arial"/>
          <w:b/>
          <w:bCs/>
          <w:lang w:val="fr-FR"/>
        </w:rPr>
        <w:t xml:space="preserve">Priorités </w:t>
      </w:r>
      <w:r>
        <w:rPr>
          <w:rFonts w:cs="Arial"/>
          <w:lang w:val="fr-FR"/>
        </w:rPr>
        <w:t xml:space="preserve">Les activités du tableau 2 sont classées selon l'ordre de priorité suivant : </w:t>
      </w:r>
    </w:p>
    <w:p w14:paraId="25244A41" w14:textId="77777777" w:rsidR="00F37F6A" w:rsidRPr="0018540E" w:rsidRDefault="00F37F6A" w:rsidP="00771018">
      <w:pPr>
        <w:autoSpaceDE w:val="0"/>
        <w:autoSpaceDN w:val="0"/>
        <w:adjustRightInd w:val="0"/>
        <w:jc w:val="both"/>
        <w:rPr>
          <w:rFonts w:cs="Arial"/>
          <w:lang w:val="fr-FR"/>
        </w:rPr>
      </w:pPr>
    </w:p>
    <w:p w14:paraId="7C4167C4"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Premièrement</w:t>
      </w:r>
      <w:r>
        <w:rPr>
          <w:rFonts w:cs="Arial"/>
          <w:lang w:val="fr-FR"/>
        </w:rPr>
        <w:t xml:space="preserve"> : activité nécessaire pour empêcher l'extinction globale d'une espèce.</w:t>
      </w:r>
    </w:p>
    <w:p w14:paraId="7436C755" w14:textId="77777777" w:rsidR="00F37F6A" w:rsidRPr="0018540E" w:rsidRDefault="00F37F6A" w:rsidP="00771018">
      <w:pPr>
        <w:autoSpaceDE w:val="0"/>
        <w:autoSpaceDN w:val="0"/>
        <w:adjustRightInd w:val="0"/>
        <w:jc w:val="both"/>
        <w:rPr>
          <w:rFonts w:cs="Arial"/>
          <w:lang w:val="fr-FR"/>
        </w:rPr>
      </w:pPr>
    </w:p>
    <w:p w14:paraId="7489EEE7"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Deuxièmement </w:t>
      </w:r>
      <w:r>
        <w:rPr>
          <w:rFonts w:cs="Arial"/>
          <w:lang w:val="fr-FR"/>
        </w:rPr>
        <w:t>: activité nécessaire pour prévenir ou inverser le déclin des populations de toute espèce mondialement menacée ou quasi menacée, ou de la majorité des autres espèces dont l'état de conservation est défavorable.</w:t>
      </w:r>
    </w:p>
    <w:p w14:paraId="6A9F0AD4" w14:textId="77777777" w:rsidR="00F37F6A" w:rsidRPr="0018540E" w:rsidRDefault="00F37F6A" w:rsidP="00771018">
      <w:pPr>
        <w:autoSpaceDE w:val="0"/>
        <w:autoSpaceDN w:val="0"/>
        <w:adjustRightInd w:val="0"/>
        <w:jc w:val="both"/>
        <w:rPr>
          <w:rFonts w:cs="Arial"/>
          <w:lang w:val="fr-FR"/>
        </w:rPr>
      </w:pPr>
    </w:p>
    <w:p w14:paraId="726F4B0B"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Troisièmement </w:t>
      </w:r>
      <w:r>
        <w:rPr>
          <w:rFonts w:cs="Arial"/>
          <w:lang w:val="fr-FR"/>
        </w:rPr>
        <w:t>: activité nécessaire pour rétablir les populations d'une espèce globalement menacée ou quasi menacée, ou pour prévenir le déclin des populations d'une espèce dont l'état de conservation est défavorable.</w:t>
      </w:r>
    </w:p>
    <w:p w14:paraId="329ED1A5" w14:textId="77777777" w:rsidR="00F37F6A" w:rsidRPr="0018540E" w:rsidRDefault="00F37F6A" w:rsidP="00771018">
      <w:pPr>
        <w:autoSpaceDE w:val="0"/>
        <w:autoSpaceDN w:val="0"/>
        <w:adjustRightInd w:val="0"/>
        <w:jc w:val="both"/>
        <w:rPr>
          <w:rFonts w:cs="Arial"/>
          <w:lang w:val="fr-FR"/>
        </w:rPr>
      </w:pPr>
    </w:p>
    <w:p w14:paraId="11DD691B" w14:textId="77777777"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Quatrièmement </w:t>
      </w:r>
      <w:r>
        <w:rPr>
          <w:rFonts w:cs="Arial"/>
          <w:lang w:val="fr-FR"/>
        </w:rPr>
        <w:t>: activité nécessaire pour rétablir les populations de toute espèce dont l'état de conservation est défavorable ou pour prévenir le déclin des populations de toute espèce dont l'état de conservation est favorable.</w:t>
      </w:r>
    </w:p>
    <w:p w14:paraId="7615F331" w14:textId="77777777" w:rsidR="00F37F6A" w:rsidRPr="0018540E" w:rsidRDefault="00F37F6A" w:rsidP="00771018">
      <w:pPr>
        <w:autoSpaceDE w:val="0"/>
        <w:autoSpaceDN w:val="0"/>
        <w:adjustRightInd w:val="0"/>
        <w:jc w:val="both"/>
        <w:rPr>
          <w:rFonts w:cs="Arial"/>
          <w:lang w:val="fr-FR"/>
        </w:rPr>
      </w:pPr>
    </w:p>
    <w:p w14:paraId="431F9C75" w14:textId="77777777" w:rsidR="00F37F6A" w:rsidRPr="0018540E" w:rsidRDefault="00F37F6A" w:rsidP="00771018">
      <w:pPr>
        <w:autoSpaceDE w:val="0"/>
        <w:autoSpaceDN w:val="0"/>
        <w:adjustRightInd w:val="0"/>
        <w:ind w:left="720"/>
        <w:jc w:val="both"/>
        <w:rPr>
          <w:rFonts w:cs="Arial"/>
          <w:lang w:val="fr-FR"/>
        </w:rPr>
      </w:pPr>
      <w:r>
        <w:rPr>
          <w:rFonts w:cs="Arial"/>
          <w:lang w:val="fr-FR"/>
        </w:rPr>
        <w:t>Ces priorités devraient être prises en considération dans la préparation et la mise en œuvre de stratégies, ou de documents équivalents, pour les oiseaux de proie, comme prévu au paragraphe 12 du Mémorandum d'Entente.</w:t>
      </w:r>
    </w:p>
    <w:p w14:paraId="2EC1FF82" w14:textId="77777777" w:rsidR="00F37F6A" w:rsidRPr="0018540E" w:rsidRDefault="00F37F6A" w:rsidP="00771018">
      <w:pPr>
        <w:autoSpaceDE w:val="0"/>
        <w:autoSpaceDN w:val="0"/>
        <w:adjustRightInd w:val="0"/>
        <w:jc w:val="both"/>
        <w:rPr>
          <w:rFonts w:cs="Arial"/>
          <w:lang w:val="fr-FR"/>
        </w:rPr>
      </w:pPr>
    </w:p>
    <w:p w14:paraId="6373F13F"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5.3.</w:t>
      </w:r>
      <w:r>
        <w:rPr>
          <w:rFonts w:cs="Arial"/>
          <w:lang w:val="fr-FR"/>
        </w:rPr>
        <w:tab/>
      </w:r>
      <w:r>
        <w:rPr>
          <w:rFonts w:cs="Arial"/>
          <w:b/>
          <w:bCs/>
          <w:lang w:val="fr-FR"/>
        </w:rPr>
        <w:t>Calendrier</w:t>
      </w:r>
      <w:r>
        <w:rPr>
          <w:rFonts w:cs="Arial"/>
          <w:lang w:val="fr-FR"/>
        </w:rPr>
        <w:t xml:space="preserve"> Les activités du tableau 2 sont soumises aux délais suivants :</w:t>
      </w:r>
    </w:p>
    <w:p w14:paraId="71FAE19D" w14:textId="77777777" w:rsidR="00F37F6A" w:rsidRPr="0018540E" w:rsidRDefault="00F37F6A" w:rsidP="00771018">
      <w:pPr>
        <w:autoSpaceDE w:val="0"/>
        <w:autoSpaceDN w:val="0"/>
        <w:adjustRightInd w:val="0"/>
        <w:jc w:val="both"/>
        <w:rPr>
          <w:rFonts w:cs="Arial"/>
          <w:lang w:val="fr-FR"/>
        </w:rPr>
      </w:pPr>
    </w:p>
    <w:p w14:paraId="40AE3B2C" w14:textId="001B04BA"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Immédiat </w:t>
      </w:r>
      <w:r>
        <w:rPr>
          <w:rFonts w:cs="Arial"/>
          <w:lang w:val="fr-FR"/>
        </w:rPr>
        <w:t>: activité qui devrait être achevée dans les deux ans suivant la date à laquelle le Mémorandum d'Entente est entré en vigueur pour ce signataire ;</w:t>
      </w:r>
    </w:p>
    <w:p w14:paraId="7720D9A1" w14:textId="6CC8A73D"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À court </w:t>
      </w:r>
      <w:r w:rsidR="00AD2D13">
        <w:rPr>
          <w:rFonts w:cs="Arial"/>
          <w:u w:val="single"/>
          <w:lang w:val="fr-FR"/>
        </w:rPr>
        <w:t>terme</w:t>
      </w:r>
      <w:r w:rsidR="00AD2D13">
        <w:rPr>
          <w:rFonts w:cs="Arial"/>
          <w:lang w:val="fr-FR"/>
        </w:rPr>
        <w:t xml:space="preserve"> :</w:t>
      </w:r>
      <w:r>
        <w:rPr>
          <w:rFonts w:cs="Arial"/>
          <w:lang w:val="fr-FR"/>
        </w:rPr>
        <w:t xml:space="preserve"> activité qui devrait être achevée dans les trois ans suivant la date à laquelle le Mémorandum d'Entente est entré en vigueur pour ce signataire ;</w:t>
      </w:r>
    </w:p>
    <w:p w14:paraId="4249DCBD" w14:textId="2B624355"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À moyen </w:t>
      </w:r>
      <w:r w:rsidR="00AD2D13">
        <w:rPr>
          <w:rFonts w:cs="Arial"/>
          <w:u w:val="single"/>
          <w:lang w:val="fr-FR"/>
        </w:rPr>
        <w:t>terme</w:t>
      </w:r>
      <w:r w:rsidR="00AD2D13">
        <w:rPr>
          <w:rFonts w:cs="Arial"/>
          <w:lang w:val="fr-FR"/>
        </w:rPr>
        <w:t xml:space="preserve"> :</w:t>
      </w:r>
      <w:r>
        <w:rPr>
          <w:rFonts w:cs="Arial"/>
          <w:lang w:val="fr-FR"/>
        </w:rPr>
        <w:t xml:space="preserve"> activité qui devrait être achevée dans les cinq ans suivant la date à laquelle le Mémorandum d'Entente est entré en vigueur pour ce signataire ;</w:t>
      </w:r>
    </w:p>
    <w:p w14:paraId="26A62431" w14:textId="0DFD78C0"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À long </w:t>
      </w:r>
      <w:r w:rsidR="00AD2D13">
        <w:rPr>
          <w:rFonts w:cs="Arial"/>
          <w:u w:val="single"/>
          <w:lang w:val="fr-FR"/>
        </w:rPr>
        <w:t>terme</w:t>
      </w:r>
      <w:r w:rsidR="00AD2D13">
        <w:rPr>
          <w:rFonts w:cs="Arial"/>
          <w:lang w:val="fr-FR"/>
        </w:rPr>
        <w:t xml:space="preserve"> :</w:t>
      </w:r>
      <w:r>
        <w:rPr>
          <w:rFonts w:cs="Arial"/>
          <w:lang w:val="fr-FR"/>
        </w:rPr>
        <w:t xml:space="preserve"> activité qui devrait être achevée dans les sept ans suivant la date à laquelle le Mémorandum d'Entente est entré en vigueur pour ce signataire ;</w:t>
      </w:r>
    </w:p>
    <w:p w14:paraId="4EC723FF" w14:textId="593C0A3F" w:rsidR="00F37F6A" w:rsidRPr="0018540E" w:rsidRDefault="00F37F6A" w:rsidP="00771018">
      <w:pPr>
        <w:autoSpaceDE w:val="0"/>
        <w:autoSpaceDN w:val="0"/>
        <w:adjustRightInd w:val="0"/>
        <w:ind w:left="720"/>
        <w:jc w:val="both"/>
        <w:rPr>
          <w:rFonts w:cs="Arial"/>
          <w:lang w:val="fr-FR"/>
        </w:rPr>
      </w:pPr>
      <w:r>
        <w:rPr>
          <w:rFonts w:cs="Arial"/>
          <w:u w:val="single"/>
          <w:lang w:val="fr-FR"/>
        </w:rPr>
        <w:t xml:space="preserve">En </w:t>
      </w:r>
      <w:r w:rsidR="00AD2D13">
        <w:rPr>
          <w:rFonts w:cs="Arial"/>
          <w:u w:val="single"/>
          <w:lang w:val="fr-FR"/>
        </w:rPr>
        <w:t>cours</w:t>
      </w:r>
      <w:r w:rsidR="00AD2D13">
        <w:rPr>
          <w:rFonts w:cs="Arial"/>
          <w:lang w:val="fr-FR"/>
        </w:rPr>
        <w:t xml:space="preserve"> :</w:t>
      </w:r>
      <w:r>
        <w:rPr>
          <w:rFonts w:cs="Arial"/>
          <w:lang w:val="fr-FR"/>
        </w:rPr>
        <w:t xml:space="preserve"> activité qui devrait être entreprise tout au long de la période pendant laquelle le Mémorandum d'Entente est en vigueur pour ce signataire.</w:t>
      </w:r>
    </w:p>
    <w:p w14:paraId="48BCD051" w14:textId="77777777" w:rsidR="00F37F6A" w:rsidRPr="0018540E" w:rsidRDefault="00F37F6A" w:rsidP="00771018">
      <w:pPr>
        <w:autoSpaceDE w:val="0"/>
        <w:autoSpaceDN w:val="0"/>
        <w:adjustRightInd w:val="0"/>
        <w:jc w:val="both"/>
        <w:rPr>
          <w:rFonts w:cs="Arial"/>
          <w:lang w:val="fr-FR"/>
        </w:rPr>
      </w:pPr>
    </w:p>
    <w:p w14:paraId="0E9095BC" w14:textId="15B2E7B3" w:rsidR="00F37F6A" w:rsidRPr="0018540E" w:rsidRDefault="00F37F6A" w:rsidP="00771018">
      <w:pPr>
        <w:autoSpaceDE w:val="0"/>
        <w:autoSpaceDN w:val="0"/>
        <w:adjustRightInd w:val="0"/>
        <w:ind w:left="720" w:hanging="720"/>
        <w:jc w:val="both"/>
        <w:rPr>
          <w:rFonts w:cs="Arial"/>
          <w:lang w:val="fr-FR"/>
        </w:rPr>
      </w:pPr>
      <w:r>
        <w:rPr>
          <w:rFonts w:cs="Arial"/>
          <w:lang w:val="fr-FR"/>
        </w:rPr>
        <w:t>5.4.</w:t>
      </w:r>
      <w:r>
        <w:rPr>
          <w:rFonts w:cs="Arial"/>
          <w:lang w:val="fr-FR"/>
        </w:rPr>
        <w:tab/>
      </w:r>
      <w:r>
        <w:rPr>
          <w:rFonts w:cs="Arial"/>
          <w:b/>
          <w:bCs/>
          <w:lang w:val="fr-FR"/>
        </w:rPr>
        <w:t xml:space="preserve">Responsabilités </w:t>
      </w:r>
      <w:r>
        <w:rPr>
          <w:rFonts w:cs="Arial"/>
          <w:lang w:val="fr-FR"/>
        </w:rPr>
        <w:t>Les organisations censées diriger les différentes activités sont indiquées dans le tableau 2. Les signataires sont invités à encourager toutes les organisations nécessaires à participer à la mise en œuvre de ce Plan d'action, qu'elles soient ou non signataires du Mémorandum d'Entente.</w:t>
      </w:r>
    </w:p>
    <w:p w14:paraId="5BCD0CC3" w14:textId="77777777" w:rsidR="00F37F6A" w:rsidRPr="0018540E" w:rsidRDefault="00F37F6A" w:rsidP="00771018">
      <w:pPr>
        <w:autoSpaceDE w:val="0"/>
        <w:autoSpaceDN w:val="0"/>
        <w:adjustRightInd w:val="0"/>
        <w:jc w:val="both"/>
        <w:rPr>
          <w:rFonts w:cs="Arial"/>
          <w:lang w:val="fr-FR"/>
        </w:rPr>
      </w:pPr>
    </w:p>
    <w:p w14:paraId="646F68E8" w14:textId="77777777" w:rsidR="00F37F6A" w:rsidRPr="0018540E" w:rsidRDefault="00F37F6A" w:rsidP="00771018">
      <w:pPr>
        <w:autoSpaceDE w:val="0"/>
        <w:autoSpaceDN w:val="0"/>
        <w:adjustRightInd w:val="0"/>
        <w:ind w:left="720" w:hanging="720"/>
        <w:jc w:val="both"/>
        <w:rPr>
          <w:rFonts w:cs="Arial"/>
          <w:lang w:val="fr-FR"/>
        </w:rPr>
      </w:pPr>
      <w:r>
        <w:rPr>
          <w:rFonts w:cs="Arial"/>
          <w:lang w:val="fr-FR"/>
        </w:rPr>
        <w:t>5.5.</w:t>
      </w:r>
      <w:r>
        <w:rPr>
          <w:rFonts w:cs="Arial"/>
          <w:lang w:val="fr-FR"/>
        </w:rPr>
        <w:tab/>
      </w:r>
      <w:r>
        <w:rPr>
          <w:rFonts w:cs="Arial"/>
          <w:b/>
          <w:bCs/>
          <w:lang w:val="fr-FR"/>
        </w:rPr>
        <w:t xml:space="preserve">Objectifs </w:t>
      </w:r>
      <w:r>
        <w:rPr>
          <w:rFonts w:cs="Arial"/>
          <w:lang w:val="fr-FR"/>
        </w:rPr>
        <w:t xml:space="preserve">L'Unité de coordination contrôlera l'avancement et l'efficacité de ce Plan d'action en fonction des objectifs de performance de </w:t>
      </w:r>
      <w:proofErr w:type="gramStart"/>
      <w:r>
        <w:rPr>
          <w:rFonts w:cs="Arial"/>
          <w:lang w:val="fr-FR"/>
        </w:rPr>
        <w:t>certaines activités indiqués</w:t>
      </w:r>
      <w:proofErr w:type="gramEnd"/>
      <w:r>
        <w:rPr>
          <w:rFonts w:cs="Arial"/>
          <w:lang w:val="fr-FR"/>
        </w:rPr>
        <w:t xml:space="preserve"> dans le tableau 2.</w:t>
      </w:r>
    </w:p>
    <w:p w14:paraId="211884D8" w14:textId="77777777" w:rsidR="00F37F6A" w:rsidRPr="0018540E" w:rsidRDefault="00F37F6A" w:rsidP="00771018">
      <w:pPr>
        <w:autoSpaceDE w:val="0"/>
        <w:autoSpaceDN w:val="0"/>
        <w:adjustRightInd w:val="0"/>
        <w:jc w:val="both"/>
        <w:rPr>
          <w:rFonts w:cs="Arial"/>
          <w:lang w:val="fr-FR"/>
        </w:rPr>
      </w:pPr>
    </w:p>
    <w:p w14:paraId="44AD0FE9" w14:textId="77777777" w:rsidR="00F37F6A" w:rsidRPr="0018540E" w:rsidRDefault="00F37F6A" w:rsidP="00771018">
      <w:pPr>
        <w:autoSpaceDE w:val="0"/>
        <w:autoSpaceDN w:val="0"/>
        <w:adjustRightInd w:val="0"/>
        <w:jc w:val="both"/>
        <w:rPr>
          <w:rFonts w:cs="Arial"/>
          <w:b/>
          <w:bCs/>
          <w:lang w:val="fr-FR"/>
        </w:rPr>
      </w:pPr>
      <w:r>
        <w:rPr>
          <w:rFonts w:cs="Arial"/>
          <w:b/>
          <w:bCs/>
          <w:lang w:val="fr-FR"/>
        </w:rPr>
        <w:t>6.</w:t>
      </w:r>
      <w:r>
        <w:rPr>
          <w:rFonts w:cs="Arial"/>
          <w:b/>
          <w:bCs/>
          <w:lang w:val="fr-FR"/>
        </w:rPr>
        <w:tab/>
        <w:t>Synergie avec les AME</w:t>
      </w:r>
    </w:p>
    <w:p w14:paraId="3E483563" w14:textId="77777777" w:rsidR="00F37F6A" w:rsidRPr="0018540E" w:rsidRDefault="00F37F6A" w:rsidP="00771018">
      <w:pPr>
        <w:autoSpaceDE w:val="0"/>
        <w:autoSpaceDN w:val="0"/>
        <w:adjustRightInd w:val="0"/>
        <w:jc w:val="both"/>
        <w:rPr>
          <w:rFonts w:cs="Arial"/>
          <w:lang w:val="fr-FR"/>
        </w:rPr>
      </w:pPr>
    </w:p>
    <w:p w14:paraId="7334E556" w14:textId="77777777" w:rsidR="00F37F6A" w:rsidRPr="0018540E" w:rsidRDefault="00F37F6A" w:rsidP="00771018">
      <w:pPr>
        <w:autoSpaceDE w:val="0"/>
        <w:autoSpaceDN w:val="0"/>
        <w:adjustRightInd w:val="0"/>
        <w:jc w:val="both"/>
        <w:rPr>
          <w:rFonts w:cs="Arial"/>
          <w:lang w:val="fr-FR"/>
        </w:rPr>
      </w:pPr>
      <w:r>
        <w:rPr>
          <w:rFonts w:cs="Arial"/>
          <w:lang w:val="fr-FR"/>
        </w:rPr>
        <w:t>Dans la mesure où un État de l'aire de répartition ou une Organisation régionale d'intégration économique (ORIE)</w:t>
      </w:r>
      <w:r>
        <w:rPr>
          <w:rFonts w:cs="Arial"/>
          <w:strike/>
          <w:lang w:val="fr-FR"/>
        </w:rPr>
        <w:t xml:space="preserve"> signataire</w:t>
      </w:r>
      <w:r>
        <w:rPr>
          <w:rFonts w:cs="Arial"/>
          <w:lang w:val="fr-FR"/>
        </w:rPr>
        <w:t xml:space="preserve"> qui est représenté en tant que signataire du présent Mémorandum d'Entente est également </w:t>
      </w:r>
      <w:r>
        <w:rPr>
          <w:rFonts w:cs="Arial"/>
          <w:u w:val="single"/>
          <w:lang w:val="fr-FR"/>
        </w:rPr>
        <w:t>partie contractante</w:t>
      </w:r>
      <w:r>
        <w:rPr>
          <w:rFonts w:cs="Arial"/>
          <w:lang w:val="fr-FR"/>
        </w:rPr>
        <w:t xml:space="preserve"> à un ou plusieurs Accords multilatéraux sur l'environnement (AME) qui a ou ont des dispositions qui permettent d'atteindre ou d'aider les buts, objectifs et activités du présent Plan d'action, ces AME seront appliqués comme il se doit et dans toute leur étendue en premier lieu.</w:t>
      </w:r>
    </w:p>
    <w:p w14:paraId="4F4F144B" w14:textId="77777777" w:rsidR="00F37F6A" w:rsidRPr="0018540E" w:rsidRDefault="00F37F6A" w:rsidP="00771018">
      <w:pPr>
        <w:autoSpaceDE w:val="0"/>
        <w:autoSpaceDN w:val="0"/>
        <w:adjustRightInd w:val="0"/>
        <w:jc w:val="both"/>
        <w:rPr>
          <w:rFonts w:cs="Arial"/>
          <w:lang w:val="fr-FR"/>
        </w:rPr>
      </w:pPr>
    </w:p>
    <w:p w14:paraId="27CA6B6C" w14:textId="77777777" w:rsidR="00F37F6A" w:rsidRPr="0018540E" w:rsidRDefault="00F37F6A" w:rsidP="00771018">
      <w:pPr>
        <w:autoSpaceDE w:val="0"/>
        <w:autoSpaceDN w:val="0"/>
        <w:adjustRightInd w:val="0"/>
        <w:jc w:val="both"/>
        <w:rPr>
          <w:rFonts w:cs="Arial"/>
          <w:b/>
          <w:bCs/>
          <w:lang w:val="fr-FR"/>
        </w:rPr>
      </w:pPr>
      <w:r>
        <w:rPr>
          <w:rFonts w:cs="Arial"/>
          <w:b/>
          <w:bCs/>
          <w:lang w:val="fr-FR"/>
        </w:rPr>
        <w:t>7.</w:t>
      </w:r>
      <w:r>
        <w:rPr>
          <w:rFonts w:cs="Arial"/>
          <w:b/>
          <w:bCs/>
          <w:lang w:val="fr-FR"/>
        </w:rPr>
        <w:tab/>
        <w:t>Rapports d'avancement</w:t>
      </w:r>
    </w:p>
    <w:p w14:paraId="1B87D079" w14:textId="77777777" w:rsidR="00F37F6A" w:rsidRPr="0018540E" w:rsidRDefault="00F37F6A" w:rsidP="00771018">
      <w:pPr>
        <w:autoSpaceDE w:val="0"/>
        <w:autoSpaceDN w:val="0"/>
        <w:adjustRightInd w:val="0"/>
        <w:jc w:val="both"/>
        <w:rPr>
          <w:rFonts w:cs="Arial"/>
          <w:lang w:val="fr-FR"/>
        </w:rPr>
      </w:pPr>
    </w:p>
    <w:p w14:paraId="44557B50" w14:textId="02C94B06" w:rsidR="00F37F6A" w:rsidRPr="0018540E" w:rsidRDefault="00F37F6A" w:rsidP="00771018">
      <w:pPr>
        <w:autoSpaceDE w:val="0"/>
        <w:autoSpaceDN w:val="0"/>
        <w:adjustRightInd w:val="0"/>
        <w:jc w:val="both"/>
        <w:rPr>
          <w:rFonts w:cs="Arial"/>
          <w:lang w:val="fr-FR"/>
        </w:rPr>
      </w:pPr>
      <w:r>
        <w:rPr>
          <w:rFonts w:cs="Arial"/>
          <w:lang w:val="fr-FR"/>
        </w:rPr>
        <w:t>En tenant compte des conseils des signataires sur les progrès réalisés dans la mise en œuvre du présent Plan d'action, comme prévu aux paragraphes 12 et 14 du Mémorandum d'Entente, l'Unité de coordination rendra compte des progrès réalisés dans la mise en œuvre du Plan d'action, conformément au paragraphe 15 du Mémorandum d'Entente.</w:t>
      </w:r>
    </w:p>
    <w:p w14:paraId="1E687F3C" w14:textId="77777777" w:rsidR="00F37F6A" w:rsidRPr="0018540E" w:rsidRDefault="00F37F6A" w:rsidP="00771018">
      <w:pPr>
        <w:autoSpaceDE w:val="0"/>
        <w:autoSpaceDN w:val="0"/>
        <w:adjustRightInd w:val="0"/>
        <w:jc w:val="both"/>
        <w:rPr>
          <w:rFonts w:cs="Arial"/>
          <w:lang w:val="fr-FR"/>
        </w:rPr>
      </w:pPr>
    </w:p>
    <w:p w14:paraId="29E5EC1A" w14:textId="77777777" w:rsidR="00F37F6A" w:rsidRPr="0018540E" w:rsidRDefault="00F37F6A" w:rsidP="00771018">
      <w:pPr>
        <w:autoSpaceDE w:val="0"/>
        <w:autoSpaceDN w:val="0"/>
        <w:adjustRightInd w:val="0"/>
        <w:jc w:val="both"/>
        <w:rPr>
          <w:rFonts w:cs="Arial"/>
          <w:b/>
          <w:bCs/>
          <w:lang w:val="fr-FR"/>
        </w:rPr>
      </w:pPr>
      <w:r>
        <w:rPr>
          <w:rFonts w:cs="Arial"/>
          <w:b/>
          <w:bCs/>
          <w:lang w:val="fr-FR"/>
        </w:rPr>
        <w:t>8.</w:t>
      </w:r>
      <w:r>
        <w:rPr>
          <w:rFonts w:cs="Arial"/>
          <w:b/>
          <w:bCs/>
          <w:lang w:val="fr-FR"/>
        </w:rPr>
        <w:tab/>
        <w:t>Période d'efficacité</w:t>
      </w:r>
    </w:p>
    <w:p w14:paraId="749F69F9" w14:textId="77777777" w:rsidR="00F37F6A" w:rsidRPr="0018540E" w:rsidRDefault="00F37F6A" w:rsidP="00771018">
      <w:pPr>
        <w:autoSpaceDE w:val="0"/>
        <w:autoSpaceDN w:val="0"/>
        <w:adjustRightInd w:val="0"/>
        <w:jc w:val="both"/>
        <w:rPr>
          <w:rFonts w:cs="Arial"/>
          <w:lang w:val="fr-FR"/>
        </w:rPr>
      </w:pPr>
    </w:p>
    <w:p w14:paraId="22B16F11" w14:textId="1A758912" w:rsidR="00F37F6A" w:rsidRPr="0018540E" w:rsidRDefault="00F37F6A" w:rsidP="00771018">
      <w:pPr>
        <w:autoSpaceDE w:val="0"/>
        <w:autoSpaceDN w:val="0"/>
        <w:adjustRightInd w:val="0"/>
        <w:jc w:val="both"/>
        <w:rPr>
          <w:rFonts w:cs="Arial"/>
          <w:lang w:val="fr-FR"/>
        </w:rPr>
      </w:pPr>
      <w:r>
        <w:rPr>
          <w:rFonts w:cs="Arial"/>
          <w:lang w:val="fr-FR"/>
        </w:rPr>
        <w:t>Ce Plan d'action entre en vigueur à la même date que le Mémorandum d'Entente pour une période de sept ans. Au moins deux ans avant l'expiration de cette période, un examen complet du Plan d'action sera entrepris et une version révisée sera préparée pour approbation par les signataires.</w:t>
      </w:r>
    </w:p>
    <w:p w14:paraId="51636803" w14:textId="04F47AEC" w:rsidR="00C43C3C" w:rsidRPr="0018540E" w:rsidRDefault="00C43C3C" w:rsidP="00771018">
      <w:pPr>
        <w:rPr>
          <w:rFonts w:cs="Arial"/>
          <w:b/>
          <w:bCs/>
          <w:lang w:val="fr-FR"/>
        </w:rPr>
      </w:pPr>
      <w:r>
        <w:rPr>
          <w:rFonts w:cs="Arial"/>
          <w:b/>
          <w:bCs/>
          <w:lang w:val="fr-FR"/>
        </w:rPr>
        <w:br w:type="page"/>
      </w:r>
    </w:p>
    <w:p w14:paraId="1EFCAAEB" w14:textId="77777777" w:rsidR="007463B5" w:rsidRPr="00EF5FC2" w:rsidRDefault="007463B5" w:rsidP="00C80F0C">
      <w:pPr>
        <w:pStyle w:val="Heading1"/>
        <w:jc w:val="center"/>
        <w:rPr>
          <w:lang w:val="fr-FR" w:eastAsia="en-GB"/>
        </w:rPr>
      </w:pPr>
    </w:p>
    <w:p w14:paraId="551B09B3" w14:textId="066B5BF0" w:rsidR="00C05C89" w:rsidRPr="001156B6" w:rsidRDefault="00944EEA" w:rsidP="00C80F0C">
      <w:pPr>
        <w:pStyle w:val="Heading1"/>
        <w:jc w:val="center"/>
        <w:rPr>
          <w:lang w:val="fr-FR" w:eastAsia="en-ZA"/>
        </w:rPr>
      </w:pPr>
      <w:bookmarkStart w:id="11" w:name="_Toc130559820"/>
      <w:bookmarkStart w:id="12" w:name="_Toc131511987"/>
      <w:r>
        <w:rPr>
          <w:lang w:val="fr-FR" w:eastAsia="en-ZA"/>
        </w:rPr>
        <w:t>ADDENDUM 5 - Propositions d'amendements au tableau 1 (Catégorisation des espèces) de l'annexe 3</w:t>
      </w:r>
      <w:bookmarkEnd w:id="11"/>
      <w:bookmarkEnd w:id="12"/>
    </w:p>
    <w:p w14:paraId="5A7B77FD" w14:textId="7699F510" w:rsidR="00944EEA" w:rsidRDefault="00944EEA" w:rsidP="00BA622A">
      <w:pPr>
        <w:rPr>
          <w:rFonts w:cs="Arial"/>
          <w:lang w:val="fr-FR"/>
        </w:rPr>
      </w:pPr>
    </w:p>
    <w:p w14:paraId="0B5B5AF4" w14:textId="77777777" w:rsidR="00C80F0C" w:rsidRPr="0018540E" w:rsidRDefault="00C80F0C" w:rsidP="00BA622A">
      <w:pPr>
        <w:rPr>
          <w:rFonts w:cs="Arial"/>
          <w:lang w:val="fr-FR"/>
        </w:rPr>
      </w:pPr>
    </w:p>
    <w:p w14:paraId="4DB71441" w14:textId="545082C7" w:rsidR="00944EEA" w:rsidRPr="0018540E" w:rsidRDefault="00944EEA" w:rsidP="00095CAD">
      <w:pPr>
        <w:autoSpaceDE w:val="0"/>
        <w:autoSpaceDN w:val="0"/>
        <w:adjustRightInd w:val="0"/>
        <w:jc w:val="center"/>
        <w:rPr>
          <w:rFonts w:cs="Arial"/>
          <w:b/>
          <w:bCs/>
          <w:lang w:val="fr-FR"/>
        </w:rPr>
      </w:pPr>
      <w:r>
        <w:rPr>
          <w:rFonts w:cs="Arial"/>
          <w:b/>
          <w:bCs/>
          <w:lang w:val="fr-FR"/>
        </w:rPr>
        <w:t>Tableau 1 : Catégorisation des oiseaux de proie d'Afrique-Eurasie couverts par le Plan d'action</w:t>
      </w:r>
      <w:r>
        <w:rPr>
          <w:rStyle w:val="FootnoteReference"/>
          <w:rFonts w:cs="Arial"/>
          <w:b/>
          <w:bCs/>
          <w:lang w:val="fr-FR"/>
        </w:rPr>
        <w:footnoteReference w:id="3"/>
      </w:r>
      <w:r>
        <w:rPr>
          <w:rFonts w:cs="Arial"/>
          <w:b/>
          <w:bCs/>
          <w:lang w:val="fr-FR"/>
        </w:rPr>
        <w:t xml:space="preserve"> </w:t>
      </w:r>
      <w:r>
        <w:rPr>
          <w:rFonts w:cs="Arial"/>
          <w:b/>
          <w:bCs/>
          <w:u w:val="single"/>
          <w:lang w:val="fr-FR"/>
        </w:rPr>
        <w:t>(« Catégorisation des espèces »)</w:t>
      </w:r>
    </w:p>
    <w:p w14:paraId="0390D84F" w14:textId="77777777" w:rsidR="00944EEA" w:rsidRPr="0018540E" w:rsidRDefault="00944EEA" w:rsidP="00BA622A">
      <w:pPr>
        <w:autoSpaceDE w:val="0"/>
        <w:autoSpaceDN w:val="0"/>
        <w:adjustRightInd w:val="0"/>
        <w:rPr>
          <w:rFonts w:cs="Arial"/>
          <w:lang w:val="fr-FR"/>
        </w:rPr>
      </w:pPr>
    </w:p>
    <w:p w14:paraId="66C7083E" w14:textId="61E4B323" w:rsidR="00944EEA" w:rsidRPr="00EC52C9" w:rsidRDefault="00944EEA" w:rsidP="00BA622A">
      <w:pPr>
        <w:autoSpaceDE w:val="0"/>
        <w:autoSpaceDN w:val="0"/>
        <w:adjustRightInd w:val="0"/>
        <w:jc w:val="center"/>
        <w:rPr>
          <w:rFonts w:cs="Arial"/>
          <w:lang w:val="fr-FR"/>
        </w:rPr>
      </w:pPr>
      <w:r>
        <w:rPr>
          <w:rFonts w:cs="Arial"/>
          <w:lang w:val="fr-FR"/>
        </w:rPr>
        <w:t>(</w:t>
      </w:r>
      <w:proofErr w:type="gramStart"/>
      <w:r>
        <w:rPr>
          <w:rFonts w:cs="Arial"/>
          <w:lang w:val="fr-FR"/>
        </w:rPr>
        <w:t>tel</w:t>
      </w:r>
      <w:proofErr w:type="gramEnd"/>
      <w:r>
        <w:rPr>
          <w:rFonts w:cs="Arial"/>
          <w:lang w:val="fr-FR"/>
        </w:rPr>
        <w:t xml:space="preserve"> qu'adopté par la troisième réunion des signataires du Mémorandum d'entente sur les rapaces, juillet 2023)</w:t>
      </w:r>
    </w:p>
    <w:p w14:paraId="7C941F8A" w14:textId="77777777" w:rsidR="00944EEA" w:rsidRPr="0018540E" w:rsidRDefault="00944EEA" w:rsidP="00BA622A">
      <w:pPr>
        <w:autoSpaceDE w:val="0"/>
        <w:autoSpaceDN w:val="0"/>
        <w:adjustRightInd w:val="0"/>
        <w:rPr>
          <w:rFonts w:cs="Arial"/>
          <w:lang w:val="fr-FR"/>
        </w:rPr>
      </w:pPr>
    </w:p>
    <w:p w14:paraId="598AFC59" w14:textId="28C09D17" w:rsidR="00944EEA" w:rsidRPr="0018540E" w:rsidRDefault="00944EEA" w:rsidP="00BA622A">
      <w:pPr>
        <w:autoSpaceDE w:val="0"/>
        <w:autoSpaceDN w:val="0"/>
        <w:adjustRightInd w:val="0"/>
        <w:jc w:val="center"/>
        <w:rPr>
          <w:rFonts w:cs="Arial"/>
          <w:color w:val="000000"/>
          <w:lang w:val="fr-FR"/>
        </w:rPr>
      </w:pPr>
      <w:r>
        <w:rPr>
          <w:rFonts w:cs="Arial"/>
          <w:i/>
          <w:iCs/>
          <w:color w:val="000000"/>
          <w:lang w:val="fr-FR"/>
        </w:rPr>
        <w:t>Entrée en vigueur : 7 juillet 2023</w:t>
      </w:r>
    </w:p>
    <w:p w14:paraId="43FFCF0E" w14:textId="77777777" w:rsidR="00944EEA" w:rsidRPr="0018540E" w:rsidRDefault="00944EEA" w:rsidP="00BA622A">
      <w:pPr>
        <w:rPr>
          <w:rFonts w:cs="Arial"/>
          <w:iCs/>
          <w:lang w:val="fr-FR"/>
        </w:rPr>
      </w:pPr>
    </w:p>
    <w:p w14:paraId="4A049D8B" w14:textId="77777777" w:rsidR="00A55FA1" w:rsidRPr="0018540E" w:rsidRDefault="00A55FA1" w:rsidP="00BA622A">
      <w:pPr>
        <w:rPr>
          <w:rFonts w:cs="Arial"/>
          <w:b/>
          <w:lang w:val="fr-FR"/>
        </w:rPr>
      </w:pPr>
      <w:r>
        <w:rPr>
          <w:rFonts w:cs="Arial"/>
          <w:b/>
          <w:lang w:val="fr-FR"/>
        </w:rPr>
        <w:t>Catégorie 1</w:t>
      </w:r>
    </w:p>
    <w:p w14:paraId="2E1CC2CD" w14:textId="77777777" w:rsidR="00A55FA1" w:rsidRPr="0018540E" w:rsidRDefault="00A55FA1" w:rsidP="00BA622A">
      <w:pPr>
        <w:rPr>
          <w:rFonts w:cs="Arial"/>
          <w:b/>
          <w:lang w:val="fr-FR"/>
        </w:rPr>
      </w:pPr>
    </w:p>
    <w:tbl>
      <w:tblPr>
        <w:tblW w:w="8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000"/>
        <w:gridCol w:w="2640"/>
      </w:tblGrid>
      <w:tr w:rsidR="00A55FA1" w:rsidRPr="00D84146" w14:paraId="6F6A4D5D" w14:textId="77777777" w:rsidTr="002E30B4">
        <w:trPr>
          <w:trHeight w:val="315"/>
        </w:trPr>
        <w:tc>
          <w:tcPr>
            <w:tcW w:w="3000" w:type="dxa"/>
            <w:shd w:val="clear" w:color="auto" w:fill="E7E6E6" w:themeFill="background2"/>
            <w:noWrap/>
            <w:vAlign w:val="bottom"/>
            <w:hideMark/>
          </w:tcPr>
          <w:p w14:paraId="2069FC21" w14:textId="77777777" w:rsidR="00A55FA1" w:rsidRPr="0018540E" w:rsidRDefault="00A55FA1" w:rsidP="00BA622A">
            <w:pPr>
              <w:rPr>
                <w:rFonts w:eastAsia="Times New Roman" w:cs="Arial"/>
                <w:b/>
                <w:bCs/>
                <w:color w:val="000000"/>
                <w:lang w:val="fr-FR"/>
              </w:rPr>
            </w:pPr>
            <w:r>
              <w:rPr>
                <w:rFonts w:eastAsia="Times New Roman" w:cs="Arial"/>
                <w:b/>
                <w:bCs/>
                <w:color w:val="000000"/>
                <w:lang w:val="fr-FR"/>
              </w:rPr>
              <w:t>Nom scientifique</w:t>
            </w:r>
          </w:p>
        </w:tc>
        <w:tc>
          <w:tcPr>
            <w:tcW w:w="3000" w:type="dxa"/>
            <w:shd w:val="clear" w:color="auto" w:fill="E7E6E6" w:themeFill="background2"/>
            <w:noWrap/>
            <w:vAlign w:val="bottom"/>
            <w:hideMark/>
          </w:tcPr>
          <w:p w14:paraId="1CFA46AC" w14:textId="77777777" w:rsidR="00A55FA1" w:rsidRPr="0018540E" w:rsidRDefault="00A55FA1" w:rsidP="00BA622A">
            <w:pPr>
              <w:rPr>
                <w:rFonts w:eastAsia="Times New Roman" w:cs="Arial"/>
                <w:b/>
                <w:bCs/>
                <w:color w:val="000000"/>
                <w:lang w:val="fr-FR"/>
              </w:rPr>
            </w:pPr>
            <w:r>
              <w:rPr>
                <w:rFonts w:eastAsia="Times New Roman" w:cs="Arial"/>
                <w:b/>
                <w:bCs/>
                <w:color w:val="000000"/>
                <w:lang w:val="fr-FR"/>
              </w:rPr>
              <w:t>Nom vernaculaire</w:t>
            </w:r>
          </w:p>
        </w:tc>
        <w:tc>
          <w:tcPr>
            <w:tcW w:w="2640" w:type="dxa"/>
            <w:shd w:val="clear" w:color="auto" w:fill="E7E6E6" w:themeFill="background2"/>
            <w:noWrap/>
            <w:vAlign w:val="bottom"/>
            <w:hideMark/>
          </w:tcPr>
          <w:p w14:paraId="4875EF4E" w14:textId="1559687D" w:rsidR="00A55FA1" w:rsidRPr="0018540E" w:rsidRDefault="00A55FA1" w:rsidP="00BA622A">
            <w:pPr>
              <w:jc w:val="center"/>
              <w:rPr>
                <w:rFonts w:eastAsia="Times New Roman" w:cs="Arial"/>
                <w:b/>
                <w:bCs/>
                <w:color w:val="000000"/>
                <w:lang w:val="fr-FR"/>
              </w:rPr>
            </w:pPr>
            <w:r>
              <w:rPr>
                <w:rFonts w:eastAsia="Times New Roman" w:cs="Arial"/>
                <w:b/>
                <w:bCs/>
                <w:color w:val="000000"/>
                <w:lang w:val="fr-FR"/>
              </w:rPr>
              <w:t>Statut sur la Liste rouge mondiale</w:t>
            </w:r>
            <w:r>
              <w:rPr>
                <w:rStyle w:val="FootnoteReference"/>
                <w:rFonts w:eastAsia="Times New Roman" w:cs="Arial"/>
                <w:b/>
                <w:bCs/>
                <w:color w:val="000000"/>
                <w:lang w:val="fr-FR"/>
              </w:rPr>
              <w:footnoteReference w:id="4"/>
            </w:r>
          </w:p>
        </w:tc>
      </w:tr>
      <w:tr w:rsidR="001051D4" w:rsidRPr="0018540E" w14:paraId="397364C5" w14:textId="77777777" w:rsidTr="00D04A2F">
        <w:trPr>
          <w:trHeight w:val="315"/>
        </w:trPr>
        <w:tc>
          <w:tcPr>
            <w:tcW w:w="3000" w:type="dxa"/>
            <w:shd w:val="clear" w:color="auto" w:fill="auto"/>
            <w:noWrap/>
            <w:vAlign w:val="center"/>
          </w:tcPr>
          <w:p w14:paraId="51B59AFC" w14:textId="026FFEF1" w:rsidR="001051D4" w:rsidRPr="00EC52C9" w:rsidRDefault="001051D4" w:rsidP="00BA622A">
            <w:pPr>
              <w:rPr>
                <w:rFonts w:eastAsia="Times New Roman" w:cs="Arial"/>
                <w:b/>
                <w:bCs/>
                <w:color w:val="000000"/>
                <w:lang w:val="en-US"/>
              </w:rPr>
            </w:pPr>
            <w:proofErr w:type="spellStart"/>
            <w:r>
              <w:rPr>
                <w:rFonts w:eastAsia="Times New Roman" w:cs="Arial"/>
                <w:i/>
                <w:iCs/>
                <w:color w:val="000000"/>
                <w:lang w:val="en-US"/>
              </w:rPr>
              <w:t>Chelictinia</w:t>
            </w:r>
            <w:proofErr w:type="spellEnd"/>
            <w:r>
              <w:rPr>
                <w:rFonts w:eastAsia="Times New Roman" w:cs="Arial"/>
                <w:i/>
                <w:iCs/>
                <w:color w:val="000000"/>
                <w:lang w:val="en-US"/>
              </w:rPr>
              <w:t xml:space="preserve"> </w:t>
            </w:r>
            <w:proofErr w:type="spellStart"/>
            <w:r>
              <w:rPr>
                <w:rFonts w:eastAsia="Times New Roman" w:cs="Arial"/>
                <w:i/>
                <w:iCs/>
                <w:color w:val="000000"/>
                <w:lang w:val="en-US"/>
              </w:rPr>
              <w:t>riocourii</w:t>
            </w:r>
            <w:proofErr w:type="spellEnd"/>
          </w:p>
        </w:tc>
        <w:tc>
          <w:tcPr>
            <w:tcW w:w="3000" w:type="dxa"/>
            <w:shd w:val="clear" w:color="auto" w:fill="auto"/>
            <w:noWrap/>
            <w:vAlign w:val="center"/>
          </w:tcPr>
          <w:p w14:paraId="3F079FB8" w14:textId="1D9416BB" w:rsidR="001051D4" w:rsidRPr="00EC52C9" w:rsidRDefault="001051D4" w:rsidP="00BA622A">
            <w:pPr>
              <w:rPr>
                <w:rFonts w:eastAsia="Times New Roman" w:cs="Arial"/>
                <w:b/>
                <w:bCs/>
                <w:color w:val="000000"/>
                <w:lang w:val="fr-FR"/>
              </w:rPr>
            </w:pPr>
            <w:r>
              <w:rPr>
                <w:rFonts w:eastAsia="Times New Roman" w:cs="Arial"/>
                <w:color w:val="000000"/>
                <w:lang w:val="fr-FR"/>
              </w:rPr>
              <w:t>Cerf-volant à queue en ciseaux</w:t>
            </w:r>
          </w:p>
        </w:tc>
        <w:tc>
          <w:tcPr>
            <w:tcW w:w="2640" w:type="dxa"/>
            <w:shd w:val="clear" w:color="auto" w:fill="auto"/>
            <w:noWrap/>
            <w:vAlign w:val="center"/>
          </w:tcPr>
          <w:p w14:paraId="22873E72" w14:textId="5F32C071" w:rsidR="001051D4" w:rsidRPr="00EC52C9" w:rsidRDefault="00F85B0F"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4D7C6278" w14:textId="77777777" w:rsidTr="00D04A2F">
        <w:trPr>
          <w:trHeight w:val="315"/>
        </w:trPr>
        <w:tc>
          <w:tcPr>
            <w:tcW w:w="3000" w:type="dxa"/>
            <w:shd w:val="clear" w:color="auto" w:fill="auto"/>
            <w:noWrap/>
            <w:vAlign w:val="center"/>
            <w:hideMark/>
          </w:tcPr>
          <w:p w14:paraId="5C26D44E"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Gypaetus</w:t>
            </w:r>
            <w:proofErr w:type="spellEnd"/>
            <w:r>
              <w:rPr>
                <w:rFonts w:eastAsia="Times New Roman" w:cs="Arial"/>
                <w:i/>
                <w:iCs/>
                <w:color w:val="000000"/>
                <w:lang w:val="en-US"/>
              </w:rPr>
              <w:t xml:space="preserve"> barbatus</w:t>
            </w:r>
          </w:p>
        </w:tc>
        <w:tc>
          <w:tcPr>
            <w:tcW w:w="3000" w:type="dxa"/>
            <w:shd w:val="clear" w:color="auto" w:fill="auto"/>
            <w:noWrap/>
            <w:vAlign w:val="center"/>
            <w:hideMark/>
          </w:tcPr>
          <w:p w14:paraId="58ABA75A" w14:textId="77777777" w:rsidR="00A55FA1" w:rsidRPr="0018540E" w:rsidRDefault="00A55FA1" w:rsidP="00BA622A">
            <w:pPr>
              <w:rPr>
                <w:rFonts w:eastAsia="Times New Roman" w:cs="Arial"/>
                <w:color w:val="000000"/>
                <w:lang w:val="fr-FR"/>
              </w:rPr>
            </w:pPr>
            <w:r>
              <w:rPr>
                <w:rFonts w:eastAsia="Times New Roman" w:cs="Arial"/>
                <w:color w:val="000000"/>
                <w:lang w:val="fr-FR"/>
              </w:rPr>
              <w:t>Gypaète barbu</w:t>
            </w:r>
          </w:p>
        </w:tc>
        <w:tc>
          <w:tcPr>
            <w:tcW w:w="2640" w:type="dxa"/>
            <w:shd w:val="clear" w:color="auto" w:fill="auto"/>
            <w:noWrap/>
            <w:vAlign w:val="center"/>
            <w:hideMark/>
          </w:tcPr>
          <w:p w14:paraId="4C3FFA91"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7CB5AE89" w14:textId="77777777" w:rsidTr="00D04A2F">
        <w:trPr>
          <w:trHeight w:val="315"/>
        </w:trPr>
        <w:tc>
          <w:tcPr>
            <w:tcW w:w="3000" w:type="dxa"/>
            <w:shd w:val="clear" w:color="auto" w:fill="auto"/>
            <w:noWrap/>
            <w:vAlign w:val="center"/>
            <w:hideMark/>
          </w:tcPr>
          <w:p w14:paraId="37DA6E9C"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Neophron </w:t>
            </w:r>
            <w:proofErr w:type="spellStart"/>
            <w:r>
              <w:rPr>
                <w:rFonts w:eastAsia="Times New Roman" w:cs="Arial"/>
                <w:i/>
                <w:iCs/>
                <w:color w:val="000000"/>
                <w:lang w:val="en-US"/>
              </w:rPr>
              <w:t>percnopterus</w:t>
            </w:r>
            <w:proofErr w:type="spellEnd"/>
          </w:p>
        </w:tc>
        <w:tc>
          <w:tcPr>
            <w:tcW w:w="3000" w:type="dxa"/>
            <w:shd w:val="clear" w:color="auto" w:fill="auto"/>
            <w:noWrap/>
            <w:vAlign w:val="center"/>
            <w:hideMark/>
          </w:tcPr>
          <w:p w14:paraId="51D2286B"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percnoptère</w:t>
            </w:r>
          </w:p>
        </w:tc>
        <w:tc>
          <w:tcPr>
            <w:tcW w:w="2640" w:type="dxa"/>
            <w:shd w:val="clear" w:color="auto" w:fill="auto"/>
            <w:noWrap/>
            <w:vAlign w:val="center"/>
            <w:hideMark/>
          </w:tcPr>
          <w:p w14:paraId="0665713C" w14:textId="77777777" w:rsidR="00A55FA1" w:rsidRPr="0018540E" w:rsidRDefault="00A55FA1" w:rsidP="00BA622A">
            <w:pPr>
              <w:jc w:val="center"/>
              <w:rPr>
                <w:rFonts w:eastAsia="Times New Roman" w:cs="Arial"/>
                <w:color w:val="000000"/>
                <w:lang w:val="fr-FR"/>
              </w:rPr>
            </w:pPr>
            <w:r>
              <w:rPr>
                <w:rFonts w:eastAsia="Times New Roman" w:cs="Arial"/>
                <w:color w:val="000000"/>
                <w:lang w:val="fr-FR"/>
              </w:rPr>
              <w:t>ANG</w:t>
            </w:r>
          </w:p>
        </w:tc>
      </w:tr>
      <w:tr w:rsidR="00A55FA1" w:rsidRPr="0018540E" w14:paraId="1C12245C" w14:textId="77777777" w:rsidTr="00D04A2F">
        <w:trPr>
          <w:trHeight w:val="315"/>
        </w:trPr>
        <w:tc>
          <w:tcPr>
            <w:tcW w:w="3000" w:type="dxa"/>
            <w:shd w:val="clear" w:color="auto" w:fill="auto"/>
            <w:noWrap/>
            <w:vAlign w:val="center"/>
            <w:hideMark/>
          </w:tcPr>
          <w:p w14:paraId="60F5B042"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beaudouini</w:t>
            </w:r>
            <w:proofErr w:type="spellEnd"/>
          </w:p>
        </w:tc>
        <w:tc>
          <w:tcPr>
            <w:tcW w:w="3000" w:type="dxa"/>
            <w:shd w:val="clear" w:color="auto" w:fill="auto"/>
            <w:noWrap/>
            <w:vAlign w:val="center"/>
            <w:hideMark/>
          </w:tcPr>
          <w:p w14:paraId="4C77C2CC" w14:textId="77777777" w:rsidR="00A55FA1" w:rsidRPr="0018540E" w:rsidRDefault="00A55FA1" w:rsidP="00BA622A">
            <w:pPr>
              <w:rPr>
                <w:rFonts w:eastAsia="Times New Roman" w:cs="Arial"/>
                <w:color w:val="000000"/>
                <w:lang w:val="fr-FR"/>
              </w:rPr>
            </w:pPr>
            <w:r>
              <w:rPr>
                <w:rFonts w:eastAsia="Times New Roman" w:cs="Arial"/>
                <w:color w:val="000000"/>
                <w:lang w:val="fr-FR"/>
              </w:rPr>
              <w:t>Aigle serpentaire de Beaudouin</w:t>
            </w:r>
          </w:p>
        </w:tc>
        <w:tc>
          <w:tcPr>
            <w:tcW w:w="2640" w:type="dxa"/>
            <w:shd w:val="clear" w:color="auto" w:fill="auto"/>
            <w:noWrap/>
            <w:vAlign w:val="center"/>
            <w:hideMark/>
          </w:tcPr>
          <w:p w14:paraId="2978D863"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5906DCC6" w14:textId="77777777" w:rsidTr="00D04A2F">
        <w:trPr>
          <w:trHeight w:val="315"/>
        </w:trPr>
        <w:tc>
          <w:tcPr>
            <w:tcW w:w="3000" w:type="dxa"/>
            <w:shd w:val="clear" w:color="auto" w:fill="auto"/>
            <w:noWrap/>
            <w:vAlign w:val="center"/>
            <w:hideMark/>
          </w:tcPr>
          <w:p w14:paraId="7F09A174"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Sarcogyps</w:t>
            </w:r>
            <w:proofErr w:type="spellEnd"/>
            <w:r>
              <w:rPr>
                <w:rFonts w:eastAsia="Times New Roman" w:cs="Arial"/>
                <w:i/>
                <w:iCs/>
                <w:color w:val="000000"/>
                <w:lang w:val="en-US"/>
              </w:rPr>
              <w:t xml:space="preserve"> calvus</w:t>
            </w:r>
          </w:p>
        </w:tc>
        <w:tc>
          <w:tcPr>
            <w:tcW w:w="3000" w:type="dxa"/>
            <w:shd w:val="clear" w:color="auto" w:fill="auto"/>
            <w:noWrap/>
            <w:vAlign w:val="center"/>
            <w:hideMark/>
          </w:tcPr>
          <w:p w14:paraId="2F83DCA6"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tête rouge</w:t>
            </w:r>
          </w:p>
        </w:tc>
        <w:tc>
          <w:tcPr>
            <w:tcW w:w="2640" w:type="dxa"/>
            <w:shd w:val="clear" w:color="auto" w:fill="auto"/>
            <w:noWrap/>
            <w:vAlign w:val="center"/>
            <w:hideMark/>
          </w:tcPr>
          <w:p w14:paraId="70B4895E"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1DFCF556" w14:textId="77777777" w:rsidTr="00D04A2F">
        <w:trPr>
          <w:trHeight w:val="315"/>
        </w:trPr>
        <w:tc>
          <w:tcPr>
            <w:tcW w:w="3000" w:type="dxa"/>
            <w:shd w:val="clear" w:color="auto" w:fill="auto"/>
            <w:noWrap/>
            <w:vAlign w:val="center"/>
            <w:hideMark/>
          </w:tcPr>
          <w:p w14:paraId="77507B0F"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Trigonoceps</w:t>
            </w:r>
            <w:proofErr w:type="spellEnd"/>
            <w:r>
              <w:rPr>
                <w:rFonts w:eastAsia="Times New Roman" w:cs="Arial"/>
                <w:i/>
                <w:iCs/>
                <w:color w:val="000000"/>
                <w:lang w:val="en-US"/>
              </w:rPr>
              <w:t xml:space="preserve"> occipitalis</w:t>
            </w:r>
          </w:p>
        </w:tc>
        <w:tc>
          <w:tcPr>
            <w:tcW w:w="3000" w:type="dxa"/>
            <w:shd w:val="clear" w:color="auto" w:fill="auto"/>
            <w:noWrap/>
            <w:vAlign w:val="center"/>
            <w:hideMark/>
          </w:tcPr>
          <w:p w14:paraId="658DD433"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tête blanche</w:t>
            </w:r>
          </w:p>
        </w:tc>
        <w:tc>
          <w:tcPr>
            <w:tcW w:w="2640" w:type="dxa"/>
            <w:shd w:val="clear" w:color="auto" w:fill="auto"/>
            <w:noWrap/>
            <w:vAlign w:val="center"/>
            <w:hideMark/>
          </w:tcPr>
          <w:p w14:paraId="0D129C25"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528995D8" w14:textId="77777777" w:rsidTr="00D04A2F">
        <w:trPr>
          <w:trHeight w:val="315"/>
        </w:trPr>
        <w:tc>
          <w:tcPr>
            <w:tcW w:w="3000" w:type="dxa"/>
            <w:shd w:val="clear" w:color="auto" w:fill="auto"/>
            <w:noWrap/>
            <w:vAlign w:val="center"/>
            <w:hideMark/>
          </w:tcPr>
          <w:p w14:paraId="0C5C9912"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Necrosyrtes</w:t>
            </w:r>
            <w:proofErr w:type="spellEnd"/>
            <w:r>
              <w:rPr>
                <w:rFonts w:eastAsia="Times New Roman" w:cs="Arial"/>
                <w:i/>
                <w:iCs/>
                <w:color w:val="000000"/>
                <w:lang w:val="en-US"/>
              </w:rPr>
              <w:t xml:space="preserve"> </w:t>
            </w:r>
            <w:proofErr w:type="spellStart"/>
            <w:r>
              <w:rPr>
                <w:rFonts w:eastAsia="Times New Roman" w:cs="Arial"/>
                <w:i/>
                <w:iCs/>
                <w:color w:val="000000"/>
                <w:lang w:val="en-US"/>
              </w:rPr>
              <w:t>monachus</w:t>
            </w:r>
            <w:proofErr w:type="spellEnd"/>
          </w:p>
        </w:tc>
        <w:tc>
          <w:tcPr>
            <w:tcW w:w="3000" w:type="dxa"/>
            <w:shd w:val="clear" w:color="auto" w:fill="auto"/>
            <w:noWrap/>
            <w:vAlign w:val="center"/>
            <w:hideMark/>
          </w:tcPr>
          <w:p w14:paraId="5768FD30"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capuchon</w:t>
            </w:r>
          </w:p>
        </w:tc>
        <w:tc>
          <w:tcPr>
            <w:tcW w:w="2640" w:type="dxa"/>
            <w:shd w:val="clear" w:color="auto" w:fill="auto"/>
            <w:noWrap/>
            <w:vAlign w:val="center"/>
            <w:hideMark/>
          </w:tcPr>
          <w:p w14:paraId="71C5F65F"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120D4787" w14:textId="77777777" w:rsidTr="00D04A2F">
        <w:trPr>
          <w:trHeight w:val="315"/>
        </w:trPr>
        <w:tc>
          <w:tcPr>
            <w:tcW w:w="3000" w:type="dxa"/>
            <w:shd w:val="clear" w:color="auto" w:fill="auto"/>
            <w:noWrap/>
            <w:vAlign w:val="center"/>
            <w:hideMark/>
          </w:tcPr>
          <w:p w14:paraId="034658B6"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himalayensis</w:t>
            </w:r>
            <w:proofErr w:type="spellEnd"/>
          </w:p>
        </w:tc>
        <w:tc>
          <w:tcPr>
            <w:tcW w:w="3000" w:type="dxa"/>
            <w:shd w:val="clear" w:color="auto" w:fill="auto"/>
            <w:noWrap/>
            <w:vAlign w:val="center"/>
            <w:hideMark/>
          </w:tcPr>
          <w:p w14:paraId="3CC5FE68" w14:textId="77777777" w:rsidR="00A55FA1" w:rsidRPr="0018540E" w:rsidRDefault="00A55FA1" w:rsidP="00BA622A">
            <w:pPr>
              <w:rPr>
                <w:rFonts w:eastAsia="Times New Roman" w:cs="Arial"/>
                <w:color w:val="000000"/>
                <w:lang w:val="fr-FR"/>
              </w:rPr>
            </w:pPr>
            <w:r>
              <w:rPr>
                <w:rFonts w:eastAsia="Times New Roman" w:cs="Arial"/>
                <w:color w:val="000000"/>
                <w:lang w:val="fr-FR"/>
              </w:rPr>
              <w:t>Griffon de l'Himalaya</w:t>
            </w:r>
          </w:p>
        </w:tc>
        <w:tc>
          <w:tcPr>
            <w:tcW w:w="2640" w:type="dxa"/>
            <w:shd w:val="clear" w:color="auto" w:fill="auto"/>
            <w:noWrap/>
            <w:vAlign w:val="center"/>
            <w:hideMark/>
          </w:tcPr>
          <w:p w14:paraId="12BDAFC8"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3D29C0C9" w14:textId="77777777" w:rsidTr="00D04A2F">
        <w:trPr>
          <w:trHeight w:val="315"/>
        </w:trPr>
        <w:tc>
          <w:tcPr>
            <w:tcW w:w="3000" w:type="dxa"/>
            <w:shd w:val="clear" w:color="auto" w:fill="auto"/>
            <w:noWrap/>
            <w:vAlign w:val="center"/>
            <w:hideMark/>
          </w:tcPr>
          <w:p w14:paraId="227DBE8B"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Gyps bengalensis</w:t>
            </w:r>
          </w:p>
        </w:tc>
        <w:tc>
          <w:tcPr>
            <w:tcW w:w="3000" w:type="dxa"/>
            <w:shd w:val="clear" w:color="auto" w:fill="auto"/>
            <w:noWrap/>
            <w:vAlign w:val="center"/>
            <w:hideMark/>
          </w:tcPr>
          <w:p w14:paraId="4D038C53"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croupion blanc</w:t>
            </w:r>
          </w:p>
        </w:tc>
        <w:tc>
          <w:tcPr>
            <w:tcW w:w="2640" w:type="dxa"/>
            <w:shd w:val="clear" w:color="auto" w:fill="auto"/>
            <w:noWrap/>
            <w:vAlign w:val="center"/>
            <w:hideMark/>
          </w:tcPr>
          <w:p w14:paraId="1C2B1DFA"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2F1AB22A" w14:textId="77777777" w:rsidTr="00D04A2F">
        <w:trPr>
          <w:trHeight w:val="315"/>
        </w:trPr>
        <w:tc>
          <w:tcPr>
            <w:tcW w:w="3000" w:type="dxa"/>
            <w:shd w:val="clear" w:color="auto" w:fill="auto"/>
            <w:noWrap/>
            <w:vAlign w:val="center"/>
            <w:hideMark/>
          </w:tcPr>
          <w:p w14:paraId="05D5A502"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Gyps africanus</w:t>
            </w:r>
          </w:p>
        </w:tc>
        <w:tc>
          <w:tcPr>
            <w:tcW w:w="3000" w:type="dxa"/>
            <w:shd w:val="clear" w:color="auto" w:fill="auto"/>
            <w:noWrap/>
            <w:vAlign w:val="center"/>
            <w:hideMark/>
          </w:tcPr>
          <w:p w14:paraId="7027E3DD"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dos blanc</w:t>
            </w:r>
          </w:p>
        </w:tc>
        <w:tc>
          <w:tcPr>
            <w:tcW w:w="2640" w:type="dxa"/>
            <w:shd w:val="clear" w:color="auto" w:fill="auto"/>
            <w:noWrap/>
            <w:vAlign w:val="center"/>
            <w:hideMark/>
          </w:tcPr>
          <w:p w14:paraId="455D8095"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3F4A3AD5" w14:textId="77777777" w:rsidTr="00D04A2F">
        <w:trPr>
          <w:trHeight w:val="315"/>
        </w:trPr>
        <w:tc>
          <w:tcPr>
            <w:tcW w:w="3000" w:type="dxa"/>
            <w:shd w:val="clear" w:color="auto" w:fill="auto"/>
            <w:noWrap/>
            <w:vAlign w:val="center"/>
            <w:hideMark/>
          </w:tcPr>
          <w:p w14:paraId="2E31CD86"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Gyps indicus</w:t>
            </w:r>
          </w:p>
        </w:tc>
        <w:tc>
          <w:tcPr>
            <w:tcW w:w="3000" w:type="dxa"/>
            <w:shd w:val="clear" w:color="auto" w:fill="auto"/>
            <w:noWrap/>
            <w:vAlign w:val="center"/>
            <w:hideMark/>
          </w:tcPr>
          <w:p w14:paraId="47A66678"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indien</w:t>
            </w:r>
          </w:p>
        </w:tc>
        <w:tc>
          <w:tcPr>
            <w:tcW w:w="2640" w:type="dxa"/>
            <w:shd w:val="clear" w:color="auto" w:fill="auto"/>
            <w:noWrap/>
            <w:vAlign w:val="center"/>
            <w:hideMark/>
          </w:tcPr>
          <w:p w14:paraId="55B5ECCC"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6825B212" w14:textId="77777777" w:rsidTr="00D04A2F">
        <w:trPr>
          <w:trHeight w:val="315"/>
        </w:trPr>
        <w:tc>
          <w:tcPr>
            <w:tcW w:w="3000" w:type="dxa"/>
            <w:shd w:val="clear" w:color="auto" w:fill="auto"/>
            <w:noWrap/>
            <w:vAlign w:val="center"/>
            <w:hideMark/>
          </w:tcPr>
          <w:p w14:paraId="1DBFC65D"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tenuirostris</w:t>
            </w:r>
            <w:proofErr w:type="spellEnd"/>
          </w:p>
        </w:tc>
        <w:tc>
          <w:tcPr>
            <w:tcW w:w="3000" w:type="dxa"/>
            <w:shd w:val="clear" w:color="auto" w:fill="auto"/>
            <w:noWrap/>
            <w:vAlign w:val="center"/>
            <w:hideMark/>
          </w:tcPr>
          <w:p w14:paraId="61298E1D"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bec grêle</w:t>
            </w:r>
          </w:p>
        </w:tc>
        <w:tc>
          <w:tcPr>
            <w:tcW w:w="2640" w:type="dxa"/>
            <w:shd w:val="clear" w:color="auto" w:fill="auto"/>
            <w:noWrap/>
            <w:vAlign w:val="center"/>
            <w:hideMark/>
          </w:tcPr>
          <w:p w14:paraId="123DCE72"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1950214E" w14:textId="77777777" w:rsidTr="00D04A2F">
        <w:trPr>
          <w:trHeight w:val="315"/>
        </w:trPr>
        <w:tc>
          <w:tcPr>
            <w:tcW w:w="3000" w:type="dxa"/>
            <w:shd w:val="clear" w:color="auto" w:fill="auto"/>
            <w:noWrap/>
            <w:vAlign w:val="center"/>
            <w:hideMark/>
          </w:tcPr>
          <w:p w14:paraId="092D4165"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coprotheres</w:t>
            </w:r>
            <w:proofErr w:type="spellEnd"/>
          </w:p>
        </w:tc>
        <w:tc>
          <w:tcPr>
            <w:tcW w:w="3000" w:type="dxa"/>
            <w:shd w:val="clear" w:color="auto" w:fill="auto"/>
            <w:noWrap/>
            <w:vAlign w:val="center"/>
            <w:hideMark/>
          </w:tcPr>
          <w:p w14:paraId="283285E7"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percnoptère</w:t>
            </w:r>
          </w:p>
        </w:tc>
        <w:tc>
          <w:tcPr>
            <w:tcW w:w="2640" w:type="dxa"/>
            <w:shd w:val="clear" w:color="auto" w:fill="auto"/>
            <w:noWrap/>
            <w:vAlign w:val="center"/>
            <w:hideMark/>
          </w:tcPr>
          <w:p w14:paraId="3547A9F6" w14:textId="2E41954F" w:rsidR="00A55FA1" w:rsidRPr="00EC52C9" w:rsidRDefault="00C1292A" w:rsidP="00BA622A">
            <w:pPr>
              <w:jc w:val="center"/>
              <w:rPr>
                <w:rFonts w:eastAsia="Times New Roman" w:cs="Arial"/>
                <w:strike/>
                <w:color w:val="000000"/>
                <w:lang w:val="en-US"/>
              </w:rPr>
            </w:pPr>
            <w:r>
              <w:rPr>
                <w:rFonts w:eastAsia="Times New Roman" w:cs="Arial"/>
                <w:color w:val="000000"/>
                <w:lang w:val="en-US"/>
              </w:rPr>
              <w:t>VU</w:t>
            </w:r>
          </w:p>
        </w:tc>
      </w:tr>
      <w:tr w:rsidR="00A55FA1" w:rsidRPr="0018540E" w14:paraId="61EDDE0F" w14:textId="77777777" w:rsidTr="00D04A2F">
        <w:trPr>
          <w:trHeight w:val="315"/>
        </w:trPr>
        <w:tc>
          <w:tcPr>
            <w:tcW w:w="3000" w:type="dxa"/>
            <w:shd w:val="clear" w:color="auto" w:fill="auto"/>
            <w:noWrap/>
            <w:vAlign w:val="center"/>
            <w:hideMark/>
          </w:tcPr>
          <w:p w14:paraId="321A6622"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Gyps </w:t>
            </w:r>
            <w:proofErr w:type="spellStart"/>
            <w:r>
              <w:rPr>
                <w:rFonts w:eastAsia="Times New Roman" w:cs="Arial"/>
                <w:i/>
                <w:iCs/>
                <w:color w:val="000000"/>
                <w:lang w:val="en-US"/>
              </w:rPr>
              <w:t>rueppelli</w:t>
            </w:r>
            <w:proofErr w:type="spellEnd"/>
          </w:p>
        </w:tc>
        <w:tc>
          <w:tcPr>
            <w:tcW w:w="3000" w:type="dxa"/>
            <w:shd w:val="clear" w:color="auto" w:fill="auto"/>
            <w:noWrap/>
            <w:vAlign w:val="center"/>
            <w:hideMark/>
          </w:tcPr>
          <w:p w14:paraId="39CCF40E" w14:textId="77777777" w:rsidR="00A55FA1" w:rsidRPr="0018540E" w:rsidRDefault="00A55FA1" w:rsidP="00BA622A">
            <w:pPr>
              <w:rPr>
                <w:rFonts w:eastAsia="Times New Roman" w:cs="Arial"/>
                <w:color w:val="000000"/>
                <w:lang w:val="fr-FR"/>
              </w:rPr>
            </w:pPr>
            <w:r>
              <w:rPr>
                <w:rFonts w:eastAsia="Times New Roman" w:cs="Arial"/>
                <w:color w:val="000000"/>
                <w:lang w:val="fr-FR"/>
              </w:rPr>
              <w:t xml:space="preserve">Vautour de </w:t>
            </w:r>
            <w:proofErr w:type="spellStart"/>
            <w:r>
              <w:rPr>
                <w:rFonts w:eastAsia="Times New Roman" w:cs="Arial"/>
                <w:color w:val="000000"/>
                <w:lang w:val="fr-FR"/>
              </w:rPr>
              <w:t>Rüppell</w:t>
            </w:r>
            <w:proofErr w:type="spellEnd"/>
          </w:p>
        </w:tc>
        <w:tc>
          <w:tcPr>
            <w:tcW w:w="2640" w:type="dxa"/>
            <w:shd w:val="clear" w:color="auto" w:fill="auto"/>
            <w:noWrap/>
            <w:vAlign w:val="center"/>
            <w:hideMark/>
          </w:tcPr>
          <w:p w14:paraId="06BB7E6D"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CR</w:t>
            </w:r>
          </w:p>
        </w:tc>
      </w:tr>
      <w:tr w:rsidR="00A55FA1" w:rsidRPr="0018540E" w14:paraId="235623E2" w14:textId="77777777" w:rsidTr="00D04A2F">
        <w:trPr>
          <w:trHeight w:val="315"/>
        </w:trPr>
        <w:tc>
          <w:tcPr>
            <w:tcW w:w="3000" w:type="dxa"/>
            <w:shd w:val="clear" w:color="auto" w:fill="auto"/>
            <w:noWrap/>
            <w:vAlign w:val="center"/>
            <w:hideMark/>
          </w:tcPr>
          <w:p w14:paraId="7D6CC3B5"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Aegypius</w:t>
            </w:r>
            <w:proofErr w:type="spellEnd"/>
            <w:r>
              <w:rPr>
                <w:rFonts w:eastAsia="Times New Roman" w:cs="Arial"/>
                <w:i/>
                <w:iCs/>
                <w:color w:val="000000"/>
                <w:lang w:val="en-US"/>
              </w:rPr>
              <w:t xml:space="preserve"> </w:t>
            </w:r>
            <w:proofErr w:type="spellStart"/>
            <w:r>
              <w:rPr>
                <w:rFonts w:eastAsia="Times New Roman" w:cs="Arial"/>
                <w:i/>
                <w:iCs/>
                <w:color w:val="000000"/>
                <w:lang w:val="en-US"/>
              </w:rPr>
              <w:t>monachus</w:t>
            </w:r>
            <w:proofErr w:type="spellEnd"/>
          </w:p>
        </w:tc>
        <w:tc>
          <w:tcPr>
            <w:tcW w:w="3000" w:type="dxa"/>
            <w:shd w:val="clear" w:color="auto" w:fill="auto"/>
            <w:noWrap/>
            <w:vAlign w:val="center"/>
            <w:hideMark/>
          </w:tcPr>
          <w:p w14:paraId="509CE3EC"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cendré</w:t>
            </w:r>
          </w:p>
        </w:tc>
        <w:tc>
          <w:tcPr>
            <w:tcW w:w="2640" w:type="dxa"/>
            <w:shd w:val="clear" w:color="auto" w:fill="auto"/>
            <w:noWrap/>
            <w:vAlign w:val="center"/>
            <w:hideMark/>
          </w:tcPr>
          <w:p w14:paraId="2DE0C79A" w14:textId="77777777" w:rsidR="00A55FA1" w:rsidRPr="0018540E" w:rsidRDefault="00A55FA1"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46E6D1D8" w14:textId="77777777" w:rsidTr="00D04A2F">
        <w:trPr>
          <w:trHeight w:val="315"/>
        </w:trPr>
        <w:tc>
          <w:tcPr>
            <w:tcW w:w="3000" w:type="dxa"/>
            <w:shd w:val="clear" w:color="auto" w:fill="auto"/>
            <w:noWrap/>
            <w:vAlign w:val="center"/>
            <w:hideMark/>
          </w:tcPr>
          <w:p w14:paraId="3AAB4CC6" w14:textId="77777777" w:rsidR="00A55FA1" w:rsidRPr="0018540E" w:rsidRDefault="00A55FA1" w:rsidP="00BA622A">
            <w:pPr>
              <w:rPr>
                <w:rFonts w:eastAsia="Times New Roman" w:cs="Arial"/>
                <w:i/>
                <w:iCs/>
                <w:color w:val="000000"/>
                <w:lang w:val="en-US"/>
              </w:rPr>
            </w:pPr>
            <w:proofErr w:type="spellStart"/>
            <w:r>
              <w:rPr>
                <w:rFonts w:eastAsia="Times New Roman" w:cs="Arial"/>
                <w:i/>
                <w:iCs/>
                <w:color w:val="000000"/>
                <w:lang w:val="en-US"/>
              </w:rPr>
              <w:t>Torgos</w:t>
            </w:r>
            <w:proofErr w:type="spellEnd"/>
            <w:r>
              <w:rPr>
                <w:rFonts w:eastAsia="Times New Roman" w:cs="Arial"/>
                <w:i/>
                <w:iCs/>
                <w:color w:val="000000"/>
                <w:lang w:val="en-US"/>
              </w:rPr>
              <w:t xml:space="preserve"> </w:t>
            </w:r>
            <w:proofErr w:type="spellStart"/>
            <w:r>
              <w:rPr>
                <w:rFonts w:eastAsia="Times New Roman" w:cs="Arial"/>
                <w:i/>
                <w:iCs/>
                <w:color w:val="000000"/>
                <w:lang w:val="en-US"/>
              </w:rPr>
              <w:t>tracheliotos</w:t>
            </w:r>
            <w:proofErr w:type="spellEnd"/>
          </w:p>
        </w:tc>
        <w:tc>
          <w:tcPr>
            <w:tcW w:w="3000" w:type="dxa"/>
            <w:shd w:val="clear" w:color="auto" w:fill="auto"/>
            <w:noWrap/>
            <w:vAlign w:val="center"/>
            <w:hideMark/>
          </w:tcPr>
          <w:p w14:paraId="58AD2032" w14:textId="77777777" w:rsidR="00A55FA1" w:rsidRPr="0018540E" w:rsidRDefault="00A55FA1" w:rsidP="00BA622A">
            <w:pPr>
              <w:rPr>
                <w:rFonts w:eastAsia="Times New Roman" w:cs="Arial"/>
                <w:color w:val="000000"/>
                <w:lang w:val="fr-FR"/>
              </w:rPr>
            </w:pPr>
            <w:r>
              <w:rPr>
                <w:rFonts w:eastAsia="Times New Roman" w:cs="Arial"/>
                <w:color w:val="000000"/>
                <w:lang w:val="fr-FR"/>
              </w:rPr>
              <w:t>Vautour à tête blanche</w:t>
            </w:r>
          </w:p>
        </w:tc>
        <w:tc>
          <w:tcPr>
            <w:tcW w:w="2640" w:type="dxa"/>
            <w:shd w:val="clear" w:color="auto" w:fill="auto"/>
            <w:noWrap/>
            <w:vAlign w:val="center"/>
            <w:hideMark/>
          </w:tcPr>
          <w:p w14:paraId="04B8F6F5" w14:textId="77777777" w:rsidR="00A55FA1" w:rsidRPr="0018540E" w:rsidRDefault="00A55FA1" w:rsidP="00BA622A">
            <w:pPr>
              <w:jc w:val="center"/>
              <w:rPr>
                <w:rFonts w:eastAsia="Times New Roman" w:cs="Arial"/>
                <w:color w:val="000000"/>
                <w:lang w:val="fr-FR"/>
              </w:rPr>
            </w:pPr>
            <w:r>
              <w:rPr>
                <w:rFonts w:eastAsia="Times New Roman" w:cs="Arial"/>
                <w:color w:val="000000"/>
                <w:lang w:val="fr-FR"/>
              </w:rPr>
              <w:t>ANG</w:t>
            </w:r>
          </w:p>
        </w:tc>
      </w:tr>
      <w:tr w:rsidR="00E1733B" w:rsidRPr="0018540E" w14:paraId="78E3577C" w14:textId="77777777" w:rsidTr="00D04A2F">
        <w:trPr>
          <w:trHeight w:val="315"/>
        </w:trPr>
        <w:tc>
          <w:tcPr>
            <w:tcW w:w="3000" w:type="dxa"/>
            <w:shd w:val="clear" w:color="auto" w:fill="auto"/>
            <w:noWrap/>
            <w:vAlign w:val="center"/>
          </w:tcPr>
          <w:p w14:paraId="4640B9F0" w14:textId="5E90B757" w:rsidR="00E1733B" w:rsidRPr="00EC52C9" w:rsidRDefault="00E1733B" w:rsidP="00BA622A">
            <w:pPr>
              <w:rPr>
                <w:rFonts w:eastAsia="Times New Roman" w:cs="Arial"/>
                <w:i/>
                <w:iCs/>
                <w:color w:val="000000"/>
                <w:lang w:val="en-US"/>
              </w:rPr>
            </w:pPr>
            <w:proofErr w:type="spellStart"/>
            <w:r>
              <w:rPr>
                <w:rFonts w:eastAsia="Times New Roman" w:cs="Arial"/>
                <w:i/>
                <w:iCs/>
                <w:color w:val="000000"/>
                <w:lang w:val="en-US"/>
              </w:rPr>
              <w:t>Nisaetus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nipalensis</w:t>
            </w:r>
            <w:proofErr w:type="spellEnd"/>
          </w:p>
        </w:tc>
        <w:tc>
          <w:tcPr>
            <w:tcW w:w="3000" w:type="dxa"/>
            <w:shd w:val="clear" w:color="auto" w:fill="auto"/>
            <w:noWrap/>
            <w:vAlign w:val="center"/>
          </w:tcPr>
          <w:p w14:paraId="3C29F83E" w14:textId="70D67E96" w:rsidR="00E1733B" w:rsidRPr="00EC52C9" w:rsidRDefault="00E1733B" w:rsidP="00BA622A">
            <w:pPr>
              <w:rPr>
                <w:rFonts w:eastAsia="Times New Roman" w:cs="Arial"/>
                <w:color w:val="000000"/>
                <w:lang w:val="fr-FR"/>
              </w:rPr>
            </w:pPr>
            <w:r>
              <w:rPr>
                <w:rFonts w:eastAsia="Times New Roman" w:cs="Arial"/>
                <w:color w:val="000000"/>
                <w:lang w:val="fr-FR"/>
              </w:rPr>
              <w:t>Aigle de montagne</w:t>
            </w:r>
          </w:p>
        </w:tc>
        <w:tc>
          <w:tcPr>
            <w:tcW w:w="2640" w:type="dxa"/>
            <w:shd w:val="clear" w:color="auto" w:fill="auto"/>
            <w:noWrap/>
            <w:vAlign w:val="center"/>
          </w:tcPr>
          <w:p w14:paraId="31252403" w14:textId="3AB8E417" w:rsidR="00E1733B" w:rsidRPr="00EC52C9" w:rsidRDefault="00E1733B"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6ED0A13D" w14:textId="77777777" w:rsidTr="00D04A2F">
        <w:trPr>
          <w:trHeight w:val="315"/>
        </w:trPr>
        <w:tc>
          <w:tcPr>
            <w:tcW w:w="3000" w:type="dxa"/>
            <w:shd w:val="clear" w:color="auto" w:fill="auto"/>
            <w:noWrap/>
            <w:vAlign w:val="center"/>
            <w:hideMark/>
          </w:tcPr>
          <w:p w14:paraId="200D3831" w14:textId="77777777" w:rsidR="00A55FA1" w:rsidRPr="00EC52C9" w:rsidRDefault="00A55FA1" w:rsidP="00BA622A">
            <w:pPr>
              <w:rPr>
                <w:rFonts w:eastAsia="Times New Roman" w:cs="Arial"/>
                <w:i/>
                <w:iCs/>
                <w:color w:val="000000"/>
                <w:lang w:val="en-US"/>
              </w:rPr>
            </w:pPr>
            <w:proofErr w:type="spellStart"/>
            <w:r>
              <w:rPr>
                <w:rFonts w:eastAsia="Times New Roman" w:cs="Arial"/>
                <w:i/>
                <w:iCs/>
                <w:color w:val="000000"/>
                <w:lang w:val="en-US"/>
              </w:rPr>
              <w:t>Clanga</w:t>
            </w:r>
            <w:proofErr w:type="spellEnd"/>
            <w:r>
              <w:rPr>
                <w:rFonts w:eastAsia="Times New Roman" w:cs="Arial"/>
                <w:i/>
                <w:iCs/>
                <w:color w:val="000000"/>
                <w:lang w:val="en-US"/>
              </w:rPr>
              <w:t xml:space="preserve"> </w:t>
            </w:r>
            <w:proofErr w:type="spellStart"/>
            <w:r>
              <w:rPr>
                <w:rFonts w:eastAsia="Times New Roman" w:cs="Arial"/>
                <w:i/>
                <w:iCs/>
                <w:color w:val="000000"/>
                <w:lang w:val="en-US"/>
              </w:rPr>
              <w:t>clanga</w:t>
            </w:r>
            <w:proofErr w:type="spellEnd"/>
          </w:p>
        </w:tc>
        <w:tc>
          <w:tcPr>
            <w:tcW w:w="3000" w:type="dxa"/>
            <w:shd w:val="clear" w:color="auto" w:fill="auto"/>
            <w:noWrap/>
            <w:vAlign w:val="center"/>
            <w:hideMark/>
          </w:tcPr>
          <w:p w14:paraId="363178C8" w14:textId="77777777" w:rsidR="00A55FA1" w:rsidRPr="00EC52C9" w:rsidRDefault="00A55FA1" w:rsidP="00BA622A">
            <w:pPr>
              <w:rPr>
                <w:rFonts w:eastAsia="Times New Roman" w:cs="Arial"/>
                <w:color w:val="000000"/>
                <w:lang w:val="fr-FR"/>
              </w:rPr>
            </w:pPr>
            <w:r>
              <w:rPr>
                <w:rFonts w:eastAsia="Times New Roman" w:cs="Arial"/>
                <w:color w:val="000000"/>
                <w:lang w:val="fr-FR"/>
              </w:rPr>
              <w:t>Aigle botté</w:t>
            </w:r>
          </w:p>
        </w:tc>
        <w:tc>
          <w:tcPr>
            <w:tcW w:w="2640" w:type="dxa"/>
            <w:shd w:val="clear" w:color="auto" w:fill="auto"/>
            <w:noWrap/>
            <w:vAlign w:val="center"/>
            <w:hideMark/>
          </w:tcPr>
          <w:p w14:paraId="22F3675A" w14:textId="77777777" w:rsidR="00A55FA1" w:rsidRPr="00EC52C9" w:rsidRDefault="00A55FA1" w:rsidP="00BA622A">
            <w:pPr>
              <w:jc w:val="center"/>
              <w:rPr>
                <w:rFonts w:eastAsia="Times New Roman" w:cs="Arial"/>
                <w:color w:val="000000"/>
                <w:lang w:val="en-US"/>
              </w:rPr>
            </w:pPr>
            <w:r>
              <w:rPr>
                <w:rFonts w:eastAsia="Times New Roman" w:cs="Arial"/>
                <w:color w:val="000000"/>
                <w:lang w:val="en-US"/>
              </w:rPr>
              <w:t>VU</w:t>
            </w:r>
          </w:p>
        </w:tc>
      </w:tr>
      <w:tr w:rsidR="008E066A" w:rsidRPr="0018540E" w14:paraId="4298DD2F" w14:textId="77777777" w:rsidTr="00D04A2F">
        <w:trPr>
          <w:trHeight w:val="315"/>
        </w:trPr>
        <w:tc>
          <w:tcPr>
            <w:tcW w:w="3000" w:type="dxa"/>
            <w:shd w:val="clear" w:color="auto" w:fill="auto"/>
            <w:noWrap/>
            <w:vAlign w:val="center"/>
          </w:tcPr>
          <w:p w14:paraId="3876726F" w14:textId="4D5A6D32" w:rsidR="008E066A" w:rsidRPr="00EC52C9" w:rsidRDefault="008E066A" w:rsidP="00BA622A">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rapax</w:t>
            </w:r>
            <w:proofErr w:type="spellEnd"/>
          </w:p>
        </w:tc>
        <w:tc>
          <w:tcPr>
            <w:tcW w:w="3000" w:type="dxa"/>
            <w:shd w:val="clear" w:color="auto" w:fill="auto"/>
            <w:noWrap/>
            <w:vAlign w:val="center"/>
          </w:tcPr>
          <w:p w14:paraId="3310D36F" w14:textId="211BF8A6" w:rsidR="008E066A" w:rsidRPr="00EC52C9" w:rsidRDefault="008E066A" w:rsidP="00BA622A">
            <w:pPr>
              <w:rPr>
                <w:rFonts w:eastAsia="Times New Roman" w:cs="Arial"/>
                <w:color w:val="000000"/>
                <w:lang w:val="fr-FR"/>
              </w:rPr>
            </w:pPr>
            <w:r>
              <w:rPr>
                <w:rFonts w:eastAsia="Times New Roman" w:cs="Arial"/>
                <w:color w:val="000000"/>
                <w:lang w:val="fr-FR"/>
              </w:rPr>
              <w:t>Aigle fauve</w:t>
            </w:r>
          </w:p>
        </w:tc>
        <w:tc>
          <w:tcPr>
            <w:tcW w:w="2640" w:type="dxa"/>
            <w:shd w:val="clear" w:color="auto" w:fill="auto"/>
            <w:noWrap/>
            <w:vAlign w:val="center"/>
          </w:tcPr>
          <w:p w14:paraId="278C0B43" w14:textId="212471EF" w:rsidR="008E066A" w:rsidRPr="00EC52C9" w:rsidRDefault="008E066A"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29BC4067" w14:textId="77777777" w:rsidTr="00D04A2F">
        <w:trPr>
          <w:trHeight w:val="315"/>
        </w:trPr>
        <w:tc>
          <w:tcPr>
            <w:tcW w:w="3000" w:type="dxa"/>
            <w:shd w:val="clear" w:color="auto" w:fill="auto"/>
            <w:noWrap/>
            <w:vAlign w:val="center"/>
            <w:hideMark/>
          </w:tcPr>
          <w:p w14:paraId="54C68E2E"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nipalensis</w:t>
            </w:r>
            <w:proofErr w:type="spellEnd"/>
          </w:p>
        </w:tc>
        <w:tc>
          <w:tcPr>
            <w:tcW w:w="3000" w:type="dxa"/>
            <w:shd w:val="clear" w:color="auto" w:fill="auto"/>
            <w:noWrap/>
            <w:vAlign w:val="center"/>
            <w:hideMark/>
          </w:tcPr>
          <w:p w14:paraId="60495FA3" w14:textId="77777777" w:rsidR="00A55FA1" w:rsidRPr="0018540E" w:rsidRDefault="00A55FA1" w:rsidP="00BA622A">
            <w:pPr>
              <w:rPr>
                <w:rFonts w:eastAsia="Times New Roman" w:cs="Arial"/>
                <w:color w:val="000000"/>
                <w:lang w:val="fr-FR"/>
              </w:rPr>
            </w:pPr>
            <w:r>
              <w:rPr>
                <w:rFonts w:eastAsia="Times New Roman" w:cs="Arial"/>
                <w:color w:val="000000"/>
                <w:lang w:val="fr-FR"/>
              </w:rPr>
              <w:t>Aigle des steppes</w:t>
            </w:r>
          </w:p>
        </w:tc>
        <w:tc>
          <w:tcPr>
            <w:tcW w:w="2640" w:type="dxa"/>
            <w:shd w:val="clear" w:color="auto" w:fill="auto"/>
            <w:noWrap/>
            <w:vAlign w:val="center"/>
            <w:hideMark/>
          </w:tcPr>
          <w:p w14:paraId="79E6E3C0" w14:textId="77777777" w:rsidR="00A55FA1" w:rsidRPr="0018540E" w:rsidRDefault="00A55FA1" w:rsidP="00BA622A">
            <w:pPr>
              <w:jc w:val="center"/>
              <w:rPr>
                <w:rFonts w:eastAsia="Times New Roman" w:cs="Arial"/>
                <w:color w:val="000000"/>
                <w:lang w:val="fr-FR"/>
              </w:rPr>
            </w:pPr>
            <w:r>
              <w:rPr>
                <w:rFonts w:eastAsia="Times New Roman" w:cs="Arial"/>
                <w:color w:val="000000"/>
                <w:lang w:val="fr-FR"/>
              </w:rPr>
              <w:t>ANG</w:t>
            </w:r>
          </w:p>
        </w:tc>
      </w:tr>
      <w:tr w:rsidR="00A55FA1" w:rsidRPr="0018540E" w14:paraId="1C3B4114" w14:textId="77777777" w:rsidTr="00D04A2F">
        <w:trPr>
          <w:trHeight w:val="315"/>
        </w:trPr>
        <w:tc>
          <w:tcPr>
            <w:tcW w:w="3000" w:type="dxa"/>
            <w:shd w:val="clear" w:color="auto" w:fill="auto"/>
            <w:noWrap/>
            <w:vAlign w:val="center"/>
            <w:hideMark/>
          </w:tcPr>
          <w:p w14:paraId="35FF6870"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adalberti</w:t>
            </w:r>
            <w:proofErr w:type="spellEnd"/>
          </w:p>
        </w:tc>
        <w:tc>
          <w:tcPr>
            <w:tcW w:w="3000" w:type="dxa"/>
            <w:shd w:val="clear" w:color="auto" w:fill="auto"/>
            <w:noWrap/>
            <w:vAlign w:val="center"/>
            <w:hideMark/>
          </w:tcPr>
          <w:p w14:paraId="2256734C" w14:textId="77777777" w:rsidR="00A55FA1" w:rsidRPr="00EC52C9" w:rsidRDefault="00A55FA1" w:rsidP="00BA622A">
            <w:pPr>
              <w:rPr>
                <w:rFonts w:eastAsia="Times New Roman" w:cs="Arial"/>
                <w:color w:val="000000"/>
                <w:lang w:val="fr-FR"/>
              </w:rPr>
            </w:pPr>
            <w:r>
              <w:rPr>
                <w:rFonts w:eastAsia="Times New Roman" w:cs="Arial"/>
                <w:color w:val="000000"/>
                <w:lang w:val="fr-FR"/>
              </w:rPr>
              <w:t>Aigle impérial espagnol</w:t>
            </w:r>
          </w:p>
        </w:tc>
        <w:tc>
          <w:tcPr>
            <w:tcW w:w="2640" w:type="dxa"/>
            <w:shd w:val="clear" w:color="auto" w:fill="auto"/>
            <w:noWrap/>
            <w:vAlign w:val="center"/>
            <w:hideMark/>
          </w:tcPr>
          <w:p w14:paraId="6991DF95" w14:textId="77777777" w:rsidR="00A55FA1" w:rsidRPr="00EC52C9" w:rsidRDefault="00A55FA1"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696FF180" w14:textId="77777777" w:rsidTr="00D04A2F">
        <w:trPr>
          <w:trHeight w:val="315"/>
        </w:trPr>
        <w:tc>
          <w:tcPr>
            <w:tcW w:w="3000" w:type="dxa"/>
            <w:shd w:val="clear" w:color="auto" w:fill="auto"/>
            <w:noWrap/>
            <w:vAlign w:val="center"/>
            <w:hideMark/>
          </w:tcPr>
          <w:p w14:paraId="283C6FF6"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heliaca</w:t>
            </w:r>
            <w:proofErr w:type="spellEnd"/>
          </w:p>
        </w:tc>
        <w:tc>
          <w:tcPr>
            <w:tcW w:w="3000" w:type="dxa"/>
            <w:shd w:val="clear" w:color="auto" w:fill="auto"/>
            <w:noWrap/>
            <w:vAlign w:val="center"/>
            <w:hideMark/>
          </w:tcPr>
          <w:p w14:paraId="31A00616" w14:textId="77777777" w:rsidR="00A55FA1" w:rsidRPr="00EC52C9" w:rsidRDefault="00A55FA1" w:rsidP="00BA622A">
            <w:pPr>
              <w:rPr>
                <w:rFonts w:eastAsia="Times New Roman" w:cs="Arial"/>
                <w:color w:val="000000"/>
                <w:lang w:val="fr-FR"/>
              </w:rPr>
            </w:pPr>
            <w:r>
              <w:rPr>
                <w:rFonts w:eastAsia="Times New Roman" w:cs="Arial"/>
                <w:color w:val="000000"/>
                <w:lang w:val="fr-FR"/>
              </w:rPr>
              <w:t>Aigle impérial de l'Est</w:t>
            </w:r>
          </w:p>
        </w:tc>
        <w:tc>
          <w:tcPr>
            <w:tcW w:w="2640" w:type="dxa"/>
            <w:shd w:val="clear" w:color="auto" w:fill="auto"/>
            <w:noWrap/>
            <w:vAlign w:val="center"/>
            <w:hideMark/>
          </w:tcPr>
          <w:p w14:paraId="63164C09" w14:textId="77777777" w:rsidR="00A55FA1" w:rsidRPr="00EC52C9" w:rsidRDefault="00A55FA1"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24D2CF01" w14:textId="77777777" w:rsidTr="00D04A2F">
        <w:trPr>
          <w:trHeight w:val="315"/>
        </w:trPr>
        <w:tc>
          <w:tcPr>
            <w:tcW w:w="3000" w:type="dxa"/>
            <w:shd w:val="clear" w:color="auto" w:fill="auto"/>
            <w:noWrap/>
            <w:vAlign w:val="center"/>
            <w:hideMark/>
          </w:tcPr>
          <w:p w14:paraId="06909B7D" w14:textId="77777777" w:rsidR="00A55FA1" w:rsidRPr="00EC52C9" w:rsidRDefault="00A55FA1" w:rsidP="00BA622A">
            <w:pPr>
              <w:rPr>
                <w:rFonts w:eastAsia="Times New Roman" w:cs="Arial"/>
                <w:i/>
                <w:iCs/>
                <w:color w:val="000000"/>
                <w:lang w:val="fr-FR"/>
              </w:rPr>
            </w:pPr>
            <w:r>
              <w:rPr>
                <w:rFonts w:eastAsia="Times New Roman" w:cs="Arial"/>
                <w:i/>
                <w:iCs/>
                <w:color w:val="000000"/>
                <w:lang w:val="fr-FR"/>
              </w:rPr>
              <w:t xml:space="preserve">Cirque </w:t>
            </w:r>
            <w:proofErr w:type="spellStart"/>
            <w:r>
              <w:rPr>
                <w:rFonts w:eastAsia="Times New Roman" w:cs="Arial"/>
                <w:i/>
                <w:iCs/>
                <w:color w:val="000000"/>
                <w:lang w:val="fr-FR"/>
              </w:rPr>
              <w:t>maurus</w:t>
            </w:r>
            <w:proofErr w:type="spellEnd"/>
          </w:p>
        </w:tc>
        <w:tc>
          <w:tcPr>
            <w:tcW w:w="3000" w:type="dxa"/>
            <w:shd w:val="clear" w:color="auto" w:fill="auto"/>
            <w:noWrap/>
            <w:vAlign w:val="center"/>
            <w:hideMark/>
          </w:tcPr>
          <w:p w14:paraId="74A9B1AB" w14:textId="77777777" w:rsidR="00A55FA1" w:rsidRPr="00EC52C9" w:rsidRDefault="00A55FA1" w:rsidP="00BA622A">
            <w:pPr>
              <w:rPr>
                <w:rFonts w:eastAsia="Times New Roman" w:cs="Arial"/>
                <w:color w:val="000000"/>
                <w:lang w:val="fr-FR"/>
              </w:rPr>
            </w:pPr>
            <w:r>
              <w:rPr>
                <w:rFonts w:eastAsia="Times New Roman" w:cs="Arial"/>
                <w:color w:val="000000"/>
                <w:lang w:val="fr-FR"/>
              </w:rPr>
              <w:t>Busard noir</w:t>
            </w:r>
          </w:p>
        </w:tc>
        <w:tc>
          <w:tcPr>
            <w:tcW w:w="2640" w:type="dxa"/>
            <w:shd w:val="clear" w:color="auto" w:fill="auto"/>
            <w:noWrap/>
            <w:vAlign w:val="center"/>
            <w:hideMark/>
          </w:tcPr>
          <w:p w14:paraId="2D11F438" w14:textId="0096AAC9" w:rsidR="00A55FA1" w:rsidRPr="00EC52C9" w:rsidRDefault="00C71085" w:rsidP="00BA622A">
            <w:pPr>
              <w:jc w:val="center"/>
              <w:rPr>
                <w:rFonts w:eastAsia="Times New Roman" w:cs="Arial"/>
                <w:strike/>
                <w:color w:val="000000"/>
                <w:lang w:val="fr-FR"/>
              </w:rPr>
            </w:pPr>
            <w:r>
              <w:rPr>
                <w:rFonts w:eastAsia="Times New Roman" w:cs="Arial"/>
                <w:color w:val="000000"/>
                <w:lang w:val="fr-FR"/>
              </w:rPr>
              <w:t>ANG</w:t>
            </w:r>
          </w:p>
        </w:tc>
      </w:tr>
      <w:tr w:rsidR="00A55FA1" w:rsidRPr="0018540E" w14:paraId="2E08819C" w14:textId="77777777" w:rsidTr="00D04A2F">
        <w:trPr>
          <w:trHeight w:val="315"/>
        </w:trPr>
        <w:tc>
          <w:tcPr>
            <w:tcW w:w="3000" w:type="dxa"/>
            <w:shd w:val="clear" w:color="auto" w:fill="auto"/>
            <w:noWrap/>
            <w:vAlign w:val="center"/>
            <w:hideMark/>
          </w:tcPr>
          <w:p w14:paraId="465C17DA"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macrourus</w:t>
            </w:r>
            <w:proofErr w:type="spellEnd"/>
          </w:p>
        </w:tc>
        <w:tc>
          <w:tcPr>
            <w:tcW w:w="3000" w:type="dxa"/>
            <w:shd w:val="clear" w:color="auto" w:fill="auto"/>
            <w:noWrap/>
            <w:vAlign w:val="center"/>
            <w:hideMark/>
          </w:tcPr>
          <w:p w14:paraId="560BF2C4" w14:textId="77777777" w:rsidR="00A55FA1" w:rsidRPr="00EC52C9" w:rsidRDefault="00A55FA1" w:rsidP="00BA622A">
            <w:pPr>
              <w:rPr>
                <w:rFonts w:eastAsia="Times New Roman" w:cs="Arial"/>
                <w:color w:val="000000"/>
                <w:lang w:val="fr-FR"/>
              </w:rPr>
            </w:pPr>
            <w:r>
              <w:rPr>
                <w:rFonts w:eastAsia="Times New Roman" w:cs="Arial"/>
                <w:color w:val="000000"/>
                <w:lang w:val="fr-FR"/>
              </w:rPr>
              <w:t>Busard pâle</w:t>
            </w:r>
          </w:p>
        </w:tc>
        <w:tc>
          <w:tcPr>
            <w:tcW w:w="2640" w:type="dxa"/>
            <w:shd w:val="clear" w:color="auto" w:fill="auto"/>
            <w:noWrap/>
            <w:vAlign w:val="center"/>
            <w:hideMark/>
          </w:tcPr>
          <w:p w14:paraId="236D2A9D" w14:textId="77777777" w:rsidR="00A55FA1" w:rsidRPr="00EC52C9" w:rsidRDefault="00A55FA1"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7BF3DFBC" w14:textId="77777777" w:rsidTr="00D04A2F">
        <w:trPr>
          <w:trHeight w:val="315"/>
        </w:trPr>
        <w:tc>
          <w:tcPr>
            <w:tcW w:w="3000" w:type="dxa"/>
            <w:shd w:val="clear" w:color="auto" w:fill="auto"/>
            <w:noWrap/>
            <w:vAlign w:val="center"/>
            <w:hideMark/>
          </w:tcPr>
          <w:p w14:paraId="1760F678"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Haliaeetus </w:t>
            </w:r>
            <w:proofErr w:type="spellStart"/>
            <w:r>
              <w:rPr>
                <w:rFonts w:eastAsia="Times New Roman" w:cs="Arial"/>
                <w:i/>
                <w:iCs/>
                <w:color w:val="000000"/>
                <w:lang w:val="en-US"/>
              </w:rPr>
              <w:t>leucoryphus</w:t>
            </w:r>
            <w:proofErr w:type="spellEnd"/>
          </w:p>
        </w:tc>
        <w:tc>
          <w:tcPr>
            <w:tcW w:w="3000" w:type="dxa"/>
            <w:shd w:val="clear" w:color="auto" w:fill="auto"/>
            <w:noWrap/>
            <w:vAlign w:val="center"/>
            <w:hideMark/>
          </w:tcPr>
          <w:p w14:paraId="7DDC274A" w14:textId="77777777" w:rsidR="00A55FA1" w:rsidRPr="00EC52C9" w:rsidRDefault="00A55FA1" w:rsidP="00BA622A">
            <w:pPr>
              <w:rPr>
                <w:rFonts w:eastAsia="Times New Roman" w:cs="Arial"/>
                <w:color w:val="000000"/>
                <w:lang w:val="fr-FR"/>
              </w:rPr>
            </w:pPr>
            <w:r>
              <w:rPr>
                <w:rFonts w:eastAsia="Times New Roman" w:cs="Arial"/>
                <w:color w:val="000000"/>
                <w:lang w:val="fr-FR"/>
              </w:rPr>
              <w:t>Aigle pêcheur de Pallas</w:t>
            </w:r>
          </w:p>
        </w:tc>
        <w:tc>
          <w:tcPr>
            <w:tcW w:w="2640" w:type="dxa"/>
            <w:shd w:val="clear" w:color="auto" w:fill="auto"/>
            <w:noWrap/>
            <w:vAlign w:val="center"/>
            <w:hideMark/>
          </w:tcPr>
          <w:p w14:paraId="01DC4FF3" w14:textId="5EEC43AF" w:rsidR="00A55FA1" w:rsidRPr="00EC52C9" w:rsidRDefault="00C71085" w:rsidP="00BA622A">
            <w:pPr>
              <w:jc w:val="center"/>
              <w:rPr>
                <w:rFonts w:eastAsia="Times New Roman" w:cs="Arial"/>
                <w:color w:val="000000"/>
                <w:lang w:val="fr-FR"/>
              </w:rPr>
            </w:pPr>
            <w:r>
              <w:rPr>
                <w:rFonts w:eastAsia="Times New Roman" w:cs="Arial"/>
                <w:color w:val="000000"/>
                <w:lang w:val="fr-FR"/>
              </w:rPr>
              <w:t>ANG</w:t>
            </w:r>
          </w:p>
        </w:tc>
      </w:tr>
      <w:tr w:rsidR="00A55FA1" w:rsidRPr="0018540E" w14:paraId="565F0B63" w14:textId="77777777" w:rsidTr="00D04A2F">
        <w:trPr>
          <w:trHeight w:val="315"/>
        </w:trPr>
        <w:tc>
          <w:tcPr>
            <w:tcW w:w="3000" w:type="dxa"/>
            <w:shd w:val="clear" w:color="auto" w:fill="auto"/>
            <w:noWrap/>
            <w:vAlign w:val="center"/>
            <w:hideMark/>
          </w:tcPr>
          <w:p w14:paraId="55DB33EC"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Haliaeetus </w:t>
            </w:r>
            <w:proofErr w:type="spellStart"/>
            <w:r>
              <w:rPr>
                <w:rFonts w:eastAsia="Times New Roman" w:cs="Arial"/>
                <w:i/>
                <w:iCs/>
                <w:color w:val="000000"/>
                <w:lang w:val="en-US"/>
              </w:rPr>
              <w:t>pelagicus</w:t>
            </w:r>
            <w:proofErr w:type="spellEnd"/>
          </w:p>
        </w:tc>
        <w:tc>
          <w:tcPr>
            <w:tcW w:w="3000" w:type="dxa"/>
            <w:shd w:val="clear" w:color="auto" w:fill="auto"/>
            <w:noWrap/>
            <w:vAlign w:val="center"/>
            <w:hideMark/>
          </w:tcPr>
          <w:p w14:paraId="5563C29E" w14:textId="77777777" w:rsidR="00A55FA1" w:rsidRPr="00EC52C9" w:rsidRDefault="00A55FA1" w:rsidP="00BA622A">
            <w:pPr>
              <w:rPr>
                <w:rFonts w:eastAsia="Times New Roman" w:cs="Arial"/>
                <w:color w:val="000000"/>
                <w:lang w:val="fr-FR"/>
              </w:rPr>
            </w:pPr>
            <w:r>
              <w:rPr>
                <w:rFonts w:eastAsia="Times New Roman" w:cs="Arial"/>
                <w:color w:val="000000"/>
                <w:lang w:val="fr-FR"/>
              </w:rPr>
              <w:t xml:space="preserve">Aigle de mer de </w:t>
            </w:r>
            <w:proofErr w:type="spellStart"/>
            <w:r>
              <w:rPr>
                <w:rFonts w:eastAsia="Times New Roman" w:cs="Arial"/>
                <w:color w:val="000000"/>
                <w:lang w:val="fr-FR"/>
              </w:rPr>
              <w:t>Steller</w:t>
            </w:r>
            <w:proofErr w:type="spellEnd"/>
          </w:p>
        </w:tc>
        <w:tc>
          <w:tcPr>
            <w:tcW w:w="2640" w:type="dxa"/>
            <w:shd w:val="clear" w:color="auto" w:fill="auto"/>
            <w:noWrap/>
            <w:vAlign w:val="center"/>
            <w:hideMark/>
          </w:tcPr>
          <w:p w14:paraId="6F2E1817" w14:textId="77777777" w:rsidR="00A55FA1" w:rsidRPr="00EC52C9" w:rsidRDefault="00A55FA1" w:rsidP="00BA622A">
            <w:pPr>
              <w:jc w:val="center"/>
              <w:rPr>
                <w:rFonts w:eastAsia="Times New Roman" w:cs="Arial"/>
                <w:color w:val="000000"/>
                <w:lang w:val="en-US"/>
              </w:rPr>
            </w:pPr>
            <w:r>
              <w:rPr>
                <w:rFonts w:eastAsia="Times New Roman" w:cs="Arial"/>
                <w:color w:val="000000"/>
                <w:lang w:val="en-US"/>
              </w:rPr>
              <w:t>VU</w:t>
            </w:r>
          </w:p>
        </w:tc>
      </w:tr>
      <w:tr w:rsidR="007F24E6" w:rsidRPr="0018540E" w14:paraId="312EE0F0" w14:textId="77777777" w:rsidTr="00D04A2F">
        <w:trPr>
          <w:trHeight w:val="315"/>
        </w:trPr>
        <w:tc>
          <w:tcPr>
            <w:tcW w:w="3000" w:type="dxa"/>
            <w:shd w:val="clear" w:color="auto" w:fill="auto"/>
            <w:noWrap/>
            <w:vAlign w:val="center"/>
          </w:tcPr>
          <w:p w14:paraId="4654F3B9" w14:textId="2E2F1BAD" w:rsidR="007F24E6" w:rsidRPr="00EC52C9" w:rsidRDefault="007F24E6" w:rsidP="00BA622A">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trizonatus</w:t>
            </w:r>
            <w:proofErr w:type="spellEnd"/>
          </w:p>
        </w:tc>
        <w:tc>
          <w:tcPr>
            <w:tcW w:w="3000" w:type="dxa"/>
            <w:shd w:val="clear" w:color="auto" w:fill="auto"/>
            <w:noWrap/>
            <w:vAlign w:val="center"/>
          </w:tcPr>
          <w:p w14:paraId="4416DDB8" w14:textId="604583C7" w:rsidR="007F24E6" w:rsidRPr="00EC52C9" w:rsidRDefault="007F24E6" w:rsidP="00BA622A">
            <w:pPr>
              <w:rPr>
                <w:rFonts w:eastAsia="Times New Roman" w:cs="Arial"/>
                <w:color w:val="000000"/>
                <w:lang w:val="fr-FR"/>
              </w:rPr>
            </w:pPr>
            <w:r>
              <w:rPr>
                <w:rFonts w:eastAsia="Times New Roman" w:cs="Arial"/>
                <w:color w:val="000000"/>
                <w:lang w:val="fr-FR"/>
              </w:rPr>
              <w:t>Buse des forêts</w:t>
            </w:r>
          </w:p>
        </w:tc>
        <w:tc>
          <w:tcPr>
            <w:tcW w:w="2640" w:type="dxa"/>
            <w:shd w:val="clear" w:color="auto" w:fill="auto"/>
            <w:noWrap/>
            <w:vAlign w:val="center"/>
          </w:tcPr>
          <w:p w14:paraId="3C44A9B2" w14:textId="2DA9A4CD" w:rsidR="007F24E6" w:rsidRPr="00EC52C9" w:rsidRDefault="0063629E" w:rsidP="00BA622A">
            <w:pPr>
              <w:jc w:val="center"/>
              <w:rPr>
                <w:rFonts w:eastAsia="Times New Roman" w:cs="Arial"/>
                <w:color w:val="000000"/>
                <w:lang w:val="en-US"/>
              </w:rPr>
            </w:pPr>
            <w:r>
              <w:rPr>
                <w:rFonts w:eastAsia="Times New Roman" w:cs="Arial"/>
                <w:color w:val="000000"/>
                <w:lang w:val="en-US"/>
              </w:rPr>
              <w:t>NT</w:t>
            </w:r>
          </w:p>
        </w:tc>
      </w:tr>
      <w:tr w:rsidR="00A55FA1" w:rsidRPr="0018540E" w14:paraId="5C9E7162" w14:textId="77777777" w:rsidTr="00D04A2F">
        <w:trPr>
          <w:trHeight w:val="315"/>
        </w:trPr>
        <w:tc>
          <w:tcPr>
            <w:tcW w:w="3000" w:type="dxa"/>
            <w:shd w:val="clear" w:color="auto" w:fill="auto"/>
            <w:noWrap/>
            <w:vAlign w:val="center"/>
            <w:hideMark/>
          </w:tcPr>
          <w:p w14:paraId="535D7DAE" w14:textId="77777777" w:rsidR="00A55FA1" w:rsidRPr="0018540E" w:rsidRDefault="00A55FA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vespertinus</w:t>
            </w:r>
            <w:proofErr w:type="spellEnd"/>
          </w:p>
        </w:tc>
        <w:tc>
          <w:tcPr>
            <w:tcW w:w="3000" w:type="dxa"/>
            <w:shd w:val="clear" w:color="auto" w:fill="auto"/>
            <w:noWrap/>
            <w:vAlign w:val="center"/>
            <w:hideMark/>
          </w:tcPr>
          <w:p w14:paraId="44AB62DD" w14:textId="77777777" w:rsidR="00A55FA1" w:rsidRPr="0018540E" w:rsidRDefault="00A55FA1" w:rsidP="00BA622A">
            <w:pPr>
              <w:rPr>
                <w:rFonts w:eastAsia="Times New Roman" w:cs="Arial"/>
                <w:color w:val="000000"/>
                <w:lang w:val="fr-FR"/>
              </w:rPr>
            </w:pPr>
            <w:r>
              <w:rPr>
                <w:rFonts w:eastAsia="Times New Roman" w:cs="Arial"/>
                <w:color w:val="000000"/>
                <w:lang w:val="fr-FR"/>
              </w:rPr>
              <w:t>Faucon à pieds rouges</w:t>
            </w:r>
          </w:p>
        </w:tc>
        <w:tc>
          <w:tcPr>
            <w:tcW w:w="2640" w:type="dxa"/>
            <w:shd w:val="clear" w:color="auto" w:fill="auto"/>
            <w:noWrap/>
            <w:vAlign w:val="center"/>
            <w:hideMark/>
          </w:tcPr>
          <w:p w14:paraId="7DFC8C47" w14:textId="3A7ADF3A" w:rsidR="00A55FA1" w:rsidRPr="00EC52C9" w:rsidRDefault="00516948"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5E1659ED" w14:textId="77777777" w:rsidTr="00D04A2F">
        <w:trPr>
          <w:trHeight w:val="315"/>
        </w:trPr>
        <w:tc>
          <w:tcPr>
            <w:tcW w:w="3000" w:type="dxa"/>
            <w:shd w:val="clear" w:color="auto" w:fill="auto"/>
            <w:noWrap/>
            <w:vAlign w:val="center"/>
            <w:hideMark/>
          </w:tcPr>
          <w:p w14:paraId="4570A487"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Falco concolor</w:t>
            </w:r>
          </w:p>
        </w:tc>
        <w:tc>
          <w:tcPr>
            <w:tcW w:w="3000" w:type="dxa"/>
            <w:shd w:val="clear" w:color="auto" w:fill="auto"/>
            <w:noWrap/>
            <w:vAlign w:val="center"/>
            <w:hideMark/>
          </w:tcPr>
          <w:p w14:paraId="0D64A66A" w14:textId="77777777" w:rsidR="00A55FA1" w:rsidRPr="00EC52C9" w:rsidRDefault="00A55FA1" w:rsidP="00BA622A">
            <w:pPr>
              <w:rPr>
                <w:rFonts w:eastAsia="Times New Roman" w:cs="Arial"/>
                <w:color w:val="000000"/>
                <w:lang w:val="fr-FR"/>
              </w:rPr>
            </w:pPr>
            <w:r>
              <w:rPr>
                <w:rFonts w:eastAsia="Times New Roman" w:cs="Arial"/>
                <w:color w:val="000000"/>
                <w:lang w:val="fr-FR"/>
              </w:rPr>
              <w:t>Faucon fuligineux</w:t>
            </w:r>
          </w:p>
        </w:tc>
        <w:tc>
          <w:tcPr>
            <w:tcW w:w="2640" w:type="dxa"/>
            <w:shd w:val="clear" w:color="auto" w:fill="auto"/>
            <w:noWrap/>
            <w:vAlign w:val="center"/>
            <w:hideMark/>
          </w:tcPr>
          <w:p w14:paraId="6950DC0A" w14:textId="24D4C9C0" w:rsidR="00A55FA1" w:rsidRPr="00EC52C9" w:rsidRDefault="00516948" w:rsidP="00BA622A">
            <w:pPr>
              <w:jc w:val="center"/>
              <w:rPr>
                <w:rFonts w:eastAsia="Times New Roman" w:cs="Arial"/>
                <w:color w:val="000000"/>
                <w:lang w:val="en-US"/>
              </w:rPr>
            </w:pPr>
            <w:r>
              <w:rPr>
                <w:rFonts w:eastAsia="Times New Roman" w:cs="Arial"/>
                <w:color w:val="000000"/>
                <w:lang w:val="en-US"/>
              </w:rPr>
              <w:t>VU</w:t>
            </w:r>
          </w:p>
        </w:tc>
      </w:tr>
      <w:tr w:rsidR="00A55FA1" w:rsidRPr="0018540E" w14:paraId="3B9C614B" w14:textId="77777777" w:rsidTr="00D04A2F">
        <w:trPr>
          <w:trHeight w:val="315"/>
        </w:trPr>
        <w:tc>
          <w:tcPr>
            <w:tcW w:w="3000" w:type="dxa"/>
            <w:shd w:val="clear" w:color="auto" w:fill="auto"/>
            <w:noWrap/>
            <w:vAlign w:val="center"/>
            <w:hideMark/>
          </w:tcPr>
          <w:p w14:paraId="1A84C153" w14:textId="77777777" w:rsidR="00A55FA1" w:rsidRPr="00EC52C9" w:rsidRDefault="00A55FA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cherrug</w:t>
            </w:r>
            <w:proofErr w:type="spellEnd"/>
          </w:p>
        </w:tc>
        <w:tc>
          <w:tcPr>
            <w:tcW w:w="3000" w:type="dxa"/>
            <w:shd w:val="clear" w:color="auto" w:fill="auto"/>
            <w:noWrap/>
            <w:vAlign w:val="center"/>
            <w:hideMark/>
          </w:tcPr>
          <w:p w14:paraId="71F95A07" w14:textId="77777777" w:rsidR="00A55FA1" w:rsidRPr="00EC52C9" w:rsidRDefault="00A55FA1" w:rsidP="00BA622A">
            <w:pPr>
              <w:rPr>
                <w:rFonts w:eastAsia="Times New Roman" w:cs="Arial"/>
                <w:color w:val="000000"/>
                <w:lang w:val="fr-FR"/>
              </w:rPr>
            </w:pPr>
            <w:r>
              <w:rPr>
                <w:rFonts w:eastAsia="Times New Roman" w:cs="Arial"/>
                <w:color w:val="000000"/>
                <w:lang w:val="fr-FR"/>
              </w:rPr>
              <w:t>Faucon sacre</w:t>
            </w:r>
          </w:p>
        </w:tc>
        <w:tc>
          <w:tcPr>
            <w:tcW w:w="2640" w:type="dxa"/>
            <w:shd w:val="clear" w:color="auto" w:fill="auto"/>
            <w:noWrap/>
            <w:vAlign w:val="center"/>
            <w:hideMark/>
          </w:tcPr>
          <w:p w14:paraId="05FFA653" w14:textId="77777777" w:rsidR="00A55FA1" w:rsidRPr="00EC52C9" w:rsidRDefault="00A55FA1" w:rsidP="00BA622A">
            <w:pPr>
              <w:jc w:val="center"/>
              <w:rPr>
                <w:rFonts w:eastAsia="Times New Roman" w:cs="Arial"/>
                <w:color w:val="000000"/>
                <w:lang w:val="fr-FR"/>
              </w:rPr>
            </w:pPr>
            <w:r>
              <w:rPr>
                <w:rFonts w:eastAsia="Times New Roman" w:cs="Arial"/>
                <w:color w:val="000000"/>
                <w:lang w:val="fr-FR"/>
              </w:rPr>
              <w:t>ANG</w:t>
            </w:r>
          </w:p>
        </w:tc>
      </w:tr>
      <w:tr w:rsidR="00D77830" w:rsidRPr="0018540E" w14:paraId="65D853F4" w14:textId="77777777" w:rsidTr="00D04A2F">
        <w:trPr>
          <w:trHeight w:val="315"/>
        </w:trPr>
        <w:tc>
          <w:tcPr>
            <w:tcW w:w="3000" w:type="dxa"/>
            <w:shd w:val="clear" w:color="auto" w:fill="auto"/>
            <w:noWrap/>
            <w:vAlign w:val="center"/>
          </w:tcPr>
          <w:p w14:paraId="1B4C596B" w14:textId="1BF484B2" w:rsidR="00D77830" w:rsidRPr="00EC52C9" w:rsidRDefault="00D77830" w:rsidP="00BA622A">
            <w:pPr>
              <w:rPr>
                <w:rFonts w:eastAsia="Times New Roman" w:cs="Arial"/>
                <w:i/>
                <w:iCs/>
                <w:color w:val="000000"/>
                <w:lang w:val="en-US"/>
              </w:rPr>
            </w:pPr>
            <w:r>
              <w:rPr>
                <w:rFonts w:eastAsia="Times New Roman" w:cs="Arial"/>
                <w:i/>
                <w:iCs/>
                <w:color w:val="000000"/>
                <w:lang w:val="en-US"/>
              </w:rPr>
              <w:t xml:space="preserve">Bubo </w:t>
            </w:r>
            <w:proofErr w:type="spellStart"/>
            <w:r>
              <w:rPr>
                <w:rFonts w:eastAsia="Times New Roman" w:cs="Arial"/>
                <w:i/>
                <w:iCs/>
                <w:color w:val="000000"/>
                <w:lang w:val="en-US"/>
              </w:rPr>
              <w:t>scandiacus</w:t>
            </w:r>
            <w:proofErr w:type="spellEnd"/>
          </w:p>
        </w:tc>
        <w:tc>
          <w:tcPr>
            <w:tcW w:w="3000" w:type="dxa"/>
            <w:shd w:val="clear" w:color="auto" w:fill="auto"/>
            <w:noWrap/>
            <w:vAlign w:val="center"/>
          </w:tcPr>
          <w:p w14:paraId="5B0F1085" w14:textId="0E936214" w:rsidR="00D77830" w:rsidRPr="00EC52C9" w:rsidRDefault="00D77830" w:rsidP="00BA622A">
            <w:pPr>
              <w:rPr>
                <w:rFonts w:eastAsia="Times New Roman" w:cs="Arial"/>
                <w:color w:val="000000"/>
                <w:lang w:val="fr-FR"/>
              </w:rPr>
            </w:pPr>
            <w:r>
              <w:rPr>
                <w:rFonts w:eastAsia="Times New Roman" w:cs="Arial"/>
                <w:color w:val="000000"/>
                <w:lang w:val="fr-FR"/>
              </w:rPr>
              <w:t>Hibou des neiges</w:t>
            </w:r>
          </w:p>
        </w:tc>
        <w:tc>
          <w:tcPr>
            <w:tcW w:w="2640" w:type="dxa"/>
            <w:shd w:val="clear" w:color="auto" w:fill="auto"/>
            <w:noWrap/>
            <w:vAlign w:val="center"/>
          </w:tcPr>
          <w:p w14:paraId="6BF9B66D" w14:textId="489ADC95" w:rsidR="00D77830" w:rsidRPr="00EC52C9" w:rsidRDefault="00D77830" w:rsidP="00BA622A">
            <w:pPr>
              <w:jc w:val="center"/>
              <w:rPr>
                <w:rFonts w:eastAsia="Times New Roman" w:cs="Arial"/>
                <w:color w:val="000000"/>
                <w:lang w:val="en-US"/>
              </w:rPr>
            </w:pPr>
            <w:r>
              <w:rPr>
                <w:rFonts w:eastAsia="Times New Roman" w:cs="Arial"/>
                <w:color w:val="000000"/>
                <w:lang w:val="en-US"/>
              </w:rPr>
              <w:t>VU</w:t>
            </w:r>
          </w:p>
        </w:tc>
      </w:tr>
    </w:tbl>
    <w:p w14:paraId="55B003DE" w14:textId="284387F7" w:rsidR="00944EEA" w:rsidRDefault="00944EEA" w:rsidP="00BA622A">
      <w:pPr>
        <w:rPr>
          <w:rFonts w:cs="Arial"/>
          <w:iCs/>
          <w:lang w:val="fr-FR"/>
        </w:rPr>
      </w:pPr>
    </w:p>
    <w:p w14:paraId="47F567FF" w14:textId="77777777" w:rsidR="009D4945" w:rsidRDefault="009D4945" w:rsidP="00BA622A">
      <w:pPr>
        <w:rPr>
          <w:rFonts w:cs="Arial"/>
          <w:b/>
          <w:bCs/>
          <w:lang w:val="fr-FR"/>
        </w:rPr>
      </w:pPr>
    </w:p>
    <w:p w14:paraId="06FCB2B7" w14:textId="3C5E43BC" w:rsidR="001E1313" w:rsidRDefault="001E1313" w:rsidP="00BA622A">
      <w:pPr>
        <w:rPr>
          <w:rFonts w:cs="Arial"/>
          <w:b/>
          <w:lang w:val="fr-FR"/>
        </w:rPr>
      </w:pPr>
      <w:r>
        <w:rPr>
          <w:rFonts w:cs="Arial"/>
          <w:b/>
          <w:lang w:val="fr-FR"/>
        </w:rPr>
        <w:t>Catégorie 2</w:t>
      </w:r>
      <w:r>
        <w:rPr>
          <w:rStyle w:val="FootnoteReference"/>
          <w:rFonts w:cs="Arial"/>
          <w:b/>
          <w:lang w:val="fr-FR"/>
        </w:rPr>
        <w:footnoteReference w:id="5"/>
      </w:r>
    </w:p>
    <w:p w14:paraId="0759447D" w14:textId="77777777" w:rsidR="009D4945" w:rsidRPr="0018540E" w:rsidRDefault="009D4945" w:rsidP="00BA622A">
      <w:pPr>
        <w:rPr>
          <w:rFonts w:cs="Arial"/>
          <w:b/>
          <w:lang w:val="fr-FR"/>
        </w:rPr>
      </w:pPr>
    </w:p>
    <w:tbl>
      <w:tblPr>
        <w:tblW w:w="8640" w:type="dxa"/>
        <w:tblInd w:w="-20" w:type="dxa"/>
        <w:tblLook w:val="04A0" w:firstRow="1" w:lastRow="0" w:firstColumn="1" w:lastColumn="0" w:noHBand="0" w:noVBand="1"/>
      </w:tblPr>
      <w:tblGrid>
        <w:gridCol w:w="3000"/>
        <w:gridCol w:w="5640"/>
      </w:tblGrid>
      <w:tr w:rsidR="001E1313" w:rsidRPr="0018540E" w14:paraId="1E01FD0E" w14:textId="77777777" w:rsidTr="002E30B4">
        <w:trPr>
          <w:trHeight w:val="315"/>
        </w:trPr>
        <w:tc>
          <w:tcPr>
            <w:tcW w:w="300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5D79D32" w14:textId="77777777" w:rsidR="001E1313" w:rsidRPr="0018540E" w:rsidRDefault="001E1313" w:rsidP="00BA622A">
            <w:pPr>
              <w:rPr>
                <w:rFonts w:eastAsia="Times New Roman" w:cs="Arial"/>
                <w:b/>
                <w:bCs/>
                <w:color w:val="000000"/>
                <w:lang w:val="fr-FR"/>
              </w:rPr>
            </w:pPr>
            <w:r>
              <w:rPr>
                <w:rFonts w:eastAsia="Times New Roman" w:cs="Arial"/>
                <w:b/>
                <w:bCs/>
                <w:color w:val="000000"/>
                <w:lang w:val="fr-FR"/>
              </w:rPr>
              <w:t>Nom scientifique</w:t>
            </w:r>
          </w:p>
        </w:tc>
        <w:tc>
          <w:tcPr>
            <w:tcW w:w="564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BB65C5B" w14:textId="77777777" w:rsidR="001E1313" w:rsidRPr="0018540E" w:rsidRDefault="001E1313" w:rsidP="00BA622A">
            <w:pPr>
              <w:rPr>
                <w:rFonts w:eastAsia="Times New Roman" w:cs="Arial"/>
                <w:b/>
                <w:bCs/>
                <w:color w:val="000000"/>
                <w:lang w:val="fr-FR"/>
              </w:rPr>
            </w:pPr>
            <w:r>
              <w:rPr>
                <w:rFonts w:eastAsia="Times New Roman" w:cs="Arial"/>
                <w:b/>
                <w:bCs/>
                <w:color w:val="000000"/>
                <w:lang w:val="fr-FR"/>
              </w:rPr>
              <w:t>Nom vernaculaire</w:t>
            </w:r>
          </w:p>
        </w:tc>
      </w:tr>
      <w:tr w:rsidR="00CE5321" w:rsidRPr="0018540E" w14:paraId="10E5B89C" w14:textId="77777777" w:rsidTr="00DC0C88">
        <w:trPr>
          <w:trHeight w:val="315"/>
        </w:trPr>
        <w:tc>
          <w:tcPr>
            <w:tcW w:w="3000" w:type="dxa"/>
            <w:tcBorders>
              <w:top w:val="nil"/>
              <w:left w:val="single" w:sz="4" w:space="0" w:color="auto"/>
              <w:bottom w:val="single" w:sz="4" w:space="0" w:color="auto"/>
              <w:right w:val="single" w:sz="4" w:space="0" w:color="auto"/>
            </w:tcBorders>
            <w:shd w:val="clear" w:color="auto" w:fill="E7E6E6" w:themeFill="background2"/>
            <w:noWrap/>
            <w:vAlign w:val="center"/>
          </w:tcPr>
          <w:p w14:paraId="42AF78A9" w14:textId="4CADA8FC" w:rsidR="00CE5321" w:rsidRPr="00EC52C9" w:rsidRDefault="00CE5321" w:rsidP="00BA622A">
            <w:pPr>
              <w:rPr>
                <w:rFonts w:eastAsia="Times New Roman" w:cs="Arial"/>
                <w:i/>
                <w:iCs/>
                <w:strike/>
                <w:color w:val="000000"/>
                <w:lang w:val="en-US"/>
              </w:rPr>
            </w:pPr>
            <w:r>
              <w:rPr>
                <w:rFonts w:eastAsia="Times New Roman" w:cs="Arial"/>
                <w:i/>
                <w:iCs/>
                <w:color w:val="000000"/>
                <w:lang w:val="en-US"/>
              </w:rPr>
              <w:t xml:space="preserve">Pernis </w:t>
            </w:r>
            <w:proofErr w:type="spellStart"/>
            <w:r>
              <w:rPr>
                <w:rFonts w:eastAsia="Times New Roman" w:cs="Arial"/>
                <w:i/>
                <w:iCs/>
                <w:color w:val="000000"/>
                <w:lang w:val="en-US"/>
              </w:rPr>
              <w:t>ptilorhynchus</w:t>
            </w:r>
            <w:proofErr w:type="spellEnd"/>
          </w:p>
        </w:tc>
        <w:tc>
          <w:tcPr>
            <w:tcW w:w="5640" w:type="dxa"/>
            <w:tcBorders>
              <w:top w:val="nil"/>
              <w:left w:val="nil"/>
              <w:bottom w:val="single" w:sz="4" w:space="0" w:color="auto"/>
              <w:right w:val="single" w:sz="4" w:space="0" w:color="auto"/>
            </w:tcBorders>
            <w:shd w:val="clear" w:color="auto" w:fill="E7E6E6" w:themeFill="background2"/>
            <w:noWrap/>
            <w:vAlign w:val="center"/>
          </w:tcPr>
          <w:p w14:paraId="60B4BDE4" w14:textId="3D38A96F" w:rsidR="00CE5321" w:rsidRPr="00EC52C9" w:rsidRDefault="00CE5321" w:rsidP="00BA622A">
            <w:pPr>
              <w:rPr>
                <w:rFonts w:eastAsia="Times New Roman" w:cs="Arial"/>
                <w:strike/>
                <w:color w:val="000000"/>
                <w:lang w:val="fr-FR"/>
              </w:rPr>
            </w:pPr>
            <w:r>
              <w:rPr>
                <w:rFonts w:eastAsia="Times New Roman" w:cs="Arial"/>
                <w:color w:val="000000"/>
                <w:lang w:val="fr-FR"/>
              </w:rPr>
              <w:t>Bondrée apivore orientale</w:t>
            </w:r>
          </w:p>
        </w:tc>
      </w:tr>
      <w:tr w:rsidR="00CE5321" w:rsidRPr="0018540E" w14:paraId="5213BBC6"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2BC46CB" w14:textId="77777777" w:rsidR="00CE5321" w:rsidRPr="00EC52C9" w:rsidRDefault="00CE5321" w:rsidP="00BA622A">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jerdoni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BF49C0E" w14:textId="77777777" w:rsidR="00CE5321" w:rsidRPr="00EC52C9" w:rsidRDefault="00CE5321" w:rsidP="00BA622A">
            <w:pPr>
              <w:rPr>
                <w:rFonts w:eastAsia="Times New Roman" w:cs="Arial"/>
                <w:color w:val="000000"/>
                <w:lang w:val="fr-FR"/>
              </w:rPr>
            </w:pPr>
            <w:proofErr w:type="spellStart"/>
            <w:r>
              <w:rPr>
                <w:rFonts w:eastAsia="Times New Roman" w:cs="Arial"/>
                <w:color w:val="000000"/>
                <w:lang w:val="fr-FR"/>
              </w:rPr>
              <w:t>Baza</w:t>
            </w:r>
            <w:proofErr w:type="spellEnd"/>
            <w:r>
              <w:rPr>
                <w:rFonts w:eastAsia="Times New Roman" w:cs="Arial"/>
                <w:color w:val="000000"/>
                <w:lang w:val="fr-FR"/>
              </w:rPr>
              <w:t xml:space="preserve"> de </w:t>
            </w:r>
            <w:proofErr w:type="spellStart"/>
            <w:r>
              <w:rPr>
                <w:rFonts w:eastAsia="Times New Roman" w:cs="Arial"/>
                <w:color w:val="000000"/>
                <w:lang w:val="fr-FR"/>
              </w:rPr>
              <w:t>Jerdon</w:t>
            </w:r>
            <w:proofErr w:type="spellEnd"/>
          </w:p>
        </w:tc>
      </w:tr>
      <w:tr w:rsidR="00CE5321" w:rsidRPr="0018540E" w14:paraId="53D41C4B"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A1769FA" w14:textId="77777777" w:rsidR="00CE5321" w:rsidRPr="00EC52C9" w:rsidRDefault="00CE5321" w:rsidP="00BA622A">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leuphotes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F498DDC" w14:textId="77777777" w:rsidR="00CE5321" w:rsidRPr="00EC52C9" w:rsidRDefault="00CE5321" w:rsidP="00BA622A">
            <w:pPr>
              <w:rPr>
                <w:rFonts w:eastAsia="Times New Roman" w:cs="Arial"/>
                <w:color w:val="000000"/>
                <w:lang w:val="en-US"/>
              </w:rPr>
            </w:pPr>
            <w:r>
              <w:rPr>
                <w:rFonts w:eastAsia="Times New Roman" w:cs="Arial"/>
                <w:color w:val="000000"/>
                <w:lang w:val="en-US"/>
              </w:rPr>
              <w:t xml:space="preserve">Black </w:t>
            </w:r>
            <w:proofErr w:type="spellStart"/>
            <w:r>
              <w:rPr>
                <w:rFonts w:eastAsia="Times New Roman" w:cs="Arial"/>
                <w:color w:val="000000"/>
                <w:lang w:val="en-US"/>
              </w:rPr>
              <w:t>Baza</w:t>
            </w:r>
            <w:proofErr w:type="spellEnd"/>
          </w:p>
        </w:tc>
      </w:tr>
      <w:tr w:rsidR="007D7FC8" w:rsidRPr="0018540E" w14:paraId="6E6AF443" w14:textId="77777777" w:rsidTr="00D04A2F">
        <w:trPr>
          <w:trHeight w:val="315"/>
        </w:trPr>
        <w:tc>
          <w:tcPr>
            <w:tcW w:w="3000" w:type="dxa"/>
            <w:tcBorders>
              <w:top w:val="nil"/>
              <w:left w:val="single" w:sz="4" w:space="0" w:color="auto"/>
              <w:bottom w:val="single" w:sz="4" w:space="0" w:color="auto"/>
              <w:right w:val="single" w:sz="4" w:space="0" w:color="auto"/>
            </w:tcBorders>
            <w:shd w:val="clear" w:color="auto" w:fill="auto"/>
            <w:noWrap/>
          </w:tcPr>
          <w:p w14:paraId="5F394250" w14:textId="3A6FA201" w:rsidR="007D7FC8" w:rsidRPr="00EC52C9" w:rsidRDefault="007D7FC8" w:rsidP="00BA622A">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cinereus</w:t>
            </w:r>
          </w:p>
        </w:tc>
        <w:tc>
          <w:tcPr>
            <w:tcW w:w="5640" w:type="dxa"/>
            <w:tcBorders>
              <w:top w:val="nil"/>
              <w:left w:val="nil"/>
              <w:bottom w:val="single" w:sz="4" w:space="0" w:color="auto"/>
              <w:right w:val="single" w:sz="4" w:space="0" w:color="auto"/>
            </w:tcBorders>
            <w:shd w:val="clear" w:color="auto" w:fill="auto"/>
            <w:noWrap/>
          </w:tcPr>
          <w:p w14:paraId="32B1EA01" w14:textId="67A6CD3D" w:rsidR="007D7FC8" w:rsidRPr="00EC52C9" w:rsidRDefault="007D7FC8" w:rsidP="00BA622A">
            <w:pPr>
              <w:rPr>
                <w:rFonts w:eastAsia="Times New Roman" w:cs="Arial"/>
                <w:color w:val="000000"/>
                <w:lang w:val="fr-FR"/>
              </w:rPr>
            </w:pPr>
            <w:r>
              <w:rPr>
                <w:rFonts w:eastAsia="Times New Roman" w:cs="Arial"/>
                <w:color w:val="000000"/>
                <w:lang w:val="fr-FR"/>
              </w:rPr>
              <w:t>Aigle serpentaire brun</w:t>
            </w:r>
          </w:p>
        </w:tc>
      </w:tr>
      <w:tr w:rsidR="007D7FC8" w:rsidRPr="0018540E" w14:paraId="638CABE5" w14:textId="77777777" w:rsidTr="00D04A2F">
        <w:trPr>
          <w:trHeight w:val="315"/>
        </w:trPr>
        <w:tc>
          <w:tcPr>
            <w:tcW w:w="3000" w:type="dxa"/>
            <w:tcBorders>
              <w:top w:val="nil"/>
              <w:left w:val="single" w:sz="4" w:space="0" w:color="auto"/>
              <w:bottom w:val="single" w:sz="4" w:space="0" w:color="auto"/>
              <w:right w:val="single" w:sz="4" w:space="0" w:color="auto"/>
            </w:tcBorders>
            <w:shd w:val="clear" w:color="auto" w:fill="auto"/>
            <w:noWrap/>
          </w:tcPr>
          <w:p w14:paraId="43A0B5A7" w14:textId="051C84F1" w:rsidR="007D7FC8" w:rsidRPr="00EC52C9" w:rsidRDefault="007D7FC8" w:rsidP="00BA622A">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ayresii</w:t>
            </w:r>
            <w:proofErr w:type="spellEnd"/>
          </w:p>
        </w:tc>
        <w:tc>
          <w:tcPr>
            <w:tcW w:w="5640" w:type="dxa"/>
            <w:tcBorders>
              <w:top w:val="nil"/>
              <w:left w:val="nil"/>
              <w:bottom w:val="single" w:sz="4" w:space="0" w:color="auto"/>
              <w:right w:val="single" w:sz="4" w:space="0" w:color="auto"/>
            </w:tcBorders>
            <w:shd w:val="clear" w:color="auto" w:fill="auto"/>
            <w:noWrap/>
          </w:tcPr>
          <w:p w14:paraId="0765B2E5" w14:textId="3224B49E" w:rsidR="007D7FC8" w:rsidRPr="00EC52C9" w:rsidRDefault="007D7FC8" w:rsidP="00BA622A">
            <w:pPr>
              <w:rPr>
                <w:rFonts w:eastAsia="Times New Roman" w:cs="Arial"/>
                <w:color w:val="000000"/>
                <w:lang w:val="fr-FR"/>
              </w:rPr>
            </w:pPr>
            <w:r>
              <w:rPr>
                <w:rFonts w:eastAsia="Times New Roman" w:cs="Arial"/>
                <w:color w:val="000000"/>
                <w:lang w:val="fr-FR"/>
              </w:rPr>
              <w:t>Aigle d'Ayres</w:t>
            </w:r>
          </w:p>
        </w:tc>
      </w:tr>
      <w:tr w:rsidR="00CE5321" w:rsidRPr="0018540E" w14:paraId="3D954523"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27B4C68"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cyaneus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F2F1DC1" w14:textId="77777777" w:rsidR="00CE5321" w:rsidRPr="0018540E" w:rsidRDefault="00CE5321" w:rsidP="00BA622A">
            <w:pPr>
              <w:rPr>
                <w:rFonts w:eastAsia="Times New Roman" w:cs="Arial"/>
                <w:color w:val="000000"/>
                <w:lang w:val="fr-FR"/>
              </w:rPr>
            </w:pPr>
            <w:r>
              <w:rPr>
                <w:rFonts w:eastAsia="Times New Roman" w:cs="Arial"/>
                <w:color w:val="000000"/>
                <w:lang w:val="fr-FR"/>
              </w:rPr>
              <w:t>Busard Saint-Martin</w:t>
            </w:r>
          </w:p>
        </w:tc>
      </w:tr>
      <w:tr w:rsidR="00CE5321" w:rsidRPr="0018540E" w14:paraId="02D55BCF"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8A2942"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melanoleucos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95D7EC7" w14:textId="77777777" w:rsidR="00CE5321" w:rsidRPr="0018540E" w:rsidRDefault="00CE5321" w:rsidP="00BA622A">
            <w:pPr>
              <w:rPr>
                <w:rFonts w:eastAsia="Times New Roman" w:cs="Arial"/>
                <w:color w:val="000000"/>
                <w:lang w:val="fr-FR"/>
              </w:rPr>
            </w:pPr>
            <w:r>
              <w:rPr>
                <w:rFonts w:eastAsia="Times New Roman" w:cs="Arial"/>
                <w:color w:val="000000"/>
                <w:lang w:val="fr-FR"/>
              </w:rPr>
              <w:t xml:space="preserve">Busard </w:t>
            </w:r>
            <w:proofErr w:type="spellStart"/>
            <w:r>
              <w:rPr>
                <w:rFonts w:eastAsia="Times New Roman" w:cs="Arial"/>
                <w:color w:val="000000"/>
                <w:lang w:val="fr-FR"/>
              </w:rPr>
              <w:t>tchoug</w:t>
            </w:r>
            <w:proofErr w:type="spellEnd"/>
          </w:p>
        </w:tc>
      </w:tr>
      <w:tr w:rsidR="00CE5321" w:rsidRPr="0018540E" w14:paraId="78B3C0D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E2FBA90"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pygargus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8150028" w14:textId="77777777" w:rsidR="00CE5321" w:rsidRPr="0018540E" w:rsidRDefault="00CE5321" w:rsidP="00BA622A">
            <w:pPr>
              <w:rPr>
                <w:rFonts w:eastAsia="Times New Roman" w:cs="Arial"/>
                <w:color w:val="000000"/>
                <w:lang w:val="fr-FR"/>
              </w:rPr>
            </w:pPr>
            <w:r>
              <w:rPr>
                <w:rFonts w:eastAsia="Times New Roman" w:cs="Arial"/>
                <w:color w:val="000000"/>
                <w:lang w:val="fr-FR"/>
              </w:rPr>
              <w:t>Busard cendré</w:t>
            </w:r>
          </w:p>
        </w:tc>
      </w:tr>
      <w:tr w:rsidR="00CE5321" w:rsidRPr="0018540E" w14:paraId="716D4DC9"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F9EECB"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Accipiter badius</w:t>
            </w:r>
          </w:p>
        </w:tc>
        <w:tc>
          <w:tcPr>
            <w:tcW w:w="5640" w:type="dxa"/>
            <w:tcBorders>
              <w:top w:val="nil"/>
              <w:left w:val="nil"/>
              <w:bottom w:val="single" w:sz="4" w:space="0" w:color="auto"/>
              <w:right w:val="single" w:sz="4" w:space="0" w:color="auto"/>
            </w:tcBorders>
            <w:shd w:val="clear" w:color="auto" w:fill="auto"/>
            <w:noWrap/>
            <w:vAlign w:val="center"/>
            <w:hideMark/>
          </w:tcPr>
          <w:p w14:paraId="694AB0CB" w14:textId="77777777" w:rsidR="00CE5321" w:rsidRPr="0018540E" w:rsidRDefault="00CE5321" w:rsidP="00BA622A">
            <w:pPr>
              <w:rPr>
                <w:rFonts w:eastAsia="Times New Roman" w:cs="Arial"/>
                <w:color w:val="000000"/>
                <w:lang w:val="en-US"/>
              </w:rPr>
            </w:pPr>
            <w:r>
              <w:rPr>
                <w:rFonts w:eastAsia="Times New Roman" w:cs="Arial"/>
                <w:color w:val="000000"/>
                <w:lang w:val="en-US"/>
              </w:rPr>
              <w:t>Shikra</w:t>
            </w:r>
          </w:p>
        </w:tc>
      </w:tr>
      <w:tr w:rsidR="00CE5321" w:rsidRPr="0018540E" w14:paraId="3B1A88E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94E0365"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soloensis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0E4F869" w14:textId="77777777" w:rsidR="00CE5321" w:rsidRPr="0018540E" w:rsidRDefault="00CE5321" w:rsidP="00BA622A">
            <w:pPr>
              <w:rPr>
                <w:rFonts w:eastAsia="Times New Roman" w:cs="Arial"/>
                <w:color w:val="000000"/>
                <w:lang w:val="fr-FR"/>
              </w:rPr>
            </w:pPr>
            <w:r>
              <w:rPr>
                <w:rFonts w:eastAsia="Times New Roman" w:cs="Arial"/>
                <w:color w:val="000000"/>
                <w:lang w:val="fr-FR"/>
              </w:rPr>
              <w:t>Épervier de Chine</w:t>
            </w:r>
          </w:p>
        </w:tc>
      </w:tr>
      <w:tr w:rsidR="00CE5321" w:rsidRPr="0018540E" w14:paraId="2BC46D2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4028E3D"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virgatus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11773DA" w14:textId="77777777" w:rsidR="00CE5321" w:rsidRPr="00EC52C9" w:rsidRDefault="00CE5321" w:rsidP="00BA622A">
            <w:pPr>
              <w:rPr>
                <w:rFonts w:eastAsia="Times New Roman" w:cs="Arial"/>
                <w:color w:val="000000"/>
                <w:lang w:val="en-US"/>
              </w:rPr>
            </w:pPr>
            <w:proofErr w:type="spellStart"/>
            <w:r>
              <w:rPr>
                <w:rFonts w:eastAsia="Times New Roman" w:cs="Arial"/>
                <w:color w:val="000000"/>
                <w:lang w:val="en-US"/>
              </w:rPr>
              <w:t>Besra</w:t>
            </w:r>
            <w:proofErr w:type="spellEnd"/>
          </w:p>
        </w:tc>
      </w:tr>
      <w:tr w:rsidR="00486F98" w:rsidRPr="00D84146" w14:paraId="3ACF056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0CDDE9E5" w14:textId="4B3A95B4" w:rsidR="00486F98" w:rsidRPr="00EC52C9" w:rsidRDefault="008B5FE3" w:rsidP="00BA622A">
            <w:pPr>
              <w:rPr>
                <w:rFonts w:eastAsia="Times New Roman" w:cs="Arial"/>
                <w:i/>
                <w:iCs/>
                <w:color w:val="000000"/>
                <w:lang w:val="en-US"/>
              </w:rPr>
            </w:pPr>
            <w:r>
              <w:rPr>
                <w:rFonts w:eastAsia="Times New Roman" w:cs="Arial"/>
                <w:i/>
                <w:iCs/>
                <w:color w:val="000000"/>
                <w:lang w:val="en-US"/>
              </w:rPr>
              <w:t xml:space="preserve">Milvus </w:t>
            </w:r>
            <w:proofErr w:type="spellStart"/>
            <w:r>
              <w:rPr>
                <w:rFonts w:eastAsia="Times New Roman" w:cs="Arial"/>
                <w:i/>
                <w:iCs/>
                <w:color w:val="000000"/>
                <w:lang w:val="en-US"/>
              </w:rPr>
              <w:t>aegyptius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3862A133" w14:textId="4584A5F7" w:rsidR="00486F98" w:rsidRPr="00EC52C9" w:rsidRDefault="009513EE" w:rsidP="00BA622A">
            <w:pPr>
              <w:rPr>
                <w:rFonts w:eastAsia="Times New Roman" w:cs="Arial"/>
                <w:color w:val="000000"/>
                <w:lang w:val="fr-FR"/>
              </w:rPr>
            </w:pPr>
            <w:r>
              <w:rPr>
                <w:rFonts w:eastAsia="Times New Roman" w:cs="Arial"/>
                <w:color w:val="000000"/>
                <w:lang w:val="fr-FR"/>
              </w:rPr>
              <w:t>Cerf-volant à bec jaune</w:t>
            </w:r>
          </w:p>
        </w:tc>
      </w:tr>
      <w:tr w:rsidR="00CE5321" w:rsidRPr="0018540E" w14:paraId="54F33631"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8CE2A6C" w14:textId="77777777" w:rsidR="00CE5321" w:rsidRPr="00EC52C9" w:rsidRDefault="00CE5321" w:rsidP="00BA622A">
            <w:pPr>
              <w:rPr>
                <w:rFonts w:eastAsia="Times New Roman" w:cs="Arial"/>
                <w:i/>
                <w:iCs/>
                <w:color w:val="000000"/>
                <w:lang w:val="en-US"/>
              </w:rPr>
            </w:pPr>
            <w:proofErr w:type="spellStart"/>
            <w:r>
              <w:rPr>
                <w:rFonts w:eastAsia="Times New Roman" w:cs="Arial"/>
                <w:i/>
                <w:iCs/>
                <w:color w:val="000000"/>
                <w:lang w:val="en-US"/>
              </w:rPr>
              <w:t>Butastur</w:t>
            </w:r>
            <w:proofErr w:type="spellEnd"/>
            <w:r>
              <w:rPr>
                <w:rFonts w:eastAsia="Times New Roman" w:cs="Arial"/>
                <w:i/>
                <w:iCs/>
                <w:color w:val="000000"/>
                <w:lang w:val="en-US"/>
              </w:rPr>
              <w:t xml:space="preserve"> </w:t>
            </w:r>
            <w:proofErr w:type="spellStart"/>
            <w:r>
              <w:rPr>
                <w:rFonts w:eastAsia="Times New Roman" w:cs="Arial"/>
                <w:i/>
                <w:iCs/>
                <w:color w:val="000000"/>
                <w:lang w:val="en-US"/>
              </w:rPr>
              <w:t>rufipennis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83E313A" w14:textId="77777777" w:rsidR="00CE5321" w:rsidRPr="00EC52C9" w:rsidRDefault="00CE5321" w:rsidP="00BA622A">
            <w:pPr>
              <w:rPr>
                <w:rFonts w:eastAsia="Times New Roman" w:cs="Arial"/>
                <w:color w:val="000000"/>
                <w:lang w:val="fr-FR"/>
              </w:rPr>
            </w:pPr>
            <w:r>
              <w:rPr>
                <w:rFonts w:eastAsia="Times New Roman" w:cs="Arial"/>
                <w:color w:val="000000"/>
                <w:lang w:val="fr-FR"/>
              </w:rPr>
              <w:t>Buse sauterelle</w:t>
            </w:r>
          </w:p>
        </w:tc>
      </w:tr>
      <w:tr w:rsidR="00CE5321" w:rsidRPr="0018540E" w14:paraId="3081FFE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172D184" w14:textId="77777777" w:rsidR="00CE5321" w:rsidRPr="00EC52C9" w:rsidRDefault="00CE5321" w:rsidP="00BA622A">
            <w:pPr>
              <w:rPr>
                <w:rFonts w:eastAsia="Times New Roman" w:cs="Arial"/>
                <w:i/>
                <w:iCs/>
                <w:color w:val="000000"/>
                <w:lang w:val="en-US"/>
              </w:rPr>
            </w:pPr>
            <w:proofErr w:type="spellStart"/>
            <w:r>
              <w:rPr>
                <w:rFonts w:eastAsia="Times New Roman" w:cs="Arial"/>
                <w:i/>
                <w:iCs/>
                <w:color w:val="000000"/>
                <w:lang w:val="en-US"/>
              </w:rPr>
              <w:t>Butastur</w:t>
            </w:r>
            <w:proofErr w:type="spellEnd"/>
            <w:r>
              <w:rPr>
                <w:rFonts w:eastAsia="Times New Roman" w:cs="Arial"/>
                <w:i/>
                <w:iCs/>
                <w:color w:val="000000"/>
                <w:lang w:val="en-US"/>
              </w:rPr>
              <w:t xml:space="preserve"> indicus</w:t>
            </w:r>
          </w:p>
        </w:tc>
        <w:tc>
          <w:tcPr>
            <w:tcW w:w="5640" w:type="dxa"/>
            <w:tcBorders>
              <w:top w:val="nil"/>
              <w:left w:val="nil"/>
              <w:bottom w:val="single" w:sz="4" w:space="0" w:color="auto"/>
              <w:right w:val="single" w:sz="4" w:space="0" w:color="auto"/>
            </w:tcBorders>
            <w:shd w:val="clear" w:color="auto" w:fill="auto"/>
            <w:noWrap/>
            <w:vAlign w:val="center"/>
            <w:hideMark/>
          </w:tcPr>
          <w:p w14:paraId="7CDC7503" w14:textId="77777777" w:rsidR="00CE5321" w:rsidRPr="00EC52C9" w:rsidRDefault="00CE5321" w:rsidP="00BA622A">
            <w:pPr>
              <w:rPr>
                <w:rFonts w:eastAsia="Times New Roman" w:cs="Arial"/>
                <w:color w:val="000000"/>
                <w:lang w:val="fr-FR"/>
              </w:rPr>
            </w:pPr>
            <w:r>
              <w:rPr>
                <w:rFonts w:eastAsia="Times New Roman" w:cs="Arial"/>
                <w:color w:val="000000"/>
                <w:lang w:val="fr-FR"/>
              </w:rPr>
              <w:t>Buse à face grise</w:t>
            </w:r>
          </w:p>
        </w:tc>
      </w:tr>
      <w:tr w:rsidR="00634E8B" w:rsidRPr="0018540E" w14:paraId="26C21E8B"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0E3E55E" w14:textId="6AE8A791" w:rsidR="00634E8B" w:rsidRPr="00EC52C9" w:rsidRDefault="00634E8B" w:rsidP="00BA622A">
            <w:pPr>
              <w:rPr>
                <w:rFonts w:eastAsia="Times New Roman" w:cs="Arial"/>
                <w:i/>
                <w:iCs/>
                <w:color w:val="000000"/>
                <w:lang w:val="en-US"/>
              </w:rPr>
            </w:pPr>
            <w:r>
              <w:rPr>
                <w:rFonts w:eastAsia="Times New Roman" w:cs="Arial"/>
                <w:i/>
                <w:iCs/>
                <w:color w:val="000000"/>
                <w:lang w:val="en-US"/>
              </w:rPr>
              <w:t>Buteo lagopus</w:t>
            </w:r>
          </w:p>
        </w:tc>
        <w:tc>
          <w:tcPr>
            <w:tcW w:w="5640" w:type="dxa"/>
            <w:tcBorders>
              <w:top w:val="nil"/>
              <w:left w:val="nil"/>
              <w:bottom w:val="single" w:sz="4" w:space="0" w:color="auto"/>
              <w:right w:val="single" w:sz="4" w:space="0" w:color="auto"/>
            </w:tcBorders>
            <w:shd w:val="clear" w:color="auto" w:fill="auto"/>
            <w:noWrap/>
            <w:vAlign w:val="center"/>
          </w:tcPr>
          <w:p w14:paraId="21E3445B" w14:textId="7A7164E7" w:rsidR="00634E8B" w:rsidRPr="00EC52C9" w:rsidRDefault="00634E8B" w:rsidP="00BA622A">
            <w:pPr>
              <w:rPr>
                <w:rFonts w:eastAsia="Times New Roman" w:cs="Arial"/>
                <w:color w:val="000000"/>
                <w:lang w:val="fr-FR"/>
              </w:rPr>
            </w:pPr>
            <w:r>
              <w:rPr>
                <w:rFonts w:eastAsia="Times New Roman" w:cs="Arial"/>
                <w:color w:val="000000"/>
                <w:lang w:val="fr-FR"/>
              </w:rPr>
              <w:t>Buse pattue</w:t>
            </w:r>
          </w:p>
        </w:tc>
      </w:tr>
      <w:tr w:rsidR="00CE5321" w:rsidRPr="0018540E" w14:paraId="0923FC4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6433F07"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naumanni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CD5978E" w14:textId="77777777" w:rsidR="00CE5321" w:rsidRPr="00EC52C9" w:rsidRDefault="00CE5321" w:rsidP="00BA622A">
            <w:pPr>
              <w:rPr>
                <w:rFonts w:eastAsia="Times New Roman" w:cs="Arial"/>
                <w:color w:val="000000"/>
                <w:lang w:val="fr-FR"/>
              </w:rPr>
            </w:pPr>
            <w:r>
              <w:rPr>
                <w:rFonts w:eastAsia="Times New Roman" w:cs="Arial"/>
                <w:color w:val="000000"/>
                <w:lang w:val="fr-FR"/>
              </w:rPr>
              <w:t>Faucon crécerellette</w:t>
            </w:r>
          </w:p>
        </w:tc>
      </w:tr>
      <w:tr w:rsidR="00CE5321" w:rsidRPr="0018540E" w14:paraId="4454B153"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491F387"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Falco tinnunculus</w:t>
            </w:r>
          </w:p>
        </w:tc>
        <w:tc>
          <w:tcPr>
            <w:tcW w:w="5640" w:type="dxa"/>
            <w:tcBorders>
              <w:top w:val="nil"/>
              <w:left w:val="nil"/>
              <w:bottom w:val="single" w:sz="4" w:space="0" w:color="auto"/>
              <w:right w:val="single" w:sz="4" w:space="0" w:color="auto"/>
            </w:tcBorders>
            <w:shd w:val="clear" w:color="auto" w:fill="auto"/>
            <w:noWrap/>
            <w:vAlign w:val="center"/>
            <w:hideMark/>
          </w:tcPr>
          <w:p w14:paraId="2E3863AD" w14:textId="77777777" w:rsidR="00CE5321" w:rsidRPr="00EC52C9" w:rsidRDefault="00CE5321" w:rsidP="00BA622A">
            <w:pPr>
              <w:rPr>
                <w:rFonts w:eastAsia="Times New Roman" w:cs="Arial"/>
                <w:color w:val="000000"/>
                <w:lang w:val="fr-FR"/>
              </w:rPr>
            </w:pPr>
            <w:r>
              <w:rPr>
                <w:rFonts w:eastAsia="Times New Roman" w:cs="Arial"/>
                <w:color w:val="000000"/>
                <w:lang w:val="fr-FR"/>
              </w:rPr>
              <w:t>Faucon crécerelle</w:t>
            </w:r>
          </w:p>
        </w:tc>
      </w:tr>
      <w:tr w:rsidR="00634E8B" w:rsidRPr="0018540E" w14:paraId="69259A5A"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0579C52" w14:textId="1B896B52" w:rsidR="00634E8B" w:rsidRPr="00EC52C9" w:rsidRDefault="00634E8B" w:rsidP="00BA622A">
            <w:pPr>
              <w:rPr>
                <w:rFonts w:eastAsia="Times New Roman" w:cs="Arial"/>
                <w:i/>
                <w:iCs/>
                <w:color w:val="000000"/>
                <w:lang w:val="en-US"/>
              </w:rPr>
            </w:pPr>
            <w:r>
              <w:rPr>
                <w:rFonts w:eastAsia="Times New Roman" w:cs="Arial"/>
                <w:i/>
                <w:iCs/>
                <w:color w:val="000000"/>
                <w:lang w:val="en-US"/>
              </w:rPr>
              <w:t>Falco columbarius</w:t>
            </w:r>
          </w:p>
        </w:tc>
        <w:tc>
          <w:tcPr>
            <w:tcW w:w="5640" w:type="dxa"/>
            <w:tcBorders>
              <w:top w:val="nil"/>
              <w:left w:val="nil"/>
              <w:bottom w:val="single" w:sz="4" w:space="0" w:color="auto"/>
              <w:right w:val="single" w:sz="4" w:space="0" w:color="auto"/>
            </w:tcBorders>
            <w:shd w:val="clear" w:color="auto" w:fill="auto"/>
            <w:noWrap/>
            <w:vAlign w:val="center"/>
          </w:tcPr>
          <w:p w14:paraId="1C14E86F" w14:textId="01E6F1EC" w:rsidR="00634E8B" w:rsidRPr="00EC52C9" w:rsidRDefault="00634E8B" w:rsidP="00BA622A">
            <w:pPr>
              <w:rPr>
                <w:rFonts w:eastAsia="Times New Roman" w:cs="Arial"/>
                <w:color w:val="000000"/>
                <w:lang w:val="en-US"/>
              </w:rPr>
            </w:pPr>
            <w:r>
              <w:rPr>
                <w:rFonts w:eastAsia="Times New Roman" w:cs="Arial"/>
                <w:color w:val="000000"/>
                <w:lang w:val="en-US"/>
              </w:rPr>
              <w:t>Merlin</w:t>
            </w:r>
          </w:p>
        </w:tc>
      </w:tr>
      <w:tr w:rsidR="00CE5321" w:rsidRPr="0018540E" w14:paraId="57E6BE9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0238FF4"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subbuteo</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F562C19" w14:textId="77777777" w:rsidR="00CE5321" w:rsidRPr="00EC52C9" w:rsidRDefault="00CE5321" w:rsidP="00BA622A">
            <w:pPr>
              <w:rPr>
                <w:rFonts w:eastAsia="Times New Roman" w:cs="Arial"/>
                <w:color w:val="000000"/>
                <w:lang w:val="fr-FR"/>
              </w:rPr>
            </w:pPr>
            <w:r>
              <w:rPr>
                <w:rFonts w:eastAsia="Times New Roman" w:cs="Arial"/>
                <w:color w:val="000000"/>
                <w:lang w:val="fr-FR"/>
              </w:rPr>
              <w:t>Hobby eurasien</w:t>
            </w:r>
          </w:p>
        </w:tc>
      </w:tr>
      <w:tr w:rsidR="00CE5321" w:rsidRPr="0018540E" w14:paraId="4D5E89D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A2A39F6"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cuvierii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0FE786B" w14:textId="77777777" w:rsidR="00CE5321" w:rsidRPr="00EC52C9" w:rsidRDefault="00CE5321" w:rsidP="00BA622A">
            <w:pPr>
              <w:rPr>
                <w:rFonts w:eastAsia="Times New Roman" w:cs="Arial"/>
                <w:color w:val="000000"/>
                <w:lang w:val="fr-FR"/>
              </w:rPr>
            </w:pPr>
            <w:r>
              <w:rPr>
                <w:rFonts w:eastAsia="Times New Roman" w:cs="Arial"/>
                <w:color w:val="000000"/>
                <w:lang w:val="fr-FR"/>
              </w:rPr>
              <w:t>Hobby africain</w:t>
            </w:r>
          </w:p>
        </w:tc>
      </w:tr>
      <w:tr w:rsidR="00CE5321" w:rsidRPr="0018540E" w14:paraId="6F1D1A1C"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3EDB0FAA"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severus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4F4D1AF" w14:textId="77777777" w:rsidR="00CE5321" w:rsidRPr="00EC52C9" w:rsidRDefault="00CE5321" w:rsidP="00BA622A">
            <w:pPr>
              <w:rPr>
                <w:rFonts w:eastAsia="Times New Roman" w:cs="Arial"/>
                <w:color w:val="000000"/>
                <w:lang w:val="fr-FR"/>
              </w:rPr>
            </w:pPr>
            <w:r>
              <w:rPr>
                <w:rFonts w:eastAsia="Times New Roman" w:cs="Arial"/>
                <w:color w:val="000000"/>
                <w:lang w:val="fr-FR"/>
              </w:rPr>
              <w:t>Hobby oriental</w:t>
            </w:r>
          </w:p>
        </w:tc>
      </w:tr>
      <w:tr w:rsidR="00CE5321" w:rsidRPr="0018540E" w14:paraId="413E36DF"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A7FA7F8" w14:textId="77777777" w:rsidR="00CE5321" w:rsidRPr="00EC52C9" w:rsidRDefault="00CE5321"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biarmicus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E5BC26B" w14:textId="77777777" w:rsidR="00CE5321" w:rsidRPr="00EC52C9" w:rsidRDefault="00CE5321" w:rsidP="00BA622A">
            <w:pPr>
              <w:rPr>
                <w:rFonts w:eastAsia="Times New Roman" w:cs="Arial"/>
                <w:color w:val="000000"/>
                <w:lang w:val="fr-FR"/>
              </w:rPr>
            </w:pPr>
            <w:r>
              <w:rPr>
                <w:rFonts w:eastAsia="Times New Roman" w:cs="Arial"/>
                <w:color w:val="000000"/>
                <w:lang w:val="fr-FR"/>
              </w:rPr>
              <w:t>Faucon lancier</w:t>
            </w:r>
          </w:p>
        </w:tc>
      </w:tr>
      <w:tr w:rsidR="00DD01A8" w:rsidRPr="0018540E" w14:paraId="104CC3BD"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44A0B2A" w14:textId="77777777" w:rsidR="00DD01A8" w:rsidRPr="00EC52C9" w:rsidRDefault="00DD01A8"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rusticolus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79AFF9B" w14:textId="77777777" w:rsidR="00DD01A8" w:rsidRPr="00EC52C9" w:rsidRDefault="00DD01A8" w:rsidP="00BA622A">
            <w:pPr>
              <w:rPr>
                <w:rFonts w:eastAsia="Times New Roman" w:cs="Arial"/>
                <w:color w:val="000000"/>
                <w:lang w:val="fr-FR"/>
              </w:rPr>
            </w:pPr>
            <w:r>
              <w:rPr>
                <w:rFonts w:eastAsia="Times New Roman" w:cs="Arial"/>
                <w:color w:val="000000"/>
                <w:lang w:val="fr-FR"/>
              </w:rPr>
              <w:t>Faucon gerfaut</w:t>
            </w:r>
          </w:p>
        </w:tc>
      </w:tr>
      <w:tr w:rsidR="00CE5321" w:rsidRPr="0018540E" w14:paraId="1CDCE80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A025FF0" w14:textId="77777777" w:rsidR="00CE5321" w:rsidRPr="0018540E" w:rsidRDefault="00CE5321" w:rsidP="00BA622A">
            <w:pPr>
              <w:rPr>
                <w:rFonts w:eastAsia="Times New Roman" w:cs="Arial"/>
                <w:i/>
                <w:iCs/>
                <w:color w:val="000000"/>
                <w:lang w:val="en-US"/>
              </w:rPr>
            </w:pPr>
            <w:proofErr w:type="gramStart"/>
            <w:r>
              <w:rPr>
                <w:rFonts w:eastAsia="Times New Roman" w:cs="Arial"/>
                <w:i/>
                <w:iCs/>
                <w:color w:val="000000"/>
                <w:lang w:val="en-US"/>
              </w:rPr>
              <w:t>Otus</w:t>
            </w:r>
            <w:proofErr w:type="gramEnd"/>
            <w:r>
              <w:rPr>
                <w:rFonts w:eastAsia="Times New Roman" w:cs="Arial"/>
                <w:i/>
                <w:iCs/>
                <w:color w:val="000000"/>
                <w:lang w:val="en-US"/>
              </w:rPr>
              <w:t xml:space="preserve"> scops</w:t>
            </w:r>
          </w:p>
        </w:tc>
        <w:tc>
          <w:tcPr>
            <w:tcW w:w="5640" w:type="dxa"/>
            <w:tcBorders>
              <w:top w:val="nil"/>
              <w:left w:val="nil"/>
              <w:bottom w:val="single" w:sz="4" w:space="0" w:color="auto"/>
              <w:right w:val="single" w:sz="4" w:space="0" w:color="auto"/>
            </w:tcBorders>
            <w:shd w:val="clear" w:color="auto" w:fill="auto"/>
            <w:noWrap/>
            <w:vAlign w:val="center"/>
            <w:hideMark/>
          </w:tcPr>
          <w:p w14:paraId="782775BE" w14:textId="77777777" w:rsidR="00CE5321" w:rsidRPr="0018540E" w:rsidRDefault="00CE5321" w:rsidP="00BA622A">
            <w:pPr>
              <w:rPr>
                <w:rFonts w:eastAsia="Times New Roman" w:cs="Arial"/>
                <w:color w:val="000000"/>
                <w:lang w:val="fr-FR"/>
              </w:rPr>
            </w:pPr>
            <w:r>
              <w:rPr>
                <w:rFonts w:eastAsia="Times New Roman" w:cs="Arial"/>
                <w:color w:val="000000"/>
                <w:lang w:val="fr-FR"/>
              </w:rPr>
              <w:t>Petit-duc scops</w:t>
            </w:r>
          </w:p>
        </w:tc>
      </w:tr>
      <w:tr w:rsidR="00CE5321" w:rsidRPr="0018540E" w14:paraId="5E594D76"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1BDD42B" w14:textId="77777777" w:rsidR="00CE5321" w:rsidRPr="0018540E" w:rsidRDefault="00CE5321" w:rsidP="00BA622A">
            <w:pPr>
              <w:rPr>
                <w:rFonts w:eastAsia="Times New Roman" w:cs="Arial"/>
                <w:i/>
                <w:iCs/>
                <w:color w:val="000000"/>
                <w:lang w:val="en-US"/>
              </w:rPr>
            </w:pPr>
            <w:r>
              <w:rPr>
                <w:rFonts w:eastAsia="Times New Roman" w:cs="Arial"/>
                <w:i/>
                <w:iCs/>
                <w:color w:val="000000"/>
                <w:lang w:val="en-US"/>
              </w:rPr>
              <w:t>Otus brucei</w:t>
            </w:r>
          </w:p>
        </w:tc>
        <w:tc>
          <w:tcPr>
            <w:tcW w:w="5640" w:type="dxa"/>
            <w:tcBorders>
              <w:top w:val="nil"/>
              <w:left w:val="nil"/>
              <w:bottom w:val="single" w:sz="4" w:space="0" w:color="auto"/>
              <w:right w:val="single" w:sz="4" w:space="0" w:color="auto"/>
            </w:tcBorders>
            <w:shd w:val="clear" w:color="auto" w:fill="auto"/>
            <w:noWrap/>
            <w:vAlign w:val="center"/>
            <w:hideMark/>
          </w:tcPr>
          <w:p w14:paraId="4A8152FB" w14:textId="77777777" w:rsidR="00CE5321" w:rsidRPr="0018540E" w:rsidRDefault="00CE5321" w:rsidP="00BA622A">
            <w:pPr>
              <w:rPr>
                <w:rFonts w:eastAsia="Times New Roman" w:cs="Arial"/>
                <w:color w:val="000000"/>
                <w:lang w:val="fr-FR"/>
              </w:rPr>
            </w:pPr>
            <w:r>
              <w:rPr>
                <w:rFonts w:eastAsia="Times New Roman" w:cs="Arial"/>
                <w:color w:val="000000"/>
                <w:lang w:val="fr-FR"/>
              </w:rPr>
              <w:t>Petit-duc pâle</w:t>
            </w:r>
          </w:p>
        </w:tc>
      </w:tr>
      <w:tr w:rsidR="00CE5321" w:rsidRPr="0018540E" w14:paraId="6C263260"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FD7F63" w14:textId="77777777" w:rsidR="00CE5321" w:rsidRPr="0018540E" w:rsidRDefault="00CE5321" w:rsidP="00BA622A">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w:t>
            </w:r>
            <w:proofErr w:type="spellStart"/>
            <w:r>
              <w:rPr>
                <w:rFonts w:eastAsia="Times New Roman" w:cs="Arial"/>
                <w:i/>
                <w:iCs/>
                <w:color w:val="000000"/>
                <w:lang w:val="en-US"/>
              </w:rPr>
              <w:t>otus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20CB26F" w14:textId="77777777" w:rsidR="00CE5321" w:rsidRPr="0018540E" w:rsidRDefault="00CE5321" w:rsidP="00BA622A">
            <w:pPr>
              <w:rPr>
                <w:rFonts w:eastAsia="Times New Roman" w:cs="Arial"/>
                <w:color w:val="000000"/>
                <w:lang w:val="fr-FR"/>
              </w:rPr>
            </w:pPr>
            <w:r>
              <w:rPr>
                <w:rFonts w:eastAsia="Times New Roman" w:cs="Arial"/>
                <w:color w:val="000000"/>
                <w:lang w:val="fr-FR"/>
              </w:rPr>
              <w:t>Hibou moyen-duc</w:t>
            </w:r>
          </w:p>
        </w:tc>
      </w:tr>
      <w:tr w:rsidR="00CE5321" w:rsidRPr="0018540E" w14:paraId="23818F20"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0677601" w14:textId="77777777" w:rsidR="00CE5321" w:rsidRPr="0018540E" w:rsidRDefault="00CE5321" w:rsidP="00BA622A">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w:t>
            </w:r>
            <w:proofErr w:type="spellStart"/>
            <w:r>
              <w:rPr>
                <w:rFonts w:eastAsia="Times New Roman" w:cs="Arial"/>
                <w:i/>
                <w:iCs/>
                <w:color w:val="000000"/>
                <w:lang w:val="en-US"/>
              </w:rPr>
              <w:t>flammeus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C26B1D8" w14:textId="77777777" w:rsidR="00CE5321" w:rsidRPr="0018540E" w:rsidRDefault="00CE5321" w:rsidP="00BA622A">
            <w:pPr>
              <w:rPr>
                <w:rFonts w:eastAsia="Times New Roman" w:cs="Arial"/>
                <w:color w:val="000000"/>
                <w:lang w:val="fr-FR"/>
              </w:rPr>
            </w:pPr>
            <w:r>
              <w:rPr>
                <w:rFonts w:eastAsia="Times New Roman" w:cs="Arial"/>
                <w:color w:val="000000"/>
                <w:lang w:val="fr-FR"/>
              </w:rPr>
              <w:t>Hibou des marais</w:t>
            </w:r>
          </w:p>
        </w:tc>
      </w:tr>
      <w:tr w:rsidR="00982BC5" w:rsidRPr="0018540E" w14:paraId="42245787"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D7DD443" w14:textId="77777777" w:rsidR="00982BC5" w:rsidRPr="00EC52C9" w:rsidRDefault="00982BC5" w:rsidP="00BA622A">
            <w:pPr>
              <w:rPr>
                <w:rFonts w:eastAsia="Times New Roman" w:cs="Arial"/>
                <w:i/>
                <w:iCs/>
                <w:color w:val="000000"/>
                <w:lang w:val="en-US"/>
              </w:rPr>
            </w:pPr>
            <w:proofErr w:type="spellStart"/>
            <w:r>
              <w:rPr>
                <w:rFonts w:eastAsia="Times New Roman" w:cs="Arial"/>
                <w:i/>
                <w:iCs/>
                <w:color w:val="000000"/>
                <w:lang w:val="en-US"/>
              </w:rPr>
              <w:t>Strix</w:t>
            </w:r>
            <w:proofErr w:type="spellEnd"/>
            <w:r>
              <w:rPr>
                <w:rFonts w:eastAsia="Times New Roman" w:cs="Arial"/>
                <w:i/>
                <w:iCs/>
                <w:color w:val="000000"/>
                <w:lang w:val="en-US"/>
              </w:rPr>
              <w:t xml:space="preserve"> </w:t>
            </w:r>
            <w:proofErr w:type="spellStart"/>
            <w:r>
              <w:rPr>
                <w:rFonts w:eastAsia="Times New Roman" w:cs="Arial"/>
                <w:i/>
                <w:iCs/>
                <w:color w:val="000000"/>
                <w:lang w:val="en-US"/>
              </w:rPr>
              <w:t>nebulosa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F44EC26" w14:textId="77777777" w:rsidR="00982BC5" w:rsidRPr="00EC52C9" w:rsidRDefault="00982BC5" w:rsidP="00BA622A">
            <w:pPr>
              <w:rPr>
                <w:rFonts w:eastAsia="Times New Roman" w:cs="Arial"/>
                <w:color w:val="000000"/>
                <w:lang w:val="fr-FR"/>
              </w:rPr>
            </w:pPr>
            <w:r>
              <w:rPr>
                <w:rFonts w:eastAsia="Times New Roman" w:cs="Arial"/>
                <w:color w:val="000000"/>
                <w:lang w:val="fr-FR"/>
              </w:rPr>
              <w:t>Chouette grise</w:t>
            </w:r>
          </w:p>
        </w:tc>
      </w:tr>
    </w:tbl>
    <w:p w14:paraId="29FFD58E" w14:textId="738CA758" w:rsidR="006045F4" w:rsidRDefault="006045F4" w:rsidP="00BA622A">
      <w:pPr>
        <w:rPr>
          <w:rFonts w:cs="Arial"/>
          <w:b/>
          <w:lang w:val="fr-FR"/>
        </w:rPr>
      </w:pPr>
    </w:p>
    <w:p w14:paraId="75FCD387" w14:textId="77777777" w:rsidR="009D4945" w:rsidRPr="0018540E" w:rsidRDefault="009D4945" w:rsidP="00BA622A">
      <w:pPr>
        <w:rPr>
          <w:rFonts w:cs="Arial"/>
          <w:b/>
          <w:lang w:val="fr-FR"/>
        </w:rPr>
      </w:pPr>
    </w:p>
    <w:p w14:paraId="4EC15176" w14:textId="2B7CE67F" w:rsidR="006362F6" w:rsidRDefault="006362F6" w:rsidP="00BA622A">
      <w:pPr>
        <w:rPr>
          <w:rFonts w:cs="Arial"/>
          <w:b/>
          <w:lang w:val="fr-FR"/>
        </w:rPr>
      </w:pPr>
      <w:r>
        <w:rPr>
          <w:rFonts w:cs="Arial"/>
          <w:b/>
          <w:lang w:val="fr-FR"/>
        </w:rPr>
        <w:t>Catégorie 3</w:t>
      </w:r>
      <w:r>
        <w:rPr>
          <w:rStyle w:val="FootnoteReference"/>
          <w:rFonts w:cs="Arial"/>
          <w:b/>
          <w:lang w:val="fr-FR"/>
        </w:rPr>
        <w:footnoteReference w:id="6"/>
      </w:r>
    </w:p>
    <w:p w14:paraId="71A36CE7" w14:textId="77777777" w:rsidR="009D4945" w:rsidRPr="0018540E" w:rsidRDefault="009D4945" w:rsidP="00BA622A">
      <w:pPr>
        <w:rPr>
          <w:rFonts w:cs="Arial"/>
          <w:b/>
          <w:lang w:val="fr-FR"/>
        </w:rPr>
      </w:pPr>
    </w:p>
    <w:tbl>
      <w:tblPr>
        <w:tblW w:w="8640" w:type="dxa"/>
        <w:tblInd w:w="-20" w:type="dxa"/>
        <w:tblLook w:val="04A0" w:firstRow="1" w:lastRow="0" w:firstColumn="1" w:lastColumn="0" w:noHBand="0" w:noVBand="1"/>
      </w:tblPr>
      <w:tblGrid>
        <w:gridCol w:w="3000"/>
        <w:gridCol w:w="5640"/>
      </w:tblGrid>
      <w:tr w:rsidR="006362F6" w:rsidRPr="0018540E" w14:paraId="3F6C4AF0" w14:textId="77777777" w:rsidTr="00DC0C88">
        <w:trPr>
          <w:trHeight w:val="315"/>
        </w:trPr>
        <w:tc>
          <w:tcPr>
            <w:tcW w:w="300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ABA35C9" w14:textId="77777777" w:rsidR="006362F6" w:rsidRPr="0018540E" w:rsidRDefault="006362F6" w:rsidP="00BA622A">
            <w:pPr>
              <w:rPr>
                <w:rFonts w:eastAsia="Times New Roman" w:cs="Arial"/>
                <w:b/>
                <w:bCs/>
                <w:color w:val="000000"/>
                <w:lang w:val="fr-FR"/>
              </w:rPr>
            </w:pPr>
            <w:r>
              <w:rPr>
                <w:rFonts w:eastAsia="Times New Roman" w:cs="Arial"/>
                <w:b/>
                <w:bCs/>
                <w:color w:val="000000"/>
                <w:lang w:val="fr-FR"/>
              </w:rPr>
              <w:t>Nom scientifique</w:t>
            </w:r>
          </w:p>
        </w:tc>
        <w:tc>
          <w:tcPr>
            <w:tcW w:w="564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4AE57D4" w14:textId="77777777" w:rsidR="006362F6" w:rsidRPr="0018540E" w:rsidRDefault="006362F6" w:rsidP="00BA622A">
            <w:pPr>
              <w:rPr>
                <w:rFonts w:eastAsia="Times New Roman" w:cs="Arial"/>
                <w:b/>
                <w:bCs/>
                <w:color w:val="000000"/>
                <w:lang w:val="fr-FR"/>
              </w:rPr>
            </w:pPr>
            <w:r>
              <w:rPr>
                <w:rFonts w:eastAsia="Times New Roman" w:cs="Arial"/>
                <w:b/>
                <w:bCs/>
                <w:color w:val="000000"/>
                <w:lang w:val="fr-FR"/>
              </w:rPr>
              <w:t>Nom vernaculaire</w:t>
            </w:r>
          </w:p>
        </w:tc>
      </w:tr>
      <w:tr w:rsidR="006362F6" w:rsidRPr="0018540E" w14:paraId="03F5E31D"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3883BABF" w14:textId="77777777" w:rsidR="006362F6" w:rsidRPr="0018540E" w:rsidRDefault="006362F6" w:rsidP="00BA622A">
            <w:pPr>
              <w:rPr>
                <w:rFonts w:eastAsia="Times New Roman" w:cs="Arial"/>
                <w:i/>
                <w:iCs/>
                <w:color w:val="000000"/>
                <w:lang w:val="en-US"/>
              </w:rPr>
            </w:pPr>
            <w:r>
              <w:rPr>
                <w:rFonts w:eastAsia="Times New Roman" w:cs="Arial"/>
                <w:i/>
                <w:iCs/>
                <w:color w:val="000000"/>
                <w:lang w:val="en-US"/>
              </w:rPr>
              <w:t>Pandion haliaetus</w:t>
            </w:r>
          </w:p>
        </w:tc>
        <w:tc>
          <w:tcPr>
            <w:tcW w:w="5640" w:type="dxa"/>
            <w:tcBorders>
              <w:top w:val="nil"/>
              <w:left w:val="nil"/>
              <w:bottom w:val="single" w:sz="4" w:space="0" w:color="auto"/>
              <w:right w:val="single" w:sz="4" w:space="0" w:color="auto"/>
            </w:tcBorders>
            <w:shd w:val="clear" w:color="auto" w:fill="auto"/>
            <w:noWrap/>
            <w:vAlign w:val="center"/>
            <w:hideMark/>
          </w:tcPr>
          <w:p w14:paraId="309FF7E5" w14:textId="77777777" w:rsidR="006362F6" w:rsidRPr="0018540E" w:rsidRDefault="006362F6" w:rsidP="00BA622A">
            <w:pPr>
              <w:rPr>
                <w:rFonts w:eastAsia="Times New Roman" w:cs="Arial"/>
                <w:color w:val="000000"/>
                <w:lang w:val="fr-FR"/>
              </w:rPr>
            </w:pPr>
            <w:r>
              <w:rPr>
                <w:rFonts w:eastAsia="Times New Roman" w:cs="Arial"/>
                <w:color w:val="000000"/>
                <w:lang w:val="fr-FR"/>
              </w:rPr>
              <w:t>Balbuzard</w:t>
            </w:r>
          </w:p>
        </w:tc>
      </w:tr>
      <w:tr w:rsidR="00AD39DD" w:rsidRPr="0018540E" w14:paraId="6CA6DF44"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1BE6C204" w14:textId="2594F581" w:rsidR="00AD39DD" w:rsidRPr="00EC52C9" w:rsidRDefault="00AD39DD" w:rsidP="00BA622A">
            <w:pPr>
              <w:rPr>
                <w:rFonts w:eastAsia="Times New Roman" w:cs="Arial"/>
                <w:i/>
                <w:iCs/>
                <w:color w:val="000000"/>
                <w:highlight w:val="yellow"/>
                <w:lang w:val="en-US"/>
              </w:rPr>
            </w:pPr>
            <w:r>
              <w:rPr>
                <w:rFonts w:eastAsia="Times New Roman" w:cs="Arial"/>
                <w:i/>
                <w:iCs/>
                <w:color w:val="000000"/>
                <w:lang w:val="en-US"/>
              </w:rPr>
              <w:t xml:space="preserve">Pernis </w:t>
            </w:r>
            <w:proofErr w:type="spellStart"/>
            <w:r>
              <w:rPr>
                <w:rFonts w:eastAsia="Times New Roman" w:cs="Arial"/>
                <w:i/>
                <w:iCs/>
                <w:color w:val="000000"/>
                <w:lang w:val="en-US"/>
              </w:rPr>
              <w:t>apivorus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7EADCD38" w14:textId="5E9B0F1B" w:rsidR="00AD39DD" w:rsidRPr="00EC52C9" w:rsidRDefault="00AD39DD" w:rsidP="00BA622A">
            <w:pPr>
              <w:rPr>
                <w:rFonts w:eastAsia="Times New Roman" w:cs="Arial"/>
                <w:color w:val="000000"/>
                <w:highlight w:val="yellow"/>
                <w:lang w:val="fr-FR"/>
              </w:rPr>
            </w:pPr>
            <w:r>
              <w:rPr>
                <w:rFonts w:eastAsia="Times New Roman" w:cs="Arial"/>
                <w:color w:val="000000"/>
                <w:lang w:val="fr-FR"/>
              </w:rPr>
              <w:t>Bondrée apivore</w:t>
            </w:r>
          </w:p>
        </w:tc>
      </w:tr>
      <w:tr w:rsidR="00AD39DD" w:rsidRPr="0018540E" w14:paraId="6A0502C3"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E2183EA"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Aviceda</w:t>
            </w:r>
            <w:proofErr w:type="spellEnd"/>
            <w:r>
              <w:rPr>
                <w:rFonts w:eastAsia="Times New Roman" w:cs="Arial"/>
                <w:i/>
                <w:iCs/>
                <w:color w:val="000000"/>
                <w:lang w:val="en-US"/>
              </w:rPr>
              <w:t xml:space="preserve"> </w:t>
            </w:r>
            <w:proofErr w:type="spellStart"/>
            <w:r>
              <w:rPr>
                <w:rFonts w:eastAsia="Times New Roman" w:cs="Arial"/>
                <w:i/>
                <w:iCs/>
                <w:color w:val="000000"/>
                <w:lang w:val="en-US"/>
              </w:rPr>
              <w:t>cuculoides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CE7901" w14:textId="77777777" w:rsidR="00AD39DD" w:rsidRPr="0018540E" w:rsidRDefault="00AD39DD" w:rsidP="00BA622A">
            <w:pPr>
              <w:rPr>
                <w:rFonts w:eastAsia="Times New Roman" w:cs="Arial"/>
                <w:color w:val="000000"/>
                <w:lang w:val="fr-FR"/>
              </w:rPr>
            </w:pPr>
            <w:r>
              <w:rPr>
                <w:rFonts w:eastAsia="Times New Roman" w:cs="Arial"/>
                <w:color w:val="000000"/>
                <w:lang w:val="fr-FR"/>
              </w:rPr>
              <w:t>Coucou africain</w:t>
            </w:r>
          </w:p>
        </w:tc>
      </w:tr>
      <w:tr w:rsidR="00AD39DD" w:rsidRPr="00D84146" w14:paraId="26A75A5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D47E627"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gallicus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A5554EA" w14:textId="77777777" w:rsidR="00AD39DD" w:rsidRPr="0018540E" w:rsidRDefault="00AD39DD" w:rsidP="00BA622A">
            <w:pPr>
              <w:rPr>
                <w:rFonts w:eastAsia="Times New Roman" w:cs="Arial"/>
                <w:color w:val="000000"/>
                <w:lang w:val="fr-FR"/>
              </w:rPr>
            </w:pPr>
            <w:r>
              <w:rPr>
                <w:rFonts w:eastAsia="Times New Roman" w:cs="Arial"/>
                <w:color w:val="000000"/>
                <w:lang w:val="fr-FR"/>
              </w:rPr>
              <w:t>Aigle serpentaire à bec court</w:t>
            </w:r>
          </w:p>
        </w:tc>
      </w:tr>
      <w:tr w:rsidR="00AD39DD" w:rsidRPr="00D84146" w14:paraId="6739165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D40AFF0"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Circaetus</w:t>
            </w:r>
            <w:proofErr w:type="spellEnd"/>
            <w:r>
              <w:rPr>
                <w:rFonts w:eastAsia="Times New Roman" w:cs="Arial"/>
                <w:i/>
                <w:iCs/>
                <w:color w:val="000000"/>
                <w:lang w:val="en-US"/>
              </w:rPr>
              <w:t xml:space="preserve"> pectoralis</w:t>
            </w:r>
          </w:p>
        </w:tc>
        <w:tc>
          <w:tcPr>
            <w:tcW w:w="5640" w:type="dxa"/>
            <w:tcBorders>
              <w:top w:val="nil"/>
              <w:left w:val="nil"/>
              <w:bottom w:val="single" w:sz="4" w:space="0" w:color="auto"/>
              <w:right w:val="single" w:sz="4" w:space="0" w:color="auto"/>
            </w:tcBorders>
            <w:shd w:val="clear" w:color="auto" w:fill="auto"/>
            <w:noWrap/>
            <w:vAlign w:val="center"/>
            <w:hideMark/>
          </w:tcPr>
          <w:p w14:paraId="35AA7436" w14:textId="77777777" w:rsidR="00AD39DD" w:rsidRPr="0018540E" w:rsidRDefault="00AD39DD" w:rsidP="00BA622A">
            <w:pPr>
              <w:rPr>
                <w:rFonts w:eastAsia="Times New Roman" w:cs="Arial"/>
                <w:color w:val="000000"/>
                <w:lang w:val="fr-FR"/>
              </w:rPr>
            </w:pPr>
            <w:r>
              <w:rPr>
                <w:rFonts w:eastAsia="Times New Roman" w:cs="Arial"/>
                <w:color w:val="000000"/>
                <w:lang w:val="fr-FR"/>
              </w:rPr>
              <w:t>Aigle serpentaire à poitrine noire</w:t>
            </w:r>
          </w:p>
        </w:tc>
      </w:tr>
      <w:tr w:rsidR="00AD39DD" w:rsidRPr="0018540E" w14:paraId="4897328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E3AFEA6"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Gyps fulvus</w:t>
            </w:r>
          </w:p>
        </w:tc>
        <w:tc>
          <w:tcPr>
            <w:tcW w:w="5640" w:type="dxa"/>
            <w:tcBorders>
              <w:top w:val="nil"/>
              <w:left w:val="nil"/>
              <w:bottom w:val="single" w:sz="4" w:space="0" w:color="auto"/>
              <w:right w:val="single" w:sz="4" w:space="0" w:color="auto"/>
            </w:tcBorders>
            <w:shd w:val="clear" w:color="auto" w:fill="auto"/>
            <w:noWrap/>
            <w:vAlign w:val="center"/>
            <w:hideMark/>
          </w:tcPr>
          <w:p w14:paraId="0847E134" w14:textId="77777777" w:rsidR="00AD39DD" w:rsidRPr="0018540E" w:rsidRDefault="00AD39DD" w:rsidP="00BA622A">
            <w:pPr>
              <w:rPr>
                <w:rFonts w:eastAsia="Times New Roman" w:cs="Arial"/>
                <w:color w:val="000000"/>
                <w:lang w:val="fr-FR"/>
              </w:rPr>
            </w:pPr>
            <w:r>
              <w:rPr>
                <w:rFonts w:eastAsia="Times New Roman" w:cs="Arial"/>
                <w:color w:val="000000"/>
                <w:lang w:val="fr-FR"/>
              </w:rPr>
              <w:t>Vautour fauve</w:t>
            </w:r>
          </w:p>
        </w:tc>
      </w:tr>
      <w:tr w:rsidR="00AD39DD" w:rsidRPr="0018540E" w14:paraId="38CFDC9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B7A2614"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Clanga</w:t>
            </w:r>
            <w:proofErr w:type="spellEnd"/>
            <w:r>
              <w:rPr>
                <w:rFonts w:eastAsia="Times New Roman" w:cs="Arial"/>
                <w:i/>
                <w:iCs/>
                <w:color w:val="000000"/>
                <w:lang w:val="en-US"/>
              </w:rPr>
              <w:t xml:space="preserve"> </w:t>
            </w:r>
            <w:proofErr w:type="spellStart"/>
            <w:r>
              <w:rPr>
                <w:rFonts w:eastAsia="Times New Roman" w:cs="Arial"/>
                <w:i/>
                <w:iCs/>
                <w:color w:val="000000"/>
                <w:lang w:val="en-US"/>
              </w:rPr>
              <w:t>pomarina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813C095" w14:textId="77777777" w:rsidR="00AD39DD" w:rsidRPr="0018540E" w:rsidRDefault="00AD39DD" w:rsidP="00BA622A">
            <w:pPr>
              <w:rPr>
                <w:rFonts w:eastAsia="Times New Roman" w:cs="Arial"/>
                <w:color w:val="000000"/>
                <w:lang w:val="fr-FR"/>
              </w:rPr>
            </w:pPr>
            <w:r>
              <w:rPr>
                <w:rFonts w:eastAsia="Times New Roman" w:cs="Arial"/>
                <w:color w:val="000000"/>
                <w:lang w:val="fr-FR"/>
              </w:rPr>
              <w:t>Aigle pomarin</w:t>
            </w:r>
          </w:p>
        </w:tc>
      </w:tr>
      <w:tr w:rsidR="00AD39DD" w:rsidRPr="0018540E" w14:paraId="2A65F26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94E32C6"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Aquila </w:t>
            </w:r>
            <w:proofErr w:type="spellStart"/>
            <w:r>
              <w:rPr>
                <w:rFonts w:eastAsia="Times New Roman" w:cs="Arial"/>
                <w:i/>
                <w:iCs/>
                <w:color w:val="000000"/>
                <w:lang w:val="en-US"/>
              </w:rPr>
              <w:t>chrysaetos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7FE85F5" w14:textId="77777777" w:rsidR="00AD39DD" w:rsidRPr="0018540E" w:rsidRDefault="00AD39DD" w:rsidP="00BA622A">
            <w:pPr>
              <w:rPr>
                <w:rFonts w:eastAsia="Times New Roman" w:cs="Arial"/>
                <w:color w:val="000000"/>
                <w:lang w:val="fr-FR"/>
              </w:rPr>
            </w:pPr>
            <w:r>
              <w:rPr>
                <w:rFonts w:eastAsia="Times New Roman" w:cs="Arial"/>
                <w:color w:val="000000"/>
                <w:lang w:val="fr-FR"/>
              </w:rPr>
              <w:t>Aigle royal</w:t>
            </w:r>
          </w:p>
        </w:tc>
      </w:tr>
      <w:tr w:rsidR="00AD39DD" w:rsidRPr="0018540E" w14:paraId="6084A1A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4113090"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wahlbergi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280C14E" w14:textId="77777777" w:rsidR="00AD39DD" w:rsidRPr="0018540E" w:rsidRDefault="00AD39DD" w:rsidP="00BA622A">
            <w:pPr>
              <w:rPr>
                <w:rFonts w:eastAsia="Times New Roman" w:cs="Arial"/>
                <w:color w:val="000000"/>
                <w:lang w:val="fr-FR"/>
              </w:rPr>
            </w:pPr>
            <w:r>
              <w:rPr>
                <w:rFonts w:eastAsia="Times New Roman" w:cs="Arial"/>
                <w:color w:val="000000"/>
                <w:lang w:val="fr-FR"/>
              </w:rPr>
              <w:t xml:space="preserve">L'aigle de </w:t>
            </w:r>
            <w:proofErr w:type="spellStart"/>
            <w:r>
              <w:rPr>
                <w:rFonts w:eastAsia="Times New Roman" w:cs="Arial"/>
                <w:color w:val="000000"/>
                <w:lang w:val="fr-FR"/>
              </w:rPr>
              <w:t>Wahlberg</w:t>
            </w:r>
            <w:proofErr w:type="spellEnd"/>
          </w:p>
        </w:tc>
      </w:tr>
      <w:tr w:rsidR="00AD39DD" w:rsidRPr="0018540E" w14:paraId="4D677879"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B398497" w14:textId="77777777" w:rsidR="00AD39DD" w:rsidRPr="0018540E" w:rsidRDefault="00AD39DD" w:rsidP="00BA622A">
            <w:pPr>
              <w:rPr>
                <w:rFonts w:eastAsia="Times New Roman" w:cs="Arial"/>
                <w:i/>
                <w:iCs/>
                <w:color w:val="000000"/>
                <w:lang w:val="en-US"/>
              </w:rPr>
            </w:pPr>
            <w:proofErr w:type="spellStart"/>
            <w:r>
              <w:rPr>
                <w:rFonts w:eastAsia="Times New Roman" w:cs="Arial"/>
                <w:i/>
                <w:iCs/>
                <w:color w:val="000000"/>
                <w:lang w:val="en-US"/>
              </w:rPr>
              <w:t>Hieraaetus</w:t>
            </w:r>
            <w:proofErr w:type="spellEnd"/>
            <w:r>
              <w:rPr>
                <w:rFonts w:eastAsia="Times New Roman" w:cs="Arial"/>
                <w:i/>
                <w:iCs/>
                <w:color w:val="000000"/>
                <w:lang w:val="en-US"/>
              </w:rPr>
              <w:t xml:space="preserve"> </w:t>
            </w:r>
            <w:proofErr w:type="spellStart"/>
            <w:r>
              <w:rPr>
                <w:rFonts w:eastAsia="Times New Roman" w:cs="Arial"/>
                <w:i/>
                <w:iCs/>
                <w:color w:val="000000"/>
                <w:lang w:val="en-US"/>
              </w:rPr>
              <w:t>pennatus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8A06C4C" w14:textId="77777777" w:rsidR="00AD39DD" w:rsidRPr="0018540E" w:rsidRDefault="00AD39DD" w:rsidP="00BA622A">
            <w:pPr>
              <w:rPr>
                <w:rFonts w:eastAsia="Times New Roman" w:cs="Arial"/>
                <w:color w:val="000000"/>
                <w:lang w:val="fr-FR"/>
              </w:rPr>
            </w:pPr>
            <w:r>
              <w:rPr>
                <w:rFonts w:eastAsia="Times New Roman" w:cs="Arial"/>
                <w:color w:val="000000"/>
                <w:lang w:val="fr-FR"/>
              </w:rPr>
              <w:t>Aigle botté</w:t>
            </w:r>
          </w:p>
        </w:tc>
      </w:tr>
      <w:tr w:rsidR="00AD39DD" w:rsidRPr="0018540E" w14:paraId="4A4CA979"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D60CAC9"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aeruginosus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55072B1" w14:textId="77777777" w:rsidR="00AD39DD" w:rsidRPr="0018540E" w:rsidRDefault="00AD39DD" w:rsidP="00BA622A">
            <w:pPr>
              <w:rPr>
                <w:rFonts w:eastAsia="Times New Roman" w:cs="Arial"/>
                <w:color w:val="000000"/>
                <w:lang w:val="fr-FR"/>
              </w:rPr>
            </w:pPr>
            <w:r>
              <w:rPr>
                <w:rFonts w:eastAsia="Times New Roman" w:cs="Arial"/>
                <w:color w:val="000000"/>
                <w:lang w:val="fr-FR"/>
              </w:rPr>
              <w:t>Busard des roseaux</w:t>
            </w:r>
          </w:p>
        </w:tc>
      </w:tr>
      <w:tr w:rsidR="00AD39DD" w:rsidRPr="0018540E" w14:paraId="754CB5F8"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A0E5122"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Circus </w:t>
            </w:r>
            <w:proofErr w:type="spellStart"/>
            <w:r>
              <w:rPr>
                <w:rFonts w:eastAsia="Times New Roman" w:cs="Arial"/>
                <w:i/>
                <w:iCs/>
                <w:color w:val="000000"/>
                <w:lang w:val="en-US"/>
              </w:rPr>
              <w:t>spilonotus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24B7ED0" w14:textId="77777777" w:rsidR="00AD39DD" w:rsidRPr="0018540E" w:rsidRDefault="00AD39DD" w:rsidP="00BA622A">
            <w:pPr>
              <w:rPr>
                <w:rFonts w:eastAsia="Times New Roman" w:cs="Arial"/>
                <w:color w:val="000000"/>
                <w:lang w:val="fr-FR"/>
              </w:rPr>
            </w:pPr>
            <w:r>
              <w:rPr>
                <w:rFonts w:eastAsia="Times New Roman" w:cs="Arial"/>
                <w:color w:val="000000"/>
                <w:lang w:val="fr-FR"/>
              </w:rPr>
              <w:t>Busard d'Orient</w:t>
            </w:r>
          </w:p>
        </w:tc>
      </w:tr>
      <w:tr w:rsidR="00AD39DD" w:rsidRPr="0018540E" w14:paraId="44EAE92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A8C3342"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gularis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F97281E" w14:textId="77777777" w:rsidR="00AD39DD" w:rsidRPr="0018540E" w:rsidRDefault="00AD39DD" w:rsidP="00BA622A">
            <w:pPr>
              <w:rPr>
                <w:rFonts w:eastAsia="Times New Roman" w:cs="Arial"/>
                <w:color w:val="000000"/>
                <w:lang w:val="fr-FR"/>
              </w:rPr>
            </w:pPr>
            <w:r>
              <w:rPr>
                <w:rFonts w:eastAsia="Times New Roman" w:cs="Arial"/>
                <w:color w:val="000000"/>
                <w:lang w:val="fr-FR"/>
              </w:rPr>
              <w:t>Épervier du Japon</w:t>
            </w:r>
          </w:p>
        </w:tc>
      </w:tr>
      <w:tr w:rsidR="00AD39DD" w:rsidRPr="0018540E" w14:paraId="37815E0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2FE75DA"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ovampensis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FBDE05" w14:textId="77777777" w:rsidR="00AD39DD" w:rsidRPr="0018540E" w:rsidRDefault="00AD39DD" w:rsidP="00BA622A">
            <w:pPr>
              <w:rPr>
                <w:rFonts w:eastAsia="Times New Roman" w:cs="Arial"/>
                <w:color w:val="000000"/>
                <w:lang w:val="fr-FR"/>
              </w:rPr>
            </w:pPr>
            <w:r>
              <w:rPr>
                <w:rFonts w:eastAsia="Times New Roman" w:cs="Arial"/>
                <w:color w:val="000000"/>
                <w:lang w:val="fr-FR"/>
              </w:rPr>
              <w:t>Épervier d'Ovambo</w:t>
            </w:r>
          </w:p>
        </w:tc>
      </w:tr>
      <w:tr w:rsidR="00AD39DD" w:rsidRPr="0018540E" w14:paraId="2159027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9002467"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Accipiter nisus</w:t>
            </w:r>
          </w:p>
        </w:tc>
        <w:tc>
          <w:tcPr>
            <w:tcW w:w="5640" w:type="dxa"/>
            <w:tcBorders>
              <w:top w:val="nil"/>
              <w:left w:val="nil"/>
              <w:bottom w:val="single" w:sz="4" w:space="0" w:color="auto"/>
              <w:right w:val="single" w:sz="4" w:space="0" w:color="auto"/>
            </w:tcBorders>
            <w:shd w:val="clear" w:color="auto" w:fill="auto"/>
            <w:noWrap/>
            <w:vAlign w:val="center"/>
            <w:hideMark/>
          </w:tcPr>
          <w:p w14:paraId="15816DAB" w14:textId="77777777" w:rsidR="00AD39DD" w:rsidRPr="0018540E" w:rsidRDefault="00AD39DD" w:rsidP="00BA622A">
            <w:pPr>
              <w:rPr>
                <w:rFonts w:eastAsia="Times New Roman" w:cs="Arial"/>
                <w:color w:val="000000"/>
                <w:lang w:val="fr-FR"/>
              </w:rPr>
            </w:pPr>
            <w:r>
              <w:rPr>
                <w:rFonts w:eastAsia="Times New Roman" w:cs="Arial"/>
                <w:color w:val="000000"/>
                <w:lang w:val="fr-FR"/>
              </w:rPr>
              <w:t>Épervier d'Europe</w:t>
            </w:r>
          </w:p>
        </w:tc>
      </w:tr>
      <w:tr w:rsidR="00AD39DD" w:rsidRPr="0018540E" w14:paraId="66E7DDD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C0D57D"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 xml:space="preserve">Accipiter </w:t>
            </w:r>
            <w:proofErr w:type="spellStart"/>
            <w:r>
              <w:rPr>
                <w:rFonts w:eastAsia="Times New Roman" w:cs="Arial"/>
                <w:i/>
                <w:iCs/>
                <w:color w:val="000000"/>
                <w:lang w:val="en-US"/>
              </w:rPr>
              <w:t>gentilis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CB0E13" w14:textId="77777777" w:rsidR="00AD39DD" w:rsidRPr="0018540E" w:rsidRDefault="00AD39DD" w:rsidP="00BA622A">
            <w:pPr>
              <w:rPr>
                <w:rFonts w:eastAsia="Times New Roman" w:cs="Arial"/>
                <w:color w:val="000000"/>
                <w:lang w:val="fr-FR"/>
              </w:rPr>
            </w:pPr>
            <w:r>
              <w:rPr>
                <w:rFonts w:eastAsia="Times New Roman" w:cs="Arial"/>
                <w:color w:val="000000"/>
                <w:lang w:val="fr-FR"/>
              </w:rPr>
              <w:t>Autour des palombes</w:t>
            </w:r>
          </w:p>
        </w:tc>
      </w:tr>
      <w:tr w:rsidR="00AD39DD" w:rsidRPr="00D84146" w14:paraId="5A795A6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8378E4C" w14:textId="77777777" w:rsidR="00AD39DD" w:rsidRPr="0018540E" w:rsidRDefault="00AD39DD" w:rsidP="00BA622A">
            <w:pPr>
              <w:rPr>
                <w:rFonts w:eastAsia="Times New Roman" w:cs="Arial"/>
                <w:i/>
                <w:iCs/>
                <w:color w:val="000000"/>
                <w:lang w:val="en-US"/>
              </w:rPr>
            </w:pPr>
            <w:r>
              <w:rPr>
                <w:rFonts w:eastAsia="Times New Roman" w:cs="Arial"/>
                <w:i/>
                <w:iCs/>
                <w:color w:val="000000"/>
                <w:lang w:val="en-US"/>
              </w:rPr>
              <w:t>Haliaeetus albicilla</w:t>
            </w:r>
          </w:p>
        </w:tc>
        <w:tc>
          <w:tcPr>
            <w:tcW w:w="5640" w:type="dxa"/>
            <w:tcBorders>
              <w:top w:val="nil"/>
              <w:left w:val="nil"/>
              <w:bottom w:val="single" w:sz="4" w:space="0" w:color="auto"/>
              <w:right w:val="single" w:sz="4" w:space="0" w:color="auto"/>
            </w:tcBorders>
            <w:shd w:val="clear" w:color="auto" w:fill="auto"/>
            <w:noWrap/>
            <w:vAlign w:val="center"/>
            <w:hideMark/>
          </w:tcPr>
          <w:p w14:paraId="365AF518" w14:textId="77777777" w:rsidR="00AD39DD" w:rsidRPr="0018540E" w:rsidRDefault="00AD39DD" w:rsidP="00BA622A">
            <w:pPr>
              <w:rPr>
                <w:rFonts w:eastAsia="Times New Roman" w:cs="Arial"/>
                <w:color w:val="000000"/>
                <w:lang w:val="fr-FR"/>
              </w:rPr>
            </w:pPr>
            <w:r>
              <w:rPr>
                <w:rFonts w:eastAsia="Times New Roman" w:cs="Arial"/>
                <w:color w:val="000000"/>
                <w:lang w:val="fr-FR"/>
              </w:rPr>
              <w:t>Aigle de mer à queue blanche</w:t>
            </w:r>
          </w:p>
        </w:tc>
      </w:tr>
      <w:tr w:rsidR="00D75A1D" w:rsidRPr="0018540E" w14:paraId="507AC4C3"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AF94FDD" w14:textId="77777777" w:rsidR="00D75A1D" w:rsidRPr="00EC52C9" w:rsidRDefault="00D75A1D" w:rsidP="00BA622A">
            <w:pPr>
              <w:rPr>
                <w:rFonts w:eastAsia="Times New Roman" w:cs="Arial"/>
                <w:i/>
                <w:iCs/>
                <w:color w:val="000000"/>
                <w:highlight w:val="yellow"/>
                <w:lang w:val="en-US"/>
              </w:rPr>
            </w:pPr>
            <w:r>
              <w:rPr>
                <w:rFonts w:eastAsia="Times New Roman" w:cs="Arial"/>
                <w:i/>
                <w:iCs/>
                <w:color w:val="000000"/>
                <w:lang w:val="en-US"/>
              </w:rPr>
              <w:t xml:space="preserve">Milvus </w:t>
            </w:r>
            <w:proofErr w:type="spellStart"/>
            <w:r>
              <w:rPr>
                <w:rFonts w:eastAsia="Times New Roman" w:cs="Arial"/>
                <w:i/>
                <w:iCs/>
                <w:color w:val="000000"/>
                <w:lang w:val="en-US"/>
              </w:rPr>
              <w:t>milvus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7979CB57" w14:textId="77777777" w:rsidR="00D75A1D" w:rsidRPr="00EC52C9" w:rsidRDefault="00D75A1D" w:rsidP="00BA622A">
            <w:pPr>
              <w:rPr>
                <w:rFonts w:eastAsia="Times New Roman" w:cs="Arial"/>
                <w:color w:val="000000"/>
                <w:highlight w:val="yellow"/>
                <w:lang w:val="fr-FR"/>
              </w:rPr>
            </w:pPr>
            <w:r>
              <w:rPr>
                <w:rFonts w:eastAsia="Times New Roman" w:cs="Arial"/>
                <w:color w:val="000000"/>
                <w:lang w:val="fr-FR"/>
              </w:rPr>
              <w:t>Cerf-volant rouge</w:t>
            </w:r>
          </w:p>
        </w:tc>
      </w:tr>
      <w:tr w:rsidR="008B5FE3" w:rsidRPr="0018540E" w14:paraId="3431A01F"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2B938970" w14:textId="21A8B939" w:rsidR="008B5FE3" w:rsidRPr="00EC52C9" w:rsidRDefault="008B5FE3" w:rsidP="00BA622A">
            <w:pPr>
              <w:rPr>
                <w:rFonts w:eastAsia="Times New Roman" w:cs="Arial"/>
                <w:i/>
                <w:iCs/>
                <w:color w:val="000000"/>
                <w:highlight w:val="yellow"/>
                <w:lang w:val="en-US"/>
              </w:rPr>
            </w:pPr>
            <w:r>
              <w:rPr>
                <w:rFonts w:eastAsia="Times New Roman" w:cs="Arial"/>
                <w:i/>
                <w:iCs/>
                <w:color w:val="000000"/>
                <w:lang w:val="en-US"/>
              </w:rPr>
              <w:t xml:space="preserve">Milvus </w:t>
            </w:r>
            <w:proofErr w:type="spellStart"/>
            <w:r>
              <w:rPr>
                <w:rFonts w:eastAsia="Times New Roman" w:cs="Arial"/>
                <w:i/>
                <w:iCs/>
                <w:color w:val="000000"/>
                <w:lang w:val="en-US"/>
              </w:rPr>
              <w:t>migrans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560C62A8" w14:textId="60D67BDF" w:rsidR="008B5FE3" w:rsidRPr="00EC52C9" w:rsidRDefault="008B5FE3" w:rsidP="00BA622A">
            <w:pPr>
              <w:rPr>
                <w:rFonts w:eastAsia="Times New Roman" w:cs="Arial"/>
                <w:color w:val="000000"/>
                <w:highlight w:val="yellow"/>
                <w:lang w:val="fr-FR"/>
              </w:rPr>
            </w:pPr>
            <w:r>
              <w:rPr>
                <w:rFonts w:eastAsia="Times New Roman" w:cs="Arial"/>
                <w:color w:val="000000"/>
                <w:lang w:val="fr-FR"/>
              </w:rPr>
              <w:t>Cerf-volant noir</w:t>
            </w:r>
          </w:p>
        </w:tc>
      </w:tr>
      <w:tr w:rsidR="008B5FE3" w:rsidRPr="0018540E" w14:paraId="24EE9D84"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9426355"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auguralis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2E98DB9" w14:textId="77777777" w:rsidR="008B5FE3" w:rsidRPr="0018540E" w:rsidRDefault="008B5FE3" w:rsidP="00BA622A">
            <w:pPr>
              <w:rPr>
                <w:rFonts w:eastAsia="Times New Roman" w:cs="Arial"/>
                <w:color w:val="000000"/>
                <w:lang w:val="fr-FR"/>
              </w:rPr>
            </w:pPr>
            <w:r>
              <w:rPr>
                <w:rFonts w:eastAsia="Times New Roman" w:cs="Arial"/>
                <w:color w:val="000000"/>
                <w:lang w:val="fr-FR"/>
              </w:rPr>
              <w:t>Buse à cou roux</w:t>
            </w:r>
          </w:p>
        </w:tc>
      </w:tr>
      <w:tr w:rsidR="008B5FE3" w:rsidRPr="0018540E" w14:paraId="5C0609E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11DAA57"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buteo</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A1CC032" w14:textId="77777777" w:rsidR="008B5FE3" w:rsidRPr="0018540E" w:rsidRDefault="008B5FE3" w:rsidP="00BA622A">
            <w:pPr>
              <w:rPr>
                <w:rFonts w:eastAsia="Times New Roman" w:cs="Arial"/>
                <w:color w:val="000000"/>
                <w:lang w:val="fr-FR"/>
              </w:rPr>
            </w:pPr>
            <w:r>
              <w:rPr>
                <w:rFonts w:eastAsia="Times New Roman" w:cs="Arial"/>
                <w:color w:val="000000"/>
                <w:lang w:val="fr-FR"/>
              </w:rPr>
              <w:t>Buse eurasienne</w:t>
            </w:r>
          </w:p>
        </w:tc>
      </w:tr>
      <w:tr w:rsidR="008B5FE3" w:rsidRPr="0018540E" w14:paraId="4DD49593"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B74859"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Buteo japonicus</w:t>
            </w:r>
          </w:p>
        </w:tc>
        <w:tc>
          <w:tcPr>
            <w:tcW w:w="5640" w:type="dxa"/>
            <w:tcBorders>
              <w:top w:val="nil"/>
              <w:left w:val="nil"/>
              <w:bottom w:val="single" w:sz="4" w:space="0" w:color="auto"/>
              <w:right w:val="single" w:sz="4" w:space="0" w:color="auto"/>
            </w:tcBorders>
            <w:shd w:val="clear" w:color="auto" w:fill="auto"/>
            <w:noWrap/>
            <w:vAlign w:val="center"/>
            <w:hideMark/>
          </w:tcPr>
          <w:p w14:paraId="085F5F38" w14:textId="77777777" w:rsidR="008B5FE3" w:rsidRPr="0018540E" w:rsidRDefault="008B5FE3" w:rsidP="00BA622A">
            <w:pPr>
              <w:rPr>
                <w:rFonts w:eastAsia="Times New Roman" w:cs="Arial"/>
                <w:color w:val="000000"/>
                <w:lang w:val="fr-FR"/>
              </w:rPr>
            </w:pPr>
            <w:r>
              <w:rPr>
                <w:rFonts w:eastAsia="Times New Roman" w:cs="Arial"/>
                <w:color w:val="000000"/>
                <w:lang w:val="fr-FR"/>
              </w:rPr>
              <w:t>Buse japonaise</w:t>
            </w:r>
          </w:p>
        </w:tc>
      </w:tr>
      <w:tr w:rsidR="008B5FE3" w:rsidRPr="0018540E" w14:paraId="261A979C"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8792E2F"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rufinus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BED9FDC" w14:textId="77777777" w:rsidR="008B5FE3" w:rsidRPr="0018540E" w:rsidRDefault="008B5FE3" w:rsidP="00BA622A">
            <w:pPr>
              <w:rPr>
                <w:rFonts w:eastAsia="Times New Roman" w:cs="Arial"/>
                <w:color w:val="000000"/>
                <w:lang w:val="fr-FR"/>
              </w:rPr>
            </w:pPr>
            <w:r>
              <w:rPr>
                <w:rFonts w:eastAsia="Times New Roman" w:cs="Arial"/>
                <w:color w:val="000000"/>
                <w:lang w:val="fr-FR"/>
              </w:rPr>
              <w:t>Buse à longues pattes</w:t>
            </w:r>
          </w:p>
        </w:tc>
      </w:tr>
      <w:tr w:rsidR="008B5FE3" w:rsidRPr="0018540E" w14:paraId="16F7631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5370998"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Buteo </w:t>
            </w:r>
            <w:proofErr w:type="spellStart"/>
            <w:r>
              <w:rPr>
                <w:rFonts w:eastAsia="Times New Roman" w:cs="Arial"/>
                <w:i/>
                <w:iCs/>
                <w:color w:val="000000"/>
                <w:lang w:val="en-US"/>
              </w:rPr>
              <w:t>hemilasius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B7808D4" w14:textId="77777777" w:rsidR="008B5FE3" w:rsidRPr="0018540E" w:rsidRDefault="008B5FE3" w:rsidP="00BA622A">
            <w:pPr>
              <w:rPr>
                <w:rFonts w:eastAsia="Times New Roman" w:cs="Arial"/>
                <w:color w:val="000000"/>
                <w:lang w:val="fr-FR"/>
              </w:rPr>
            </w:pPr>
            <w:r>
              <w:rPr>
                <w:rFonts w:eastAsia="Times New Roman" w:cs="Arial"/>
                <w:color w:val="000000"/>
                <w:lang w:val="fr-FR"/>
              </w:rPr>
              <w:t>Buse variable</w:t>
            </w:r>
          </w:p>
        </w:tc>
      </w:tr>
      <w:tr w:rsidR="008B5FE3" w:rsidRPr="0018540E" w14:paraId="6FAD8528"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BA22EEC"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alopex</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7EECFFB" w14:textId="77777777" w:rsidR="008B5FE3" w:rsidRPr="0018540E" w:rsidRDefault="008B5FE3" w:rsidP="00BA622A">
            <w:pPr>
              <w:rPr>
                <w:rFonts w:eastAsia="Times New Roman" w:cs="Arial"/>
                <w:color w:val="000000"/>
                <w:lang w:val="fr-FR"/>
              </w:rPr>
            </w:pPr>
            <w:r>
              <w:rPr>
                <w:rFonts w:eastAsia="Times New Roman" w:cs="Arial"/>
                <w:color w:val="000000"/>
                <w:lang w:val="fr-FR"/>
              </w:rPr>
              <w:t>Renard crécerelle</w:t>
            </w:r>
          </w:p>
        </w:tc>
      </w:tr>
      <w:tr w:rsidR="008B5FE3" w:rsidRPr="0018540E" w14:paraId="45B3D9C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DA397A"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amurensis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4DBF787" w14:textId="77777777" w:rsidR="008B5FE3" w:rsidRPr="0018540E" w:rsidRDefault="008B5FE3" w:rsidP="00BA622A">
            <w:pPr>
              <w:rPr>
                <w:rFonts w:eastAsia="Times New Roman" w:cs="Arial"/>
                <w:color w:val="000000"/>
                <w:lang w:val="fr-FR"/>
              </w:rPr>
            </w:pPr>
            <w:r>
              <w:rPr>
                <w:rFonts w:eastAsia="Times New Roman" w:cs="Arial"/>
                <w:color w:val="000000"/>
                <w:lang w:val="fr-FR"/>
              </w:rPr>
              <w:t>Faucon d'</w:t>
            </w:r>
            <w:proofErr w:type="spellStart"/>
            <w:r>
              <w:rPr>
                <w:rFonts w:eastAsia="Times New Roman" w:cs="Arial"/>
                <w:color w:val="000000"/>
                <w:lang w:val="fr-FR"/>
              </w:rPr>
              <w:t>Amur</w:t>
            </w:r>
            <w:proofErr w:type="spellEnd"/>
          </w:p>
        </w:tc>
      </w:tr>
      <w:tr w:rsidR="008B5FE3" w:rsidRPr="0018540E" w14:paraId="4FB835C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FB651B4"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Falco </w:t>
            </w:r>
            <w:proofErr w:type="spellStart"/>
            <w:r>
              <w:rPr>
                <w:rFonts w:eastAsia="Times New Roman" w:cs="Arial"/>
                <w:i/>
                <w:iCs/>
                <w:color w:val="000000"/>
                <w:lang w:val="en-US"/>
              </w:rPr>
              <w:t>eleonorae</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06938E3" w14:textId="77777777" w:rsidR="008B5FE3" w:rsidRPr="0018540E" w:rsidRDefault="008B5FE3" w:rsidP="00BA622A">
            <w:pPr>
              <w:rPr>
                <w:rFonts w:eastAsia="Times New Roman" w:cs="Arial"/>
                <w:color w:val="000000"/>
                <w:lang w:val="fr-FR"/>
              </w:rPr>
            </w:pPr>
            <w:r>
              <w:rPr>
                <w:rFonts w:eastAsia="Times New Roman" w:cs="Arial"/>
                <w:color w:val="000000"/>
                <w:lang w:val="fr-FR"/>
              </w:rPr>
              <w:t>Le faucon d'Eleonora</w:t>
            </w:r>
          </w:p>
        </w:tc>
      </w:tr>
      <w:tr w:rsidR="008B5FE3" w:rsidRPr="0018540E" w14:paraId="368CD45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7AD498B"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Falco peregrinus</w:t>
            </w:r>
          </w:p>
        </w:tc>
        <w:tc>
          <w:tcPr>
            <w:tcW w:w="5640" w:type="dxa"/>
            <w:tcBorders>
              <w:top w:val="nil"/>
              <w:left w:val="nil"/>
              <w:bottom w:val="single" w:sz="4" w:space="0" w:color="auto"/>
              <w:right w:val="single" w:sz="4" w:space="0" w:color="auto"/>
            </w:tcBorders>
            <w:shd w:val="clear" w:color="auto" w:fill="auto"/>
            <w:noWrap/>
            <w:vAlign w:val="center"/>
            <w:hideMark/>
          </w:tcPr>
          <w:p w14:paraId="2DEB4A44" w14:textId="77777777" w:rsidR="008B5FE3" w:rsidRPr="0018540E" w:rsidRDefault="008B5FE3" w:rsidP="00BA622A">
            <w:pPr>
              <w:rPr>
                <w:rFonts w:eastAsia="Times New Roman" w:cs="Arial"/>
                <w:color w:val="000000"/>
                <w:lang w:val="fr-FR"/>
              </w:rPr>
            </w:pPr>
            <w:r>
              <w:rPr>
                <w:rFonts w:eastAsia="Times New Roman" w:cs="Arial"/>
                <w:color w:val="000000"/>
                <w:lang w:val="fr-FR"/>
              </w:rPr>
              <w:t>Faucon pèlerin</w:t>
            </w:r>
          </w:p>
        </w:tc>
      </w:tr>
      <w:tr w:rsidR="00F51023" w:rsidRPr="0018540E" w14:paraId="2878E17F"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55637AEC" w14:textId="52D69DD6" w:rsidR="00F51023" w:rsidRPr="00EC52C9" w:rsidRDefault="000615E5" w:rsidP="00BA622A">
            <w:pPr>
              <w:rPr>
                <w:rFonts w:eastAsia="Times New Roman" w:cs="Arial"/>
                <w:i/>
                <w:iCs/>
                <w:color w:val="000000"/>
                <w:highlight w:val="yellow"/>
                <w:lang w:val="en-US"/>
              </w:rPr>
            </w:pPr>
            <w:proofErr w:type="spellStart"/>
            <w:r>
              <w:rPr>
                <w:rFonts w:eastAsia="Times New Roman" w:cs="Arial"/>
                <w:i/>
                <w:iCs/>
                <w:color w:val="000000"/>
                <w:lang w:val="en-US"/>
              </w:rPr>
              <w:t>Ninox</w:t>
            </w:r>
            <w:proofErr w:type="spellEnd"/>
            <w:r>
              <w:rPr>
                <w:rFonts w:eastAsia="Times New Roman" w:cs="Arial"/>
                <w:i/>
                <w:iCs/>
                <w:color w:val="000000"/>
                <w:lang w:val="en-US"/>
              </w:rPr>
              <w:t xml:space="preserve"> japonica</w:t>
            </w:r>
          </w:p>
        </w:tc>
        <w:tc>
          <w:tcPr>
            <w:tcW w:w="5640" w:type="dxa"/>
            <w:tcBorders>
              <w:top w:val="nil"/>
              <w:left w:val="nil"/>
              <w:bottom w:val="single" w:sz="4" w:space="0" w:color="auto"/>
              <w:right w:val="single" w:sz="4" w:space="0" w:color="auto"/>
            </w:tcBorders>
            <w:shd w:val="clear" w:color="auto" w:fill="auto"/>
            <w:noWrap/>
            <w:vAlign w:val="center"/>
          </w:tcPr>
          <w:p w14:paraId="646F9A21" w14:textId="2EB1B57F" w:rsidR="00F51023" w:rsidRPr="00EC52C9" w:rsidRDefault="00343AA5" w:rsidP="00BA622A">
            <w:pPr>
              <w:rPr>
                <w:rFonts w:eastAsia="Times New Roman" w:cs="Arial"/>
                <w:color w:val="000000"/>
                <w:highlight w:val="yellow"/>
                <w:lang w:val="fr-FR"/>
              </w:rPr>
            </w:pPr>
            <w:proofErr w:type="spellStart"/>
            <w:r>
              <w:rPr>
                <w:rFonts w:eastAsia="Times New Roman" w:cs="Arial"/>
                <w:color w:val="000000"/>
                <w:lang w:val="fr-FR"/>
              </w:rPr>
              <w:t>Ninoxe</w:t>
            </w:r>
            <w:proofErr w:type="spellEnd"/>
            <w:r>
              <w:rPr>
                <w:rFonts w:eastAsia="Times New Roman" w:cs="Arial"/>
                <w:color w:val="000000"/>
                <w:lang w:val="fr-FR"/>
              </w:rPr>
              <w:t xml:space="preserve"> boréale</w:t>
            </w:r>
          </w:p>
        </w:tc>
      </w:tr>
      <w:tr w:rsidR="008B5FE3" w:rsidRPr="0018540E" w14:paraId="510240D2"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3BAEBF0" w14:textId="77777777" w:rsidR="008B5FE3" w:rsidRPr="0018540E" w:rsidRDefault="008B5FE3" w:rsidP="00BA622A">
            <w:pPr>
              <w:rPr>
                <w:rFonts w:eastAsia="Times New Roman" w:cs="Arial"/>
                <w:i/>
                <w:iCs/>
                <w:color w:val="000000"/>
                <w:lang w:val="en-US"/>
              </w:rPr>
            </w:pPr>
            <w:proofErr w:type="spellStart"/>
            <w:r>
              <w:rPr>
                <w:rFonts w:eastAsia="Times New Roman" w:cs="Arial"/>
                <w:i/>
                <w:iCs/>
                <w:color w:val="000000"/>
                <w:lang w:val="en-US"/>
              </w:rPr>
              <w:t>Surnia</w:t>
            </w:r>
            <w:proofErr w:type="spellEnd"/>
            <w:r>
              <w:rPr>
                <w:rFonts w:eastAsia="Times New Roman" w:cs="Arial"/>
                <w:i/>
                <w:iCs/>
                <w:color w:val="000000"/>
                <w:lang w:val="en-US"/>
              </w:rPr>
              <w:t xml:space="preserve"> </w:t>
            </w:r>
            <w:proofErr w:type="spellStart"/>
            <w:r>
              <w:rPr>
                <w:rFonts w:eastAsia="Times New Roman" w:cs="Arial"/>
                <w:i/>
                <w:iCs/>
                <w:color w:val="000000"/>
                <w:lang w:val="en-US"/>
              </w:rPr>
              <w:t>ulula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4FA4A54" w14:textId="77777777" w:rsidR="008B5FE3" w:rsidRPr="0018540E" w:rsidRDefault="008B5FE3" w:rsidP="00BA622A">
            <w:pPr>
              <w:rPr>
                <w:rFonts w:eastAsia="Times New Roman" w:cs="Arial"/>
                <w:color w:val="000000"/>
                <w:lang w:val="fr-FR"/>
              </w:rPr>
            </w:pPr>
            <w:r>
              <w:rPr>
                <w:rFonts w:eastAsia="Times New Roman" w:cs="Arial"/>
                <w:color w:val="000000"/>
                <w:lang w:val="fr-FR"/>
              </w:rPr>
              <w:t>Hibou des marais</w:t>
            </w:r>
          </w:p>
        </w:tc>
      </w:tr>
      <w:tr w:rsidR="008B5FE3" w:rsidRPr="0018540E" w14:paraId="5CCF9FE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E7D9CFE" w14:textId="77777777" w:rsidR="008B5FE3" w:rsidRPr="0018540E" w:rsidRDefault="008B5FE3" w:rsidP="00BA622A">
            <w:pPr>
              <w:rPr>
                <w:rFonts w:eastAsia="Times New Roman" w:cs="Arial"/>
                <w:i/>
                <w:iCs/>
                <w:color w:val="000000"/>
                <w:lang w:val="en-US"/>
              </w:rPr>
            </w:pPr>
            <w:proofErr w:type="spellStart"/>
            <w:r>
              <w:rPr>
                <w:rFonts w:eastAsia="Times New Roman" w:cs="Arial"/>
                <w:i/>
                <w:iCs/>
                <w:color w:val="000000"/>
                <w:lang w:val="en-US"/>
              </w:rPr>
              <w:t>Aegolius</w:t>
            </w:r>
            <w:proofErr w:type="spellEnd"/>
            <w:r>
              <w:rPr>
                <w:rFonts w:eastAsia="Times New Roman" w:cs="Arial"/>
                <w:i/>
                <w:iCs/>
                <w:color w:val="000000"/>
                <w:lang w:val="en-US"/>
              </w:rPr>
              <w:t xml:space="preserve"> </w:t>
            </w:r>
            <w:proofErr w:type="spellStart"/>
            <w:r>
              <w:rPr>
                <w:rFonts w:eastAsia="Times New Roman" w:cs="Arial"/>
                <w:i/>
                <w:iCs/>
                <w:color w:val="000000"/>
                <w:lang w:val="en-US"/>
              </w:rPr>
              <w:t>funereus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3FC9AE9" w14:textId="77777777" w:rsidR="008B5FE3" w:rsidRPr="0018540E" w:rsidRDefault="008B5FE3" w:rsidP="00BA622A">
            <w:pPr>
              <w:rPr>
                <w:rFonts w:eastAsia="Times New Roman" w:cs="Arial"/>
                <w:color w:val="000000"/>
                <w:lang w:val="fr-FR"/>
              </w:rPr>
            </w:pPr>
            <w:r>
              <w:rPr>
                <w:rFonts w:eastAsia="Times New Roman" w:cs="Arial"/>
                <w:color w:val="000000"/>
                <w:lang w:val="fr-FR"/>
              </w:rPr>
              <w:t>Chouette boréale</w:t>
            </w:r>
          </w:p>
        </w:tc>
      </w:tr>
      <w:tr w:rsidR="008B5FE3" w:rsidRPr="0018540E" w14:paraId="44465EFD"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4374BA6" w14:textId="77777777" w:rsidR="008B5FE3" w:rsidRPr="0018540E" w:rsidRDefault="008B5FE3" w:rsidP="00BA622A">
            <w:pPr>
              <w:rPr>
                <w:rFonts w:eastAsia="Times New Roman" w:cs="Arial"/>
                <w:i/>
                <w:iCs/>
                <w:color w:val="000000"/>
                <w:lang w:val="en-US"/>
              </w:rPr>
            </w:pPr>
            <w:r>
              <w:rPr>
                <w:rFonts w:eastAsia="Times New Roman" w:cs="Arial"/>
                <w:i/>
                <w:iCs/>
                <w:color w:val="000000"/>
                <w:lang w:val="en-US"/>
              </w:rPr>
              <w:t xml:space="preserve">Otus </w:t>
            </w:r>
            <w:proofErr w:type="spellStart"/>
            <w:r>
              <w:rPr>
                <w:rFonts w:eastAsia="Times New Roman" w:cs="Arial"/>
                <w:i/>
                <w:iCs/>
                <w:color w:val="000000"/>
                <w:lang w:val="en-US"/>
              </w:rPr>
              <w:t>sunia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85DDF24" w14:textId="77777777" w:rsidR="008B5FE3" w:rsidRPr="0018540E" w:rsidRDefault="008B5FE3" w:rsidP="00BA622A">
            <w:pPr>
              <w:rPr>
                <w:rFonts w:eastAsia="Times New Roman" w:cs="Arial"/>
                <w:color w:val="000000"/>
                <w:lang w:val="fr-FR"/>
              </w:rPr>
            </w:pPr>
            <w:r>
              <w:rPr>
                <w:rFonts w:eastAsia="Times New Roman" w:cs="Arial"/>
                <w:color w:val="000000"/>
                <w:lang w:val="fr-FR"/>
              </w:rPr>
              <w:t>Petit-duc oriental</w:t>
            </w:r>
          </w:p>
        </w:tc>
      </w:tr>
      <w:tr w:rsidR="008B5FE3" w:rsidRPr="0018540E" w14:paraId="55AD15C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AB6F3F0" w14:textId="77777777" w:rsidR="008B5FE3" w:rsidRPr="0018540E" w:rsidRDefault="008B5FE3" w:rsidP="00BA622A">
            <w:pPr>
              <w:rPr>
                <w:rFonts w:eastAsia="Times New Roman" w:cs="Arial"/>
                <w:i/>
                <w:iCs/>
                <w:color w:val="000000"/>
                <w:lang w:val="en-US"/>
              </w:rPr>
            </w:pPr>
            <w:proofErr w:type="spellStart"/>
            <w:r>
              <w:rPr>
                <w:rFonts w:eastAsia="Times New Roman" w:cs="Arial"/>
                <w:i/>
                <w:iCs/>
                <w:color w:val="000000"/>
                <w:lang w:val="en-US"/>
              </w:rPr>
              <w:t>Asio</w:t>
            </w:r>
            <w:proofErr w:type="spellEnd"/>
            <w:r>
              <w:rPr>
                <w:rFonts w:eastAsia="Times New Roman" w:cs="Arial"/>
                <w:i/>
                <w:iCs/>
                <w:color w:val="000000"/>
                <w:lang w:val="en-US"/>
              </w:rPr>
              <w:t xml:space="preserve"> capensis</w:t>
            </w:r>
          </w:p>
        </w:tc>
        <w:tc>
          <w:tcPr>
            <w:tcW w:w="5640" w:type="dxa"/>
            <w:tcBorders>
              <w:top w:val="nil"/>
              <w:left w:val="nil"/>
              <w:bottom w:val="single" w:sz="4" w:space="0" w:color="auto"/>
              <w:right w:val="single" w:sz="4" w:space="0" w:color="auto"/>
            </w:tcBorders>
            <w:shd w:val="clear" w:color="auto" w:fill="auto"/>
            <w:noWrap/>
            <w:vAlign w:val="center"/>
            <w:hideMark/>
          </w:tcPr>
          <w:p w14:paraId="37B92AD6" w14:textId="77777777" w:rsidR="008B5FE3" w:rsidRPr="0018540E" w:rsidRDefault="008B5FE3" w:rsidP="00BA622A">
            <w:pPr>
              <w:rPr>
                <w:rFonts w:eastAsia="Times New Roman" w:cs="Arial"/>
                <w:color w:val="000000"/>
                <w:lang w:val="fr-FR"/>
              </w:rPr>
            </w:pPr>
            <w:r>
              <w:rPr>
                <w:rFonts w:eastAsia="Times New Roman" w:cs="Arial"/>
                <w:color w:val="000000"/>
                <w:lang w:val="fr-FR"/>
              </w:rPr>
              <w:t>Hibou du Cap</w:t>
            </w:r>
          </w:p>
        </w:tc>
      </w:tr>
      <w:tr w:rsidR="008B5FE3" w:rsidRPr="0018540E" w14:paraId="432EE71B"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C2867ED" w14:textId="77777777" w:rsidR="008B5FE3" w:rsidRPr="0018540E" w:rsidRDefault="008B5FE3" w:rsidP="00BA622A">
            <w:pPr>
              <w:rPr>
                <w:rFonts w:eastAsia="Times New Roman" w:cs="Arial"/>
                <w:i/>
                <w:iCs/>
                <w:color w:val="000000"/>
                <w:lang w:val="en-US"/>
              </w:rPr>
            </w:pPr>
            <w:proofErr w:type="spellStart"/>
            <w:r>
              <w:rPr>
                <w:rFonts w:eastAsia="Times New Roman" w:cs="Arial"/>
                <w:i/>
                <w:iCs/>
                <w:color w:val="000000"/>
                <w:lang w:val="en-US"/>
              </w:rPr>
              <w:t>Strix</w:t>
            </w:r>
            <w:proofErr w:type="spellEnd"/>
            <w:r>
              <w:rPr>
                <w:rFonts w:eastAsia="Times New Roman" w:cs="Arial"/>
                <w:i/>
                <w:iCs/>
                <w:color w:val="000000"/>
                <w:lang w:val="en-US"/>
              </w:rPr>
              <w:t xml:space="preserve"> </w:t>
            </w:r>
            <w:proofErr w:type="spellStart"/>
            <w:r>
              <w:rPr>
                <w:rFonts w:eastAsia="Times New Roman" w:cs="Arial"/>
                <w:i/>
                <w:iCs/>
                <w:color w:val="000000"/>
                <w:lang w:val="en-US"/>
              </w:rPr>
              <w:t>uralensis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527CEA1" w14:textId="77777777" w:rsidR="008B5FE3" w:rsidRPr="0018540E" w:rsidRDefault="008B5FE3" w:rsidP="00BA622A">
            <w:pPr>
              <w:rPr>
                <w:rFonts w:eastAsia="Times New Roman" w:cs="Arial"/>
                <w:color w:val="000000"/>
                <w:lang w:val="fr-FR"/>
              </w:rPr>
            </w:pPr>
            <w:r>
              <w:rPr>
                <w:rFonts w:eastAsia="Times New Roman" w:cs="Arial"/>
                <w:color w:val="000000"/>
                <w:lang w:val="fr-FR"/>
              </w:rPr>
              <w:t>Hibou de l'Oural</w:t>
            </w:r>
          </w:p>
        </w:tc>
      </w:tr>
    </w:tbl>
    <w:p w14:paraId="173A5274" w14:textId="43A20D1C" w:rsidR="005B3EB8" w:rsidRPr="0018540E" w:rsidRDefault="005B3EB8" w:rsidP="00BA622A">
      <w:pPr>
        <w:rPr>
          <w:rFonts w:cs="Arial"/>
          <w:b/>
          <w:bCs/>
          <w:lang w:val="fr-FR"/>
        </w:rPr>
      </w:pPr>
      <w:r>
        <w:rPr>
          <w:rFonts w:cs="Arial"/>
          <w:b/>
          <w:bCs/>
          <w:lang w:val="fr-FR"/>
        </w:rPr>
        <w:br w:type="page"/>
      </w:r>
    </w:p>
    <w:p w14:paraId="3ADDD053" w14:textId="77777777" w:rsidR="00DB48B7" w:rsidRPr="0018540E" w:rsidRDefault="00DB48B7" w:rsidP="00771018">
      <w:pPr>
        <w:rPr>
          <w:rFonts w:cs="Arial"/>
          <w:b/>
          <w:bCs/>
          <w:lang w:val="fr-FR"/>
        </w:rPr>
        <w:sectPr w:rsidR="00DB48B7" w:rsidRPr="0018540E" w:rsidSect="002B4B1D">
          <w:headerReference w:type="even" r:id="rId13"/>
          <w:headerReference w:type="default" r:id="rId14"/>
          <w:footerReference w:type="even" r:id="rId15"/>
          <w:footerReference w:type="default" r:id="rId16"/>
          <w:headerReference w:type="first" r:id="rId17"/>
          <w:footerReference w:type="first" r:id="rId18"/>
          <w:pgSz w:w="11906" w:h="16838" w:code="9"/>
          <w:pgMar w:top="806" w:right="1440" w:bottom="1440" w:left="1440" w:header="720" w:footer="576" w:gutter="0"/>
          <w:cols w:space="720"/>
          <w:titlePg/>
          <w:docGrid w:linePitch="360"/>
        </w:sectPr>
      </w:pPr>
    </w:p>
    <w:p w14:paraId="18DF92A3" w14:textId="08D58360" w:rsidR="00C05C89" w:rsidRPr="00C80F0C" w:rsidRDefault="007716C8" w:rsidP="001156B6">
      <w:pPr>
        <w:pStyle w:val="Heading1"/>
        <w:jc w:val="center"/>
        <w:rPr>
          <w:lang w:val="fr-FR"/>
        </w:rPr>
      </w:pPr>
      <w:bookmarkStart w:id="13" w:name="_Toc130559821"/>
      <w:bookmarkStart w:id="14" w:name="_Toc131511988"/>
      <w:r>
        <w:rPr>
          <w:lang w:val="fr-FR"/>
        </w:rPr>
        <w:t>ADDENDUM 6 - Propositions d'amendements au tableau 2 (Activités)</w:t>
      </w:r>
      <w:bookmarkEnd w:id="13"/>
      <w:r>
        <w:rPr>
          <w:lang w:val="fr-FR"/>
        </w:rPr>
        <w:t xml:space="preserve"> de l'annexe 3</w:t>
      </w:r>
      <w:bookmarkEnd w:id="14"/>
    </w:p>
    <w:p w14:paraId="2B2D409F" w14:textId="5BE55BD5" w:rsidR="007716C8" w:rsidRDefault="007716C8" w:rsidP="00771018">
      <w:pPr>
        <w:rPr>
          <w:rFonts w:cs="Arial"/>
          <w:lang w:val="fr-FR"/>
        </w:rPr>
      </w:pPr>
    </w:p>
    <w:p w14:paraId="0900E3CF" w14:textId="77777777" w:rsidR="00C80F0C" w:rsidRPr="0018540E" w:rsidRDefault="00C80F0C" w:rsidP="00771018">
      <w:pPr>
        <w:rPr>
          <w:rFonts w:cs="Arial"/>
          <w:lang w:val="fr-FR"/>
        </w:rPr>
      </w:pPr>
    </w:p>
    <w:p w14:paraId="0214E297" w14:textId="530DABE1" w:rsidR="007716C8" w:rsidRPr="0018540E" w:rsidRDefault="007716C8" w:rsidP="00771018">
      <w:pPr>
        <w:jc w:val="center"/>
        <w:rPr>
          <w:rFonts w:cs="Arial"/>
          <w:lang w:val="fr-FR"/>
        </w:rPr>
      </w:pPr>
      <w:bookmarkStart w:id="15" w:name="_Hlk126319257"/>
      <w:r>
        <w:rPr>
          <w:rFonts w:cs="Arial"/>
          <w:b/>
          <w:bCs/>
          <w:lang w:val="fr-FR"/>
        </w:rPr>
        <w:t>Tableau 2 : Activités à réaliser en vertu du paragraphe 5 du Plan d'action</w:t>
      </w:r>
      <w:r>
        <w:rPr>
          <w:rFonts w:cs="Arial"/>
          <w:b/>
          <w:bCs/>
          <w:u w:val="single"/>
          <w:lang w:val="fr-FR"/>
        </w:rPr>
        <w:t xml:space="preserve"> (« Activités »)</w:t>
      </w:r>
    </w:p>
    <w:bookmarkEnd w:id="15"/>
    <w:p w14:paraId="6124FEDC" w14:textId="77777777" w:rsidR="007716C8" w:rsidRPr="0018540E" w:rsidRDefault="007716C8" w:rsidP="00771018">
      <w:pPr>
        <w:rPr>
          <w:rFonts w:cs="Arial"/>
          <w:lang w:val="fr-FR"/>
        </w:rPr>
      </w:pPr>
    </w:p>
    <w:tbl>
      <w:tblPr>
        <w:tblStyle w:val="TableGrid"/>
        <w:tblW w:w="5000" w:type="pct"/>
        <w:tblLook w:val="04A0" w:firstRow="1" w:lastRow="0" w:firstColumn="1" w:lastColumn="0" w:noHBand="0" w:noVBand="1"/>
      </w:tblPr>
      <w:tblGrid>
        <w:gridCol w:w="2687"/>
        <w:gridCol w:w="1353"/>
        <w:gridCol w:w="1664"/>
        <w:gridCol w:w="1670"/>
        <w:gridCol w:w="1328"/>
        <w:gridCol w:w="2026"/>
        <w:gridCol w:w="2856"/>
        <w:tblGridChange w:id="16">
          <w:tblGrid>
            <w:gridCol w:w="2687"/>
            <w:gridCol w:w="1353"/>
            <w:gridCol w:w="1664"/>
            <w:gridCol w:w="1670"/>
            <w:gridCol w:w="1328"/>
            <w:gridCol w:w="2026"/>
            <w:gridCol w:w="2856"/>
          </w:tblGrid>
        </w:tblGridChange>
      </w:tblGrid>
      <w:tr w:rsidR="007716C8" w:rsidRPr="0018540E" w14:paraId="0A91DD6B" w14:textId="77777777">
        <w:trPr>
          <w:tblHeader/>
        </w:trPr>
        <w:tc>
          <w:tcPr>
            <w:tcW w:w="1177" w:type="pct"/>
          </w:tcPr>
          <w:p w14:paraId="635238E1" w14:textId="77777777" w:rsidR="007716C8" w:rsidRPr="004027B6" w:rsidRDefault="007716C8" w:rsidP="00771018">
            <w:pPr>
              <w:rPr>
                <w:rFonts w:cs="Arial"/>
                <w:b/>
                <w:lang w:val="fr-FR"/>
              </w:rPr>
            </w:pPr>
            <w:r w:rsidRPr="004027B6">
              <w:rPr>
                <w:rFonts w:cs="Arial"/>
                <w:b/>
                <w:lang w:val="fr-FR"/>
              </w:rPr>
              <w:t>Activités</w:t>
            </w:r>
          </w:p>
        </w:tc>
        <w:tc>
          <w:tcPr>
            <w:tcW w:w="396" w:type="pct"/>
          </w:tcPr>
          <w:p w14:paraId="645CEC59" w14:textId="77777777" w:rsidR="007716C8" w:rsidRPr="004027B6" w:rsidRDefault="007716C8" w:rsidP="00771018">
            <w:pPr>
              <w:rPr>
                <w:rFonts w:cs="Arial"/>
                <w:b/>
                <w:lang w:val="fr-FR"/>
              </w:rPr>
            </w:pPr>
            <w:r w:rsidRPr="004027B6">
              <w:rPr>
                <w:rFonts w:cs="Arial"/>
                <w:b/>
                <w:lang w:val="fr-FR"/>
              </w:rPr>
              <w:t>Espèces</w:t>
            </w:r>
          </w:p>
        </w:tc>
        <w:tc>
          <w:tcPr>
            <w:tcW w:w="559" w:type="pct"/>
          </w:tcPr>
          <w:p w14:paraId="5BE3FFA7" w14:textId="77777777" w:rsidR="007716C8" w:rsidRPr="004027B6" w:rsidRDefault="007716C8" w:rsidP="00771018">
            <w:pPr>
              <w:rPr>
                <w:rFonts w:cs="Arial"/>
                <w:b/>
                <w:lang w:val="fr-FR"/>
              </w:rPr>
            </w:pPr>
            <w:r w:rsidRPr="004027B6">
              <w:rPr>
                <w:rFonts w:cs="Arial"/>
                <w:b/>
                <w:lang w:val="fr-FR"/>
              </w:rPr>
              <w:t>Pays</w:t>
            </w:r>
          </w:p>
        </w:tc>
        <w:tc>
          <w:tcPr>
            <w:tcW w:w="508" w:type="pct"/>
          </w:tcPr>
          <w:p w14:paraId="54D38408" w14:textId="77777777" w:rsidR="007716C8" w:rsidRPr="004027B6" w:rsidRDefault="007716C8" w:rsidP="00771018">
            <w:pPr>
              <w:rPr>
                <w:rFonts w:cs="Arial"/>
                <w:b/>
                <w:lang w:val="fr-FR"/>
              </w:rPr>
            </w:pPr>
            <w:r w:rsidRPr="004027B6">
              <w:rPr>
                <w:rFonts w:cs="Arial"/>
                <w:b/>
                <w:lang w:val="fr-FR"/>
              </w:rPr>
              <w:t>Niveau de priorité</w:t>
            </w:r>
          </w:p>
        </w:tc>
        <w:tc>
          <w:tcPr>
            <w:tcW w:w="458" w:type="pct"/>
          </w:tcPr>
          <w:p w14:paraId="517D02FE" w14:textId="77777777" w:rsidR="007716C8" w:rsidRPr="004027B6" w:rsidRDefault="007716C8" w:rsidP="00771018">
            <w:pPr>
              <w:rPr>
                <w:rFonts w:cs="Arial"/>
                <w:b/>
                <w:lang w:val="fr-FR"/>
              </w:rPr>
            </w:pPr>
            <w:r w:rsidRPr="004027B6">
              <w:rPr>
                <w:rFonts w:cs="Arial"/>
                <w:b/>
                <w:lang w:val="fr-FR"/>
              </w:rPr>
              <w:t>Échelle temporelle</w:t>
            </w:r>
          </w:p>
        </w:tc>
        <w:tc>
          <w:tcPr>
            <w:tcW w:w="712" w:type="pct"/>
          </w:tcPr>
          <w:p w14:paraId="43E8AD2E" w14:textId="77777777" w:rsidR="007716C8" w:rsidRPr="004027B6" w:rsidRDefault="007716C8" w:rsidP="00771018">
            <w:pPr>
              <w:rPr>
                <w:rFonts w:cs="Arial"/>
                <w:b/>
                <w:lang w:val="fr-FR"/>
              </w:rPr>
            </w:pPr>
            <w:r w:rsidRPr="004027B6">
              <w:rPr>
                <w:rFonts w:cs="Arial"/>
                <w:b/>
                <w:lang w:val="fr-FR"/>
              </w:rPr>
              <w:t>Principaux acteurs</w:t>
            </w:r>
          </w:p>
        </w:tc>
        <w:tc>
          <w:tcPr>
            <w:tcW w:w="1190" w:type="pct"/>
          </w:tcPr>
          <w:p w14:paraId="50488E8F" w14:textId="77777777" w:rsidR="007716C8" w:rsidRPr="004027B6" w:rsidRDefault="007716C8" w:rsidP="00771018">
            <w:pPr>
              <w:rPr>
                <w:rFonts w:cs="Arial"/>
                <w:b/>
                <w:lang w:val="fr-FR"/>
              </w:rPr>
            </w:pPr>
            <w:r w:rsidRPr="004027B6">
              <w:rPr>
                <w:rFonts w:cs="Arial"/>
                <w:b/>
                <w:lang w:val="fr-FR"/>
              </w:rPr>
              <w:t>Cible</w:t>
            </w:r>
          </w:p>
        </w:tc>
      </w:tr>
      <w:tr w:rsidR="007716C8" w:rsidRPr="00D84146" w14:paraId="6493527A" w14:textId="77777777" w:rsidTr="00DC0C88">
        <w:tc>
          <w:tcPr>
            <w:tcW w:w="5000" w:type="pct"/>
            <w:gridSpan w:val="7"/>
            <w:shd w:val="clear" w:color="auto" w:fill="E7E6E6" w:themeFill="background2"/>
          </w:tcPr>
          <w:p w14:paraId="18E800B4" w14:textId="7B8817BB" w:rsidR="007716C8" w:rsidRPr="004027B6" w:rsidRDefault="007716C8" w:rsidP="001156B6">
            <w:pPr>
              <w:rPr>
                <w:rFonts w:cs="Arial"/>
                <w:b/>
                <w:bCs/>
                <w:lang w:val="fr-FR"/>
              </w:rPr>
            </w:pPr>
            <w:r w:rsidRPr="004027B6">
              <w:rPr>
                <w:rFonts w:cs="Arial"/>
                <w:b/>
                <w:bCs/>
                <w:lang w:val="fr-FR"/>
              </w:rPr>
              <w:t xml:space="preserve">Activité 1 : Protection juridique des espèces </w:t>
            </w:r>
            <w:del w:id="17" w:author="Karima Aoukili" w:date="2023-07-04T22:14:00Z">
              <w:r w:rsidRPr="004027B6" w:rsidDel="004A0F72">
                <w:rPr>
                  <w:rFonts w:cs="Arial"/>
                  <w:b/>
                  <w:bCs/>
                  <w:lang w:val="fr-FR"/>
                </w:rPr>
                <w:delText>contre l'abattage et l'exploitation non durable</w:delText>
              </w:r>
            </w:del>
          </w:p>
          <w:p w14:paraId="176FC106" w14:textId="77777777" w:rsidR="007716C8" w:rsidRPr="004027B6" w:rsidRDefault="007716C8" w:rsidP="00771018">
            <w:pPr>
              <w:rPr>
                <w:rFonts w:eastAsia="Times New Roman" w:cs="Arial"/>
                <w:lang w:val="fr-FR"/>
              </w:rPr>
            </w:pPr>
          </w:p>
          <w:p w14:paraId="354CCF88" w14:textId="77777777" w:rsidR="007716C8" w:rsidRPr="004027B6" w:rsidRDefault="007716C8" w:rsidP="00771018">
            <w:pPr>
              <w:ind w:left="227"/>
              <w:rPr>
                <w:rFonts w:cs="Arial"/>
                <w:lang w:val="fr-FR"/>
              </w:rPr>
            </w:pPr>
            <w:r w:rsidRPr="004027B6">
              <w:rPr>
                <w:rFonts w:eastAsia="Times New Roman" w:cs="Arial"/>
                <w:lang w:val="fr-FR"/>
              </w:rPr>
              <w:t>(Prévoir et appliquer une protection juridique adéquate pour les oiseaux de proie contre la mise à mort, la capture, le commerce ou d'autres formes d'exploitation non durables susceptibles d'avoir un impact négatif sur l'état de conservation de l'espèce, ou lorsque cet impact est incertain).</w:t>
            </w:r>
          </w:p>
          <w:p w14:paraId="5EC271C4" w14:textId="77777777" w:rsidR="007716C8" w:rsidRPr="004027B6" w:rsidRDefault="007716C8" w:rsidP="00771018">
            <w:pPr>
              <w:rPr>
                <w:rFonts w:cs="Arial"/>
                <w:lang w:val="fr-FR"/>
              </w:rPr>
            </w:pPr>
          </w:p>
        </w:tc>
      </w:tr>
      <w:tr w:rsidR="007716C8" w:rsidRPr="00D84146" w14:paraId="76AD0590" w14:textId="77777777">
        <w:tc>
          <w:tcPr>
            <w:tcW w:w="1177" w:type="pct"/>
          </w:tcPr>
          <w:p w14:paraId="02D01034" w14:textId="77777777" w:rsidR="007716C8" w:rsidRPr="004027B6" w:rsidRDefault="007716C8" w:rsidP="00771018">
            <w:pPr>
              <w:autoSpaceDE w:val="0"/>
              <w:autoSpaceDN w:val="0"/>
              <w:adjustRightInd w:val="0"/>
              <w:rPr>
                <w:rFonts w:cs="Arial"/>
                <w:lang w:val="fr-FR"/>
              </w:rPr>
            </w:pPr>
            <w:r w:rsidRPr="004027B6">
              <w:rPr>
                <w:rFonts w:cs="Arial"/>
                <w:lang w:val="fr-FR"/>
              </w:rPr>
              <w:t>1.1.  Mise à jour de l'annexe I de la CMS pour inclure toutes les espèces de la catégorie 1</w:t>
            </w:r>
          </w:p>
        </w:tc>
        <w:tc>
          <w:tcPr>
            <w:tcW w:w="396" w:type="pct"/>
          </w:tcPr>
          <w:p w14:paraId="030A545D" w14:textId="77777777" w:rsidR="007716C8" w:rsidRPr="004027B6" w:rsidRDefault="007716C8" w:rsidP="00771018">
            <w:pPr>
              <w:jc w:val="center"/>
              <w:rPr>
                <w:rFonts w:cs="Arial"/>
              </w:rPr>
            </w:pPr>
            <w:r w:rsidRPr="004027B6">
              <w:rPr>
                <w:rFonts w:cs="Arial"/>
              </w:rPr>
              <w:t>Cat. 1</w:t>
            </w:r>
          </w:p>
        </w:tc>
        <w:tc>
          <w:tcPr>
            <w:tcW w:w="559" w:type="pct"/>
          </w:tcPr>
          <w:p w14:paraId="3E53337A" w14:textId="77777777" w:rsidR="007716C8" w:rsidRPr="004027B6" w:rsidRDefault="007716C8" w:rsidP="00771018">
            <w:pPr>
              <w:jc w:val="center"/>
              <w:rPr>
                <w:rFonts w:cs="Arial"/>
              </w:rPr>
            </w:pPr>
            <w:r w:rsidRPr="004027B6">
              <w:rPr>
                <w:rFonts w:cs="Arial"/>
              </w:rPr>
              <w:t>--</w:t>
            </w:r>
          </w:p>
        </w:tc>
        <w:tc>
          <w:tcPr>
            <w:tcW w:w="508" w:type="pct"/>
          </w:tcPr>
          <w:p w14:paraId="18EAA8EF"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7D5F8DF2"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55D574CC" w14:textId="77777777" w:rsidR="007716C8" w:rsidRPr="004027B6" w:rsidRDefault="007716C8" w:rsidP="00771018">
            <w:pPr>
              <w:jc w:val="center"/>
              <w:rPr>
                <w:rFonts w:cs="Arial"/>
                <w:lang w:val="fr-FR"/>
              </w:rPr>
            </w:pPr>
            <w:r w:rsidRPr="004027B6">
              <w:rPr>
                <w:rFonts w:cs="Arial"/>
                <w:lang w:val="fr-FR"/>
              </w:rPr>
              <w:t>Secrétariat de la CMS / COP</w:t>
            </w:r>
          </w:p>
        </w:tc>
        <w:tc>
          <w:tcPr>
            <w:tcW w:w="1190" w:type="pct"/>
          </w:tcPr>
          <w:p w14:paraId="78EEA7EC" w14:textId="77777777" w:rsidR="007716C8" w:rsidRPr="004027B6" w:rsidRDefault="007716C8" w:rsidP="00771018">
            <w:pPr>
              <w:rPr>
                <w:rFonts w:cs="Arial"/>
                <w:lang w:val="fr-FR"/>
              </w:rPr>
            </w:pPr>
            <w:r w:rsidRPr="004027B6">
              <w:rPr>
                <w:rFonts w:cs="Arial"/>
                <w:lang w:val="fr-FR"/>
              </w:rPr>
              <w:t>Annexe I de la CMS modifiée</w:t>
            </w:r>
          </w:p>
        </w:tc>
      </w:tr>
      <w:tr w:rsidR="007716C8" w:rsidRPr="00D84146" w14:paraId="4120BC9A" w14:textId="77777777">
        <w:tc>
          <w:tcPr>
            <w:tcW w:w="1177" w:type="pct"/>
          </w:tcPr>
          <w:p w14:paraId="66BB56D4" w14:textId="60AEA815" w:rsidR="007716C8" w:rsidRPr="004027B6" w:rsidRDefault="007716C8" w:rsidP="00771018">
            <w:pPr>
              <w:autoSpaceDE w:val="0"/>
              <w:autoSpaceDN w:val="0"/>
              <w:adjustRightInd w:val="0"/>
              <w:rPr>
                <w:rFonts w:cs="Arial"/>
                <w:lang w:val="fr-FR"/>
              </w:rPr>
            </w:pPr>
            <w:r w:rsidRPr="004027B6">
              <w:rPr>
                <w:rFonts w:cs="Arial"/>
                <w:lang w:val="fr-FR"/>
              </w:rPr>
              <w:t xml:space="preserve">1.2.  Réviser et, si possible, adapter la législation pertinente afin de garantir qu'elle protège tous les oiseaux de proie contre toutes les formes de a) mise à mort intentionnelle ; b) perturbation </w:t>
            </w:r>
            <w:ins w:id="18" w:author="Karima Aoukili" w:date="2023-07-04T22:15:00Z">
              <w:r w:rsidR="004A0F72">
                <w:rPr>
                  <w:rFonts w:cs="Arial"/>
                  <w:lang w:val="fr-FR"/>
                </w:rPr>
                <w:t>intentionnelle,</w:t>
              </w:r>
            </w:ins>
            <w:ins w:id="19" w:author="Karima Aoukili" w:date="2023-07-04T22:18:00Z">
              <w:r w:rsidR="004A0F72">
                <w:rPr>
                  <w:rFonts w:cs="Arial"/>
                  <w:lang w:val="fr-FR"/>
                </w:rPr>
                <w:t xml:space="preserve"> </w:t>
              </w:r>
            </w:ins>
            <w:ins w:id="20" w:author="Karima Aoukili" w:date="2023-07-04T22:19:00Z">
              <w:r w:rsidR="00CD4250">
                <w:rPr>
                  <w:rFonts w:cs="Arial"/>
                  <w:lang w:val="fr-FR"/>
                </w:rPr>
                <w:t xml:space="preserve">y compris </w:t>
              </w:r>
            </w:ins>
            <w:ins w:id="21" w:author="Karima Aoukili" w:date="2023-07-04T22:20:00Z">
              <w:r w:rsidR="00CD4250">
                <w:rPr>
                  <w:rFonts w:cs="Arial"/>
                  <w:lang w:val="fr-FR"/>
                </w:rPr>
                <w:t>sur les sites de nidification</w:t>
              </w:r>
            </w:ins>
            <w:ins w:id="22" w:author="Karima Aoukili" w:date="2023-07-04T22:30:00Z">
              <w:r w:rsidR="0032436D">
                <w:rPr>
                  <w:rFonts w:cs="Arial"/>
                  <w:lang w:val="fr-FR"/>
                </w:rPr>
                <w:t xml:space="preserve"> et les perchoirs</w:t>
              </w:r>
            </w:ins>
            <w:ins w:id="23" w:author="Karima Aoukili" w:date="2023-07-04T22:31:00Z">
              <w:r w:rsidR="0032436D">
                <w:rPr>
                  <w:rFonts w:cs="Arial"/>
                  <w:lang w:val="fr-FR"/>
                </w:rPr>
                <w:t xml:space="preserve"> communautaires</w:t>
              </w:r>
            </w:ins>
            <w:ins w:id="24" w:author="Karima Aoukili" w:date="2023-07-04T22:20:00Z">
              <w:r w:rsidR="00CD4250">
                <w:rPr>
                  <w:rFonts w:cs="Arial"/>
                  <w:lang w:val="fr-FR"/>
                </w:rPr>
                <w:t xml:space="preserve"> </w:t>
              </w:r>
            </w:ins>
            <w:r w:rsidRPr="004027B6">
              <w:rPr>
                <w:rFonts w:cs="Arial"/>
                <w:lang w:val="fr-FR"/>
              </w:rPr>
              <w:t>lorsque celle-ci est considérée comme nuisible à la conservation de l'espèce ; c) collecte d'œufs et prélèvement d'oiseaux dans la nature ; d) commerce, à moins qu'il ne soit autorisé par l'organisme compétent et uniquement lorsque l'action est durable et ne porte pas atteinte à l'état de conservation de l'espèce concernée.</w:t>
            </w:r>
          </w:p>
        </w:tc>
        <w:tc>
          <w:tcPr>
            <w:tcW w:w="396" w:type="pct"/>
          </w:tcPr>
          <w:p w14:paraId="3BFEE40C"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3C7F82D1"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02CA5955"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27D1B758" w14:textId="77777777" w:rsidR="007716C8" w:rsidRPr="004027B6" w:rsidRDefault="007716C8" w:rsidP="00771018">
            <w:pPr>
              <w:jc w:val="center"/>
              <w:rPr>
                <w:rFonts w:cs="Arial"/>
                <w:lang w:val="fr-FR"/>
              </w:rPr>
            </w:pPr>
            <w:r w:rsidRPr="004027B6">
              <w:rPr>
                <w:rFonts w:cs="Arial"/>
                <w:lang w:val="fr-FR"/>
              </w:rPr>
              <w:t>Immédiat</w:t>
            </w:r>
          </w:p>
        </w:tc>
        <w:tc>
          <w:tcPr>
            <w:tcW w:w="712" w:type="pct"/>
          </w:tcPr>
          <w:p w14:paraId="33737DEB" w14:textId="77777777" w:rsidR="007716C8" w:rsidRPr="004027B6" w:rsidRDefault="007716C8" w:rsidP="00771018">
            <w:pPr>
              <w:jc w:val="center"/>
              <w:rPr>
                <w:rFonts w:cs="Arial"/>
                <w:lang w:val="fr-FR"/>
              </w:rPr>
            </w:pPr>
            <w:r w:rsidRPr="004027B6">
              <w:rPr>
                <w:rFonts w:cs="Arial"/>
                <w:lang w:val="fr-FR"/>
              </w:rPr>
              <w:t>Gouvernements</w:t>
            </w:r>
          </w:p>
        </w:tc>
        <w:tc>
          <w:tcPr>
            <w:tcW w:w="1190" w:type="pct"/>
          </w:tcPr>
          <w:p w14:paraId="70B26DC5" w14:textId="77777777" w:rsidR="007716C8" w:rsidRPr="004027B6" w:rsidRDefault="007716C8" w:rsidP="00771018">
            <w:pPr>
              <w:autoSpaceDE w:val="0"/>
              <w:autoSpaceDN w:val="0"/>
              <w:adjustRightInd w:val="0"/>
              <w:rPr>
                <w:rFonts w:cs="Arial"/>
                <w:lang w:val="fr-FR"/>
              </w:rPr>
            </w:pPr>
            <w:r w:rsidRPr="004027B6">
              <w:rPr>
                <w:rFonts w:cs="Arial"/>
                <w:lang w:val="fr-FR"/>
              </w:rPr>
              <w:t>Tous les oiseaux de proie bénéficient d'une protection totale dans la législation pertinente de tous les États signataires de l'aire de répartition, y compris l'interdiction des prélèvements et du commerce non durables.</w:t>
            </w:r>
          </w:p>
          <w:p w14:paraId="082A10C3" w14:textId="77777777" w:rsidR="007716C8" w:rsidRPr="004027B6" w:rsidRDefault="007716C8" w:rsidP="00771018">
            <w:pPr>
              <w:autoSpaceDE w:val="0"/>
              <w:autoSpaceDN w:val="0"/>
              <w:adjustRightInd w:val="0"/>
              <w:rPr>
                <w:rFonts w:cs="Arial"/>
                <w:lang w:val="fr-FR"/>
              </w:rPr>
            </w:pPr>
          </w:p>
          <w:p w14:paraId="50D1B56C"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Proportion de signataires accordant une protection juridique complète à toutes les espèces de rapaces pour lesquelles ils constituent un État de l'aire de répartition.</w:t>
            </w:r>
          </w:p>
          <w:p w14:paraId="1829CD00"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Rapports nationaux ; examens de la législation.</w:t>
            </w:r>
          </w:p>
          <w:p w14:paraId="16AA2789"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Proportion d'espèces inscrites au Mémorandum d'Entente entièrement protégées dans la zone du Mémorandum d'Entente.</w:t>
            </w:r>
          </w:p>
          <w:p w14:paraId="18BB5E88" w14:textId="77777777" w:rsidR="007716C8" w:rsidRPr="004027B6" w:rsidRDefault="007716C8" w:rsidP="00771018">
            <w:pPr>
              <w:autoSpaceDE w:val="0"/>
              <w:autoSpaceDN w:val="0"/>
              <w:adjustRightInd w:val="0"/>
              <w:rPr>
                <w:rFonts w:cs="Arial"/>
                <w:lang w:val="fr-FR"/>
              </w:rPr>
            </w:pPr>
            <w:r w:rsidRPr="004027B6">
              <w:rPr>
                <w:rFonts w:cs="Arial"/>
                <w:i/>
                <w:lang w:val="fr-FR"/>
              </w:rPr>
              <w:t>Source des données</w:t>
            </w:r>
            <w:r w:rsidRPr="004027B6">
              <w:rPr>
                <w:rFonts w:cs="Arial"/>
                <w:lang w:val="fr-FR"/>
              </w:rPr>
              <w:t xml:space="preserve"> : Analyse des données du premier indicateur ci-dessus par rapport aux listes nationales d'espèces, commandée par l'Unité de coordination (à développer).</w:t>
            </w:r>
          </w:p>
          <w:p w14:paraId="67263DE1" w14:textId="77777777" w:rsidR="007716C8" w:rsidRPr="004027B6" w:rsidRDefault="007716C8" w:rsidP="00771018">
            <w:pPr>
              <w:autoSpaceDE w:val="0"/>
              <w:autoSpaceDN w:val="0"/>
              <w:adjustRightInd w:val="0"/>
              <w:rPr>
                <w:rFonts w:cs="Arial"/>
                <w:lang w:val="fr-FR"/>
              </w:rPr>
            </w:pPr>
          </w:p>
        </w:tc>
      </w:tr>
      <w:tr w:rsidR="007716C8" w:rsidRPr="00D84146" w14:paraId="6783AFA4" w14:textId="77777777">
        <w:tc>
          <w:tcPr>
            <w:tcW w:w="1177" w:type="pct"/>
          </w:tcPr>
          <w:p w14:paraId="1FF02DF3" w14:textId="5AFBC026" w:rsidR="007716C8" w:rsidRPr="004027B6" w:rsidRDefault="007716C8" w:rsidP="00771018">
            <w:pPr>
              <w:autoSpaceDE w:val="0"/>
              <w:autoSpaceDN w:val="0"/>
              <w:adjustRightInd w:val="0"/>
              <w:rPr>
                <w:rFonts w:cs="Arial"/>
                <w:lang w:val="fr-FR"/>
              </w:rPr>
            </w:pPr>
            <w:r w:rsidRPr="004027B6">
              <w:rPr>
                <w:rFonts w:cs="Arial"/>
                <w:lang w:val="fr-FR"/>
              </w:rPr>
              <w:t>1.3.  Réviser et, si possible, adapter la législation en vigueur pour s'assurer qu'elle interdit l'utilisation d'appâts empoisonnés</w:t>
            </w:r>
            <w:ins w:id="25" w:author="Karima Aoukili" w:date="2023-07-04T22:32:00Z">
              <w:r w:rsidR="0032436D">
                <w:rPr>
                  <w:rFonts w:cs="Arial"/>
                  <w:lang w:val="fr-FR"/>
                </w:rPr>
                <w:t>,</w:t>
              </w:r>
            </w:ins>
            <w:ins w:id="26" w:author="Karima Aoukili" w:date="2023-07-04T23:43:00Z">
              <w:r w:rsidR="00F3364A">
                <w:rPr>
                  <w:rFonts w:cs="Arial"/>
                  <w:lang w:val="fr-FR"/>
                </w:rPr>
                <w:t xml:space="preserve"> de</w:t>
              </w:r>
            </w:ins>
            <w:ins w:id="27" w:author="Karima Aoukili" w:date="2023-07-04T22:32:00Z">
              <w:r w:rsidR="0032436D">
                <w:rPr>
                  <w:rFonts w:cs="Arial"/>
                  <w:lang w:val="fr-FR"/>
                </w:rPr>
                <w:t xml:space="preserve"> </w:t>
              </w:r>
            </w:ins>
            <w:ins w:id="28" w:author="Karima Aoukili" w:date="2023-07-04T22:33:00Z">
              <w:r w:rsidR="0032436D">
                <w:rPr>
                  <w:rFonts w:cs="Arial"/>
                  <w:lang w:val="fr-FR"/>
                </w:rPr>
                <w:t>rodenticides</w:t>
              </w:r>
            </w:ins>
            <w:r w:rsidRPr="004027B6">
              <w:rPr>
                <w:rFonts w:cs="Arial"/>
                <w:lang w:val="fr-FR"/>
              </w:rPr>
              <w:t xml:space="preserve"> et </w:t>
            </w:r>
            <w:ins w:id="29" w:author="Karima Aoukili" w:date="2023-07-04T23:49:00Z">
              <w:r w:rsidR="00204FC7">
                <w:rPr>
                  <w:rFonts w:cs="Arial"/>
                  <w:lang w:val="fr-FR"/>
                </w:rPr>
                <w:t>d</w:t>
              </w:r>
            </w:ins>
            <w:ins w:id="30" w:author="Karima Aoukili" w:date="2023-07-04T23:50:00Z">
              <w:r w:rsidR="00204FC7">
                <w:rPr>
                  <w:rFonts w:cs="Arial"/>
                  <w:lang w:val="fr-FR"/>
                </w:rPr>
                <w:t>’</w:t>
              </w:r>
            </w:ins>
            <w:r w:rsidRPr="004027B6">
              <w:rPr>
                <w:rFonts w:cs="Arial"/>
                <w:lang w:val="fr-FR"/>
              </w:rPr>
              <w:t>autres méthodes chimiques toxiques de lutte contre les prédateurs ou les ravageurs, lorsqu'il a été démontré qu'ils entraînent une mortalité aviaire importante.</w:t>
            </w:r>
          </w:p>
        </w:tc>
        <w:tc>
          <w:tcPr>
            <w:tcW w:w="396" w:type="pct"/>
          </w:tcPr>
          <w:p w14:paraId="5C1F7A20"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3E9CF5F7"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2694E47E"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390E6E7F" w14:textId="77777777" w:rsidR="007716C8" w:rsidRPr="004027B6" w:rsidRDefault="007716C8" w:rsidP="00771018">
            <w:pPr>
              <w:jc w:val="center"/>
              <w:rPr>
                <w:rFonts w:cs="Arial"/>
                <w:lang w:val="fr-FR"/>
              </w:rPr>
            </w:pPr>
            <w:r w:rsidRPr="004027B6">
              <w:rPr>
                <w:rFonts w:cs="Arial"/>
                <w:lang w:val="fr-FR"/>
              </w:rPr>
              <w:t>Immédiat</w:t>
            </w:r>
          </w:p>
        </w:tc>
        <w:tc>
          <w:tcPr>
            <w:tcW w:w="712" w:type="pct"/>
          </w:tcPr>
          <w:p w14:paraId="79B1C4DE" w14:textId="77777777" w:rsidR="007716C8" w:rsidRPr="004027B6" w:rsidRDefault="007716C8" w:rsidP="00771018">
            <w:pPr>
              <w:jc w:val="center"/>
              <w:rPr>
                <w:rFonts w:cs="Arial"/>
                <w:lang w:val="fr-FR"/>
              </w:rPr>
            </w:pPr>
            <w:r w:rsidRPr="004027B6">
              <w:rPr>
                <w:rFonts w:cs="Arial"/>
                <w:lang w:val="fr-FR"/>
              </w:rPr>
              <w:t>Gouvernements</w:t>
            </w:r>
          </w:p>
        </w:tc>
        <w:tc>
          <w:tcPr>
            <w:tcW w:w="1190" w:type="pct"/>
          </w:tcPr>
          <w:p w14:paraId="33DA6479" w14:textId="77777777" w:rsidR="007716C8" w:rsidRPr="004027B6" w:rsidRDefault="007716C8" w:rsidP="00771018">
            <w:pPr>
              <w:autoSpaceDE w:val="0"/>
              <w:autoSpaceDN w:val="0"/>
              <w:adjustRightInd w:val="0"/>
              <w:rPr>
                <w:rFonts w:cs="Arial"/>
                <w:lang w:val="fr-FR"/>
              </w:rPr>
            </w:pPr>
            <w:r w:rsidRPr="004027B6">
              <w:rPr>
                <w:rFonts w:cs="Arial"/>
                <w:lang w:val="fr-FR"/>
              </w:rPr>
              <w:t>La législation en vigueur pour tous les signataires interdit l'utilisation d'appâts empoisonnés et d'autres méthodes chimiques toxiques de lutte contre les prédateurs ou les nuisibles lorsqu'il a été démontré qu'elles entraînaient une mortalité aviaire importante.</w:t>
            </w:r>
          </w:p>
          <w:p w14:paraId="5C4D381E" w14:textId="77777777" w:rsidR="007716C8" w:rsidRPr="004027B6" w:rsidRDefault="007716C8" w:rsidP="00771018">
            <w:pPr>
              <w:autoSpaceDE w:val="0"/>
              <w:autoSpaceDN w:val="0"/>
              <w:adjustRightInd w:val="0"/>
              <w:rPr>
                <w:rFonts w:cs="Arial"/>
                <w:lang w:val="fr-FR"/>
              </w:rPr>
            </w:pPr>
          </w:p>
          <w:p w14:paraId="196EBFA7"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Proportion de signataires disposant d'une législation contenant les interdictions applicables.</w:t>
            </w:r>
          </w:p>
          <w:p w14:paraId="48BB1A99" w14:textId="77777777" w:rsidR="007716C8" w:rsidRPr="004027B6" w:rsidRDefault="007716C8" w:rsidP="00771018">
            <w:pPr>
              <w:autoSpaceDE w:val="0"/>
              <w:autoSpaceDN w:val="0"/>
              <w:adjustRightInd w:val="0"/>
              <w:rPr>
                <w:rFonts w:cs="Arial"/>
                <w:lang w:val="fr-FR"/>
              </w:rPr>
            </w:pPr>
            <w:r w:rsidRPr="004027B6">
              <w:rPr>
                <w:rFonts w:cs="Arial"/>
                <w:i/>
                <w:lang w:val="fr-FR"/>
              </w:rPr>
              <w:t xml:space="preserve">  Source des données</w:t>
            </w:r>
            <w:r w:rsidRPr="004027B6">
              <w:rPr>
                <w:rFonts w:cs="Arial"/>
                <w:lang w:val="fr-FR"/>
              </w:rPr>
              <w:t xml:space="preserve"> : Rapports nationaux ; examens de la législation.</w:t>
            </w:r>
          </w:p>
          <w:p w14:paraId="4CF82A83" w14:textId="77777777" w:rsidR="007716C8" w:rsidRPr="004027B6" w:rsidRDefault="007716C8" w:rsidP="00771018">
            <w:pPr>
              <w:autoSpaceDE w:val="0"/>
              <w:autoSpaceDN w:val="0"/>
              <w:adjustRightInd w:val="0"/>
              <w:rPr>
                <w:rFonts w:cs="Arial"/>
                <w:lang w:val="fr-FR"/>
              </w:rPr>
            </w:pPr>
          </w:p>
        </w:tc>
      </w:tr>
      <w:tr w:rsidR="007716C8" w:rsidRPr="00D84146" w14:paraId="2C494A25" w14:textId="77777777">
        <w:tc>
          <w:tcPr>
            <w:tcW w:w="1177" w:type="pct"/>
          </w:tcPr>
          <w:p w14:paraId="41F60E6E" w14:textId="77777777" w:rsidR="007716C8" w:rsidRPr="004027B6" w:rsidRDefault="007716C8" w:rsidP="00771018">
            <w:pPr>
              <w:autoSpaceDE w:val="0"/>
              <w:autoSpaceDN w:val="0"/>
              <w:adjustRightInd w:val="0"/>
              <w:rPr>
                <w:rFonts w:cs="Arial"/>
                <w:lang w:val="fr-FR"/>
              </w:rPr>
            </w:pPr>
            <w:r w:rsidRPr="004027B6">
              <w:rPr>
                <w:rFonts w:cs="Arial"/>
                <w:lang w:val="fr-FR"/>
              </w:rPr>
              <w:t>1.4.  Veiller à ce que la législation protégeant les oiseaux de proie et contrôlant les facteurs susceptibles de les menacer soit effectivement mise en œuvre et respectée.</w:t>
            </w:r>
          </w:p>
        </w:tc>
        <w:tc>
          <w:tcPr>
            <w:tcW w:w="396" w:type="pct"/>
          </w:tcPr>
          <w:p w14:paraId="1794625D"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328E3971"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153E6B9C"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16B3050F"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6CD5CB91" w14:textId="77777777" w:rsidR="007716C8" w:rsidRPr="004027B6" w:rsidRDefault="007716C8" w:rsidP="00771018">
            <w:pPr>
              <w:jc w:val="center"/>
              <w:rPr>
                <w:rFonts w:cs="Arial"/>
                <w:lang w:val="fr-FR"/>
              </w:rPr>
            </w:pPr>
            <w:r w:rsidRPr="004027B6">
              <w:rPr>
                <w:rFonts w:cs="Arial"/>
                <w:lang w:val="fr-FR"/>
              </w:rPr>
              <w:t>Gouvernements ; agences statutaires ; organes chargés de l'application de la loi ; pouvoir judiciaire</w:t>
            </w:r>
          </w:p>
        </w:tc>
        <w:tc>
          <w:tcPr>
            <w:tcW w:w="1190" w:type="pct"/>
          </w:tcPr>
          <w:p w14:paraId="60EF5F94" w14:textId="77777777" w:rsidR="007716C8" w:rsidRPr="004027B6" w:rsidRDefault="007716C8" w:rsidP="00771018">
            <w:pPr>
              <w:autoSpaceDE w:val="0"/>
              <w:autoSpaceDN w:val="0"/>
              <w:adjustRightInd w:val="0"/>
              <w:rPr>
                <w:rFonts w:cs="Arial"/>
                <w:lang w:val="fr-FR"/>
              </w:rPr>
            </w:pPr>
            <w:r w:rsidRPr="004027B6">
              <w:rPr>
                <w:rFonts w:cs="Arial"/>
                <w:lang w:val="fr-FR"/>
              </w:rPr>
              <w:t>La mise en œuvre, le suivi et l'application disposent de ressources et de moyens suffisants, et les contrevenants sont poursuivis.</w:t>
            </w:r>
          </w:p>
          <w:p w14:paraId="5A328BCD" w14:textId="77777777" w:rsidR="007716C8" w:rsidRPr="004027B6" w:rsidRDefault="007716C8" w:rsidP="00771018">
            <w:pPr>
              <w:autoSpaceDE w:val="0"/>
              <w:autoSpaceDN w:val="0"/>
              <w:adjustRightInd w:val="0"/>
              <w:rPr>
                <w:rFonts w:cs="Arial"/>
                <w:lang w:val="fr-FR"/>
              </w:rPr>
            </w:pPr>
          </w:p>
          <w:p w14:paraId="602A2BE9"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Notes pays par pays dans la fiche d'auto-évaluation.</w:t>
            </w:r>
          </w:p>
          <w:p w14:paraId="4CE36DD3"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Exercice périodique d'auto-évaluation (à déterminer) ; données relatives aux poursuites judiciaires.</w:t>
            </w:r>
          </w:p>
          <w:p w14:paraId="4BF90BDF" w14:textId="77777777" w:rsidR="007716C8" w:rsidRPr="004027B6" w:rsidRDefault="007716C8" w:rsidP="00771018">
            <w:pPr>
              <w:autoSpaceDE w:val="0"/>
              <w:autoSpaceDN w:val="0"/>
              <w:adjustRightInd w:val="0"/>
              <w:rPr>
                <w:rFonts w:cs="Arial"/>
                <w:lang w:val="fr-FR"/>
              </w:rPr>
            </w:pPr>
          </w:p>
        </w:tc>
      </w:tr>
      <w:tr w:rsidR="007716C8" w:rsidRPr="00D84146" w14:paraId="64BDD1F7" w14:textId="77777777" w:rsidTr="00DC0C88">
        <w:tc>
          <w:tcPr>
            <w:tcW w:w="5000" w:type="pct"/>
            <w:gridSpan w:val="7"/>
            <w:shd w:val="clear" w:color="auto" w:fill="E7E6E6" w:themeFill="background2"/>
          </w:tcPr>
          <w:p w14:paraId="12AE4902" w14:textId="77777777" w:rsidR="007716C8" w:rsidRPr="004027B6" w:rsidRDefault="007716C8" w:rsidP="001156B6">
            <w:pPr>
              <w:rPr>
                <w:rFonts w:cs="Arial"/>
                <w:b/>
                <w:bCs/>
                <w:lang w:val="fr-FR"/>
              </w:rPr>
            </w:pPr>
            <w:r w:rsidRPr="004027B6">
              <w:rPr>
                <w:rFonts w:cs="Arial"/>
                <w:b/>
                <w:bCs/>
                <w:lang w:val="fr-FR"/>
              </w:rPr>
              <w:t>Activité 2 : Programmes de gestion et de reconstitution des populations d'espèces</w:t>
            </w:r>
          </w:p>
          <w:p w14:paraId="433383DB" w14:textId="77777777" w:rsidR="007716C8" w:rsidRPr="004027B6" w:rsidRDefault="007716C8" w:rsidP="00771018">
            <w:pPr>
              <w:rPr>
                <w:rFonts w:eastAsia="Times New Roman" w:cs="Arial"/>
                <w:lang w:val="fr-FR"/>
              </w:rPr>
            </w:pPr>
          </w:p>
          <w:p w14:paraId="2A562FE4" w14:textId="77777777" w:rsidR="007716C8" w:rsidRPr="004027B6" w:rsidRDefault="007716C8" w:rsidP="00771018">
            <w:pPr>
              <w:ind w:left="227"/>
              <w:rPr>
                <w:rFonts w:cs="Arial"/>
                <w:lang w:val="fr-FR"/>
              </w:rPr>
            </w:pPr>
            <w:r w:rsidRPr="004027B6">
              <w:rPr>
                <w:rFonts w:eastAsia="Times New Roman" w:cs="Arial"/>
                <w:lang w:val="fr-FR"/>
              </w:rPr>
              <w:t>(Prendre les mesures appropriées de conservation et de rétablissement des populations pour maintenir les oiseaux de proie dans un état de conservation favorable ou les rétablir dans un tel état).</w:t>
            </w:r>
          </w:p>
          <w:p w14:paraId="477814AB" w14:textId="77777777" w:rsidR="007716C8" w:rsidRPr="004027B6" w:rsidRDefault="007716C8" w:rsidP="00771018">
            <w:pPr>
              <w:autoSpaceDE w:val="0"/>
              <w:autoSpaceDN w:val="0"/>
              <w:adjustRightInd w:val="0"/>
              <w:rPr>
                <w:rFonts w:cs="Arial"/>
                <w:lang w:val="fr-FR"/>
              </w:rPr>
            </w:pPr>
          </w:p>
        </w:tc>
      </w:tr>
      <w:tr w:rsidR="007716C8" w:rsidRPr="00D84146" w14:paraId="0D34B0C7" w14:textId="77777777">
        <w:tc>
          <w:tcPr>
            <w:tcW w:w="1177" w:type="pct"/>
          </w:tcPr>
          <w:p w14:paraId="612CD582" w14:textId="77777777" w:rsidR="007716C8" w:rsidRPr="004027B6" w:rsidRDefault="007716C8" w:rsidP="00771018">
            <w:pPr>
              <w:autoSpaceDE w:val="0"/>
              <w:autoSpaceDN w:val="0"/>
              <w:adjustRightInd w:val="0"/>
              <w:rPr>
                <w:rFonts w:cs="Arial"/>
                <w:lang w:val="fr-FR"/>
              </w:rPr>
            </w:pPr>
            <w:r w:rsidRPr="004027B6">
              <w:rPr>
                <w:rFonts w:cs="Arial"/>
                <w:lang w:val="fr-FR"/>
              </w:rPr>
              <w:t>2.1.  Élaborer et mettre en œuvre des plans d'action par espèce ou, le cas échéant, multi-espèces, pour toutes les espèces mondialement menacées, en tenant compte des plans internationaux existants et, si nécessaire, en les étendant à l'ensemble de l'aire de répartition de chaque espèce en Afrique-Eurasie.</w:t>
            </w:r>
          </w:p>
        </w:tc>
        <w:tc>
          <w:tcPr>
            <w:tcW w:w="396" w:type="pct"/>
          </w:tcPr>
          <w:p w14:paraId="1007C1D5" w14:textId="77777777" w:rsidR="007716C8" w:rsidRPr="004027B6" w:rsidRDefault="007716C8" w:rsidP="00771018">
            <w:pPr>
              <w:jc w:val="center"/>
              <w:rPr>
                <w:rFonts w:cs="Arial"/>
                <w:lang w:val="fr-FR"/>
              </w:rPr>
            </w:pPr>
            <w:r w:rsidRPr="004027B6">
              <w:rPr>
                <w:rFonts w:cs="Arial"/>
                <w:lang w:val="fr-FR"/>
              </w:rPr>
              <w:t>Cat. 1 espèce</w:t>
            </w:r>
          </w:p>
        </w:tc>
        <w:tc>
          <w:tcPr>
            <w:tcW w:w="559" w:type="pct"/>
          </w:tcPr>
          <w:p w14:paraId="14A3C78C" w14:textId="77777777" w:rsidR="007716C8" w:rsidRPr="004027B6" w:rsidRDefault="007716C8" w:rsidP="00771018">
            <w:pPr>
              <w:jc w:val="center"/>
              <w:rPr>
                <w:rFonts w:cs="Arial"/>
                <w:lang w:val="fr-FR"/>
              </w:rPr>
            </w:pPr>
            <w:r w:rsidRPr="004027B6">
              <w:rPr>
                <w:rFonts w:cs="Arial"/>
                <w:lang w:val="fr-FR"/>
              </w:rPr>
              <w:t xml:space="preserve">Tous les États de l'aire de répartition </w:t>
            </w:r>
            <w:proofErr w:type="gramStart"/>
            <w:r w:rsidRPr="004027B6">
              <w:rPr>
                <w:rFonts w:cs="Arial"/>
                <w:lang w:val="fr-FR"/>
              </w:rPr>
              <w:t>de la cat</w:t>
            </w:r>
            <w:proofErr w:type="gramEnd"/>
            <w:r w:rsidRPr="004027B6">
              <w:rPr>
                <w:rFonts w:cs="Arial"/>
                <w:lang w:val="fr-FR"/>
              </w:rPr>
              <w:t>. 1 espèce</w:t>
            </w:r>
          </w:p>
        </w:tc>
        <w:tc>
          <w:tcPr>
            <w:tcW w:w="508" w:type="pct"/>
          </w:tcPr>
          <w:p w14:paraId="6A2AFE0E"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0E6141C5" w14:textId="77777777" w:rsidR="007716C8" w:rsidRPr="004027B6" w:rsidRDefault="007716C8" w:rsidP="00771018">
            <w:pPr>
              <w:jc w:val="center"/>
              <w:rPr>
                <w:rFonts w:cs="Arial"/>
                <w:lang w:val="fr-FR"/>
              </w:rPr>
            </w:pPr>
            <w:r w:rsidRPr="004027B6">
              <w:rPr>
                <w:rFonts w:cs="Arial"/>
                <w:lang w:val="fr-FR"/>
              </w:rPr>
              <w:t>Moyen</w:t>
            </w:r>
          </w:p>
        </w:tc>
        <w:tc>
          <w:tcPr>
            <w:tcW w:w="712" w:type="pct"/>
          </w:tcPr>
          <w:p w14:paraId="4424DE82" w14:textId="77777777" w:rsidR="007716C8" w:rsidRPr="004027B6" w:rsidRDefault="007716C8" w:rsidP="00771018">
            <w:pPr>
              <w:jc w:val="center"/>
              <w:rPr>
                <w:rFonts w:cs="Arial"/>
                <w:lang w:val="fr-FR"/>
              </w:rPr>
            </w:pPr>
            <w:r w:rsidRPr="004027B6">
              <w:rPr>
                <w:rFonts w:cs="Arial"/>
                <w:lang w:val="fr-FR"/>
              </w:rPr>
              <w:t xml:space="preserve">Gouvernements, </w:t>
            </w:r>
            <w:proofErr w:type="spellStart"/>
            <w:r w:rsidRPr="004027B6">
              <w:rPr>
                <w:rFonts w:cs="Arial"/>
                <w:lang w:val="fr-FR"/>
              </w:rPr>
              <w:t>BirdLife</w:t>
            </w:r>
            <w:proofErr w:type="spellEnd"/>
            <w:r w:rsidRPr="004027B6">
              <w:rPr>
                <w:rFonts w:cs="Arial"/>
                <w:lang w:val="fr-FR"/>
              </w:rPr>
              <w:t xml:space="preserve"> International, groupes de spécialistes de la CSE de l'UICN, organisations ornithologiques nationales et organisations de recherche pertinentes</w:t>
            </w:r>
          </w:p>
        </w:tc>
        <w:tc>
          <w:tcPr>
            <w:tcW w:w="1190" w:type="pct"/>
          </w:tcPr>
          <w:p w14:paraId="5579070E" w14:textId="77777777" w:rsidR="007716C8" w:rsidRPr="004027B6" w:rsidRDefault="007716C8" w:rsidP="00771018">
            <w:pPr>
              <w:autoSpaceDE w:val="0"/>
              <w:autoSpaceDN w:val="0"/>
              <w:adjustRightInd w:val="0"/>
              <w:rPr>
                <w:rFonts w:cs="Arial"/>
                <w:lang w:val="fr-FR"/>
              </w:rPr>
            </w:pPr>
            <w:r w:rsidRPr="004027B6">
              <w:rPr>
                <w:rFonts w:cs="Arial"/>
                <w:lang w:val="fr-FR"/>
              </w:rPr>
              <w:t>Élaboration, adoption et mise en œuvre de plans d'action de conservation pour toutes les espèces menacées au niveau mondial.</w:t>
            </w:r>
          </w:p>
          <w:p w14:paraId="1F107828" w14:textId="77777777" w:rsidR="007716C8" w:rsidRPr="004027B6" w:rsidRDefault="007716C8" w:rsidP="00771018">
            <w:pPr>
              <w:autoSpaceDE w:val="0"/>
              <w:autoSpaceDN w:val="0"/>
              <w:adjustRightInd w:val="0"/>
              <w:rPr>
                <w:rFonts w:cs="Arial"/>
                <w:lang w:val="fr-FR"/>
              </w:rPr>
            </w:pPr>
          </w:p>
          <w:p w14:paraId="55DE68BA"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Proportion d'espèces mondialement menacées couvertes par un plan d'action activement mis en œuvre.</w:t>
            </w:r>
          </w:p>
          <w:p w14:paraId="50648B60"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Rapports nationaux ; examen de l'état d'avancement du Plan d'action GCT. </w:t>
            </w:r>
          </w:p>
          <w:p w14:paraId="3C43B99E" w14:textId="77777777" w:rsidR="007716C8" w:rsidRPr="004027B6" w:rsidRDefault="007716C8" w:rsidP="00771018">
            <w:pPr>
              <w:autoSpaceDE w:val="0"/>
              <w:autoSpaceDN w:val="0"/>
              <w:adjustRightInd w:val="0"/>
              <w:rPr>
                <w:rFonts w:cs="Arial"/>
                <w:lang w:val="fr-FR"/>
              </w:rPr>
            </w:pPr>
          </w:p>
        </w:tc>
      </w:tr>
      <w:tr w:rsidR="007716C8" w:rsidRPr="00D84146" w14:paraId="0161E2DA" w14:textId="77777777">
        <w:tc>
          <w:tcPr>
            <w:tcW w:w="1177" w:type="pct"/>
          </w:tcPr>
          <w:p w14:paraId="396E759F" w14:textId="77777777" w:rsidR="007716C8" w:rsidRPr="004027B6" w:rsidRDefault="007716C8" w:rsidP="00771018">
            <w:pPr>
              <w:autoSpaceDE w:val="0"/>
              <w:autoSpaceDN w:val="0"/>
              <w:adjustRightInd w:val="0"/>
              <w:rPr>
                <w:rFonts w:cs="Arial"/>
                <w:lang w:val="fr-FR"/>
              </w:rPr>
            </w:pPr>
            <w:r w:rsidRPr="004027B6">
              <w:rPr>
                <w:rFonts w:cs="Arial"/>
                <w:lang w:val="fr-FR"/>
              </w:rPr>
              <w:t>2.2.  Le cas échéant, sur la base des meilleures connaissances scientifiques disponibles et en tenant compte des lignes directrices internationales en vigueur, mettre en œuvre des programmes de réintroduction dans la nature ou de repeuplement (avec ou sans le soutien de l'élevage en captivité) d'espèces dont il est démontré que l'état de conservation [défavorable] bénéficierait d'une telle action.</w:t>
            </w:r>
          </w:p>
        </w:tc>
        <w:tc>
          <w:tcPr>
            <w:tcW w:w="396" w:type="pct"/>
          </w:tcPr>
          <w:p w14:paraId="5DA3187F" w14:textId="77777777" w:rsidR="007716C8" w:rsidRPr="004027B6" w:rsidRDefault="007716C8" w:rsidP="00771018">
            <w:pPr>
              <w:jc w:val="center"/>
              <w:rPr>
                <w:rFonts w:cs="Arial"/>
                <w:lang w:val="fr-FR"/>
              </w:rPr>
            </w:pPr>
            <w:r w:rsidRPr="004027B6">
              <w:rPr>
                <w:rFonts w:cs="Arial"/>
                <w:lang w:val="fr-FR"/>
              </w:rPr>
              <w:t>Toutes les espèces concernées</w:t>
            </w:r>
          </w:p>
        </w:tc>
        <w:tc>
          <w:tcPr>
            <w:tcW w:w="559" w:type="pct"/>
          </w:tcPr>
          <w:p w14:paraId="54EFA1C4" w14:textId="77777777" w:rsidR="007716C8" w:rsidRPr="004027B6" w:rsidRDefault="007716C8" w:rsidP="00771018">
            <w:pPr>
              <w:jc w:val="center"/>
              <w:rPr>
                <w:rFonts w:cs="Arial"/>
                <w:lang w:val="fr-FR"/>
              </w:rPr>
            </w:pPr>
            <w:r w:rsidRPr="004027B6">
              <w:rPr>
                <w:rFonts w:cs="Arial"/>
                <w:lang w:val="fr-FR"/>
              </w:rPr>
              <w:t>Tous les pays concernés</w:t>
            </w:r>
          </w:p>
        </w:tc>
        <w:tc>
          <w:tcPr>
            <w:tcW w:w="508" w:type="pct"/>
          </w:tcPr>
          <w:p w14:paraId="081DD00C"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7AC308CA" w14:textId="77777777" w:rsidR="007716C8" w:rsidRPr="004027B6" w:rsidRDefault="007716C8" w:rsidP="00771018">
            <w:pPr>
              <w:jc w:val="center"/>
              <w:rPr>
                <w:rFonts w:cs="Arial"/>
                <w:lang w:val="fr-FR"/>
              </w:rPr>
            </w:pPr>
            <w:r w:rsidRPr="004027B6">
              <w:rPr>
                <w:rFonts w:cs="Arial"/>
                <w:lang w:val="fr-FR"/>
              </w:rPr>
              <w:t>Moyen</w:t>
            </w:r>
          </w:p>
        </w:tc>
        <w:tc>
          <w:tcPr>
            <w:tcW w:w="712" w:type="pct"/>
          </w:tcPr>
          <w:p w14:paraId="27352293" w14:textId="77777777" w:rsidR="007716C8" w:rsidRPr="004027B6" w:rsidRDefault="007716C8" w:rsidP="00771018">
            <w:pPr>
              <w:jc w:val="center"/>
              <w:rPr>
                <w:rFonts w:cs="Arial"/>
                <w:lang w:val="fr-FR"/>
              </w:rPr>
            </w:pPr>
            <w:r w:rsidRPr="004027B6">
              <w:rPr>
                <w:rFonts w:cs="Arial"/>
                <w:lang w:val="fr-FR"/>
              </w:rPr>
              <w:t>Gouvernements, ONG et organisations de conservation concernées</w:t>
            </w:r>
          </w:p>
        </w:tc>
        <w:tc>
          <w:tcPr>
            <w:tcW w:w="1190" w:type="pct"/>
          </w:tcPr>
          <w:p w14:paraId="3C7C182D" w14:textId="77777777" w:rsidR="007716C8" w:rsidRPr="004027B6" w:rsidRDefault="007716C8" w:rsidP="00771018">
            <w:pPr>
              <w:autoSpaceDE w:val="0"/>
              <w:autoSpaceDN w:val="0"/>
              <w:adjustRightInd w:val="0"/>
              <w:rPr>
                <w:rFonts w:cs="Arial"/>
                <w:lang w:val="fr-FR"/>
              </w:rPr>
            </w:pPr>
            <w:r w:rsidRPr="004027B6">
              <w:rPr>
                <w:rFonts w:cs="Arial"/>
                <w:lang w:val="fr-FR"/>
              </w:rPr>
              <w:t>Programmes de réintroduction ou de repeuplement mis en œuvre, lorsqu'ils sont conformes aux normes pertinentes telles que les « Directives pour les réintroductions et autres opérations de déplacement à des fins de conservation » de l'UICN.</w:t>
            </w:r>
          </w:p>
          <w:p w14:paraId="7FB847B7" w14:textId="77777777" w:rsidR="007716C8" w:rsidRPr="004027B6" w:rsidRDefault="007716C8" w:rsidP="00771018">
            <w:pPr>
              <w:autoSpaceDE w:val="0"/>
              <w:autoSpaceDN w:val="0"/>
              <w:adjustRightInd w:val="0"/>
              <w:rPr>
                <w:rFonts w:cs="Arial"/>
                <w:lang w:val="fr-FR"/>
              </w:rPr>
            </w:pPr>
          </w:p>
          <w:p w14:paraId="5BA441B9"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de réintroduction et de repeuplement conformes mis en œuvre.</w:t>
            </w:r>
          </w:p>
          <w:p w14:paraId="477A34FE"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Rapports nationaux.</w:t>
            </w:r>
          </w:p>
          <w:p w14:paraId="364FC57F"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et identité des espèces couvertes par des programmes de réintroduction et de repeuplement conformes et en cours de mise en œuvre.</w:t>
            </w:r>
          </w:p>
          <w:p w14:paraId="2D586F15"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Rapports nationaux.</w:t>
            </w:r>
          </w:p>
          <w:p w14:paraId="34AA3938" w14:textId="77777777" w:rsidR="007716C8" w:rsidRPr="004027B6" w:rsidRDefault="007716C8" w:rsidP="00771018">
            <w:pPr>
              <w:autoSpaceDE w:val="0"/>
              <w:autoSpaceDN w:val="0"/>
              <w:adjustRightInd w:val="0"/>
              <w:rPr>
                <w:rFonts w:cs="Arial"/>
                <w:lang w:val="fr-FR"/>
              </w:rPr>
            </w:pPr>
          </w:p>
        </w:tc>
      </w:tr>
      <w:tr w:rsidR="007716C8" w:rsidRPr="00D84146" w14:paraId="2DE6C9E2" w14:textId="77777777">
        <w:tc>
          <w:tcPr>
            <w:tcW w:w="1177" w:type="pct"/>
          </w:tcPr>
          <w:p w14:paraId="23487FF1" w14:textId="77777777" w:rsidR="007716C8" w:rsidRPr="004027B6" w:rsidRDefault="007716C8" w:rsidP="00771018">
            <w:pPr>
              <w:autoSpaceDE w:val="0"/>
              <w:autoSpaceDN w:val="0"/>
              <w:adjustRightInd w:val="0"/>
              <w:rPr>
                <w:rFonts w:cs="Arial"/>
                <w:highlight w:val="yellow"/>
                <w:lang w:val="fr-FR"/>
              </w:rPr>
            </w:pPr>
            <w:r w:rsidRPr="004027B6">
              <w:rPr>
                <w:rFonts w:cs="Arial"/>
                <w:lang w:val="fr-FR"/>
              </w:rPr>
              <w:t>2.3.  Favoriser une alimentation complémentaire pour les oiseaux de proie nécrophages, en tenant compte des conditions sanitaires applicables.</w:t>
            </w:r>
          </w:p>
        </w:tc>
        <w:tc>
          <w:tcPr>
            <w:tcW w:w="396" w:type="pct"/>
          </w:tcPr>
          <w:p w14:paraId="2F61039D" w14:textId="77777777" w:rsidR="007716C8" w:rsidRPr="004027B6" w:rsidRDefault="007716C8" w:rsidP="00771018">
            <w:pPr>
              <w:jc w:val="center"/>
              <w:rPr>
                <w:rFonts w:cs="Arial"/>
                <w:lang w:val="fr-FR"/>
              </w:rPr>
            </w:pPr>
            <w:r w:rsidRPr="004027B6">
              <w:rPr>
                <w:rFonts w:cs="Arial"/>
                <w:lang w:val="fr-FR"/>
              </w:rPr>
              <w:t>Toutes les espèces concernées</w:t>
            </w:r>
          </w:p>
        </w:tc>
        <w:tc>
          <w:tcPr>
            <w:tcW w:w="559" w:type="pct"/>
          </w:tcPr>
          <w:p w14:paraId="37D472D1" w14:textId="77777777" w:rsidR="007716C8" w:rsidRPr="004027B6" w:rsidRDefault="007716C8" w:rsidP="00771018">
            <w:pPr>
              <w:jc w:val="center"/>
              <w:rPr>
                <w:rFonts w:cs="Arial"/>
                <w:lang w:val="fr-FR"/>
              </w:rPr>
            </w:pPr>
            <w:r w:rsidRPr="004027B6">
              <w:rPr>
                <w:rFonts w:cs="Arial"/>
                <w:lang w:val="fr-FR"/>
              </w:rPr>
              <w:t>Tous les pays concernés</w:t>
            </w:r>
          </w:p>
        </w:tc>
        <w:tc>
          <w:tcPr>
            <w:tcW w:w="508" w:type="pct"/>
          </w:tcPr>
          <w:p w14:paraId="6C4596C6"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44B6202B"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19FCDD60" w14:textId="77777777" w:rsidR="007716C8" w:rsidRPr="004027B6" w:rsidRDefault="007716C8" w:rsidP="00771018">
            <w:pPr>
              <w:jc w:val="center"/>
              <w:rPr>
                <w:rFonts w:cs="Arial"/>
                <w:lang w:val="fr-FR"/>
              </w:rPr>
            </w:pPr>
            <w:r w:rsidRPr="004027B6">
              <w:rPr>
                <w:rFonts w:cs="Arial"/>
                <w:lang w:val="fr-FR"/>
              </w:rPr>
              <w:t>Gouvernements en collaboration avec les ONG concernées, les propriétaires fonciers</w:t>
            </w:r>
          </w:p>
        </w:tc>
        <w:tc>
          <w:tcPr>
            <w:tcW w:w="1190" w:type="pct"/>
          </w:tcPr>
          <w:p w14:paraId="14C577DB" w14:textId="77777777" w:rsidR="007716C8" w:rsidRPr="004027B6" w:rsidRDefault="007716C8" w:rsidP="00771018">
            <w:pPr>
              <w:autoSpaceDE w:val="0"/>
              <w:autoSpaceDN w:val="0"/>
              <w:adjustRightInd w:val="0"/>
              <w:rPr>
                <w:rFonts w:cs="Arial"/>
                <w:lang w:val="fr-FR"/>
              </w:rPr>
            </w:pPr>
            <w:r w:rsidRPr="004027B6">
              <w:rPr>
                <w:rFonts w:cs="Arial"/>
                <w:lang w:val="fr-FR"/>
              </w:rPr>
              <w:t>Mise en place de stations d'alimentation, le cas échéant et dans la mesure du possible.</w:t>
            </w:r>
          </w:p>
          <w:p w14:paraId="7693C713" w14:textId="77777777" w:rsidR="007716C8" w:rsidRPr="004027B6" w:rsidRDefault="007716C8" w:rsidP="00771018">
            <w:pPr>
              <w:autoSpaceDE w:val="0"/>
              <w:autoSpaceDN w:val="0"/>
              <w:adjustRightInd w:val="0"/>
              <w:rPr>
                <w:rFonts w:cs="Arial"/>
                <w:lang w:val="fr-FR"/>
              </w:rPr>
            </w:pPr>
          </w:p>
          <w:p w14:paraId="1E491ECA"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d'alimentation complémentaire pour les oiseaux de proie nécrophages, lorsque cela est nécessaire à leur conservation.</w:t>
            </w:r>
          </w:p>
          <w:p w14:paraId="762EDAA9"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données</w:t>
            </w:r>
            <w:r w:rsidRPr="004027B6">
              <w:rPr>
                <w:rFonts w:cs="Arial"/>
                <w:lang w:val="fr-FR"/>
              </w:rPr>
              <w:t xml:space="preserve"> : Rapports nationaux.</w:t>
            </w:r>
          </w:p>
          <w:p w14:paraId="7E8776D5" w14:textId="77777777" w:rsidR="007716C8" w:rsidRPr="004027B6" w:rsidRDefault="007716C8" w:rsidP="00771018">
            <w:pPr>
              <w:autoSpaceDE w:val="0"/>
              <w:autoSpaceDN w:val="0"/>
              <w:adjustRightInd w:val="0"/>
              <w:rPr>
                <w:rFonts w:cs="Arial"/>
                <w:lang w:val="fr-FR"/>
              </w:rPr>
            </w:pPr>
          </w:p>
        </w:tc>
      </w:tr>
      <w:tr w:rsidR="007716C8" w:rsidRPr="00D84146" w14:paraId="588DE2F1" w14:textId="77777777" w:rsidTr="00DC0C88">
        <w:tc>
          <w:tcPr>
            <w:tcW w:w="5000" w:type="pct"/>
            <w:gridSpan w:val="7"/>
            <w:shd w:val="clear" w:color="auto" w:fill="E7E6E6" w:themeFill="background2"/>
          </w:tcPr>
          <w:p w14:paraId="09DBAA5D" w14:textId="77777777" w:rsidR="007716C8" w:rsidRPr="004027B6" w:rsidRDefault="007716C8" w:rsidP="001156B6">
            <w:pPr>
              <w:rPr>
                <w:rFonts w:cs="Arial"/>
                <w:b/>
                <w:bCs/>
                <w:lang w:val="fr-FR"/>
              </w:rPr>
            </w:pPr>
            <w:r w:rsidRPr="004027B6">
              <w:rPr>
                <w:rFonts w:cs="Arial"/>
                <w:b/>
                <w:bCs/>
                <w:lang w:val="fr-FR"/>
              </w:rPr>
              <w:t>Activité 3 : Conservation et gestion des habitats et des sites</w:t>
            </w:r>
          </w:p>
          <w:p w14:paraId="4B235B4C" w14:textId="77777777" w:rsidR="007716C8" w:rsidRPr="004027B6" w:rsidRDefault="007716C8" w:rsidP="00771018">
            <w:pPr>
              <w:rPr>
                <w:rFonts w:eastAsia="Times New Roman" w:cs="Arial"/>
                <w:lang w:val="fr-FR"/>
              </w:rPr>
            </w:pPr>
          </w:p>
          <w:p w14:paraId="26723E37" w14:textId="77777777" w:rsidR="007716C8" w:rsidRPr="004027B6" w:rsidRDefault="007716C8" w:rsidP="00771018">
            <w:pPr>
              <w:ind w:left="227"/>
              <w:rPr>
                <w:rFonts w:cs="Arial"/>
                <w:lang w:val="fr-FR"/>
              </w:rPr>
            </w:pPr>
            <w:r w:rsidRPr="004027B6">
              <w:rPr>
                <w:rFonts w:eastAsia="Times New Roman" w:cs="Arial"/>
                <w:lang w:val="fr-FR"/>
              </w:rPr>
              <w:t>(Identifier les habitats importants, les itinéraires significatifs, les sites de reproduction et de rassemblement des oiseaux de proie et promouvoir leur protection et/ou leur gestion appropriée, leur réhabilitation et/ou leur restauration).</w:t>
            </w:r>
          </w:p>
          <w:p w14:paraId="07C98206" w14:textId="77777777" w:rsidR="007716C8" w:rsidRPr="004027B6" w:rsidRDefault="007716C8" w:rsidP="00771018">
            <w:pPr>
              <w:autoSpaceDE w:val="0"/>
              <w:autoSpaceDN w:val="0"/>
              <w:adjustRightInd w:val="0"/>
              <w:rPr>
                <w:rFonts w:cs="Arial"/>
                <w:lang w:val="fr-FR"/>
              </w:rPr>
            </w:pPr>
          </w:p>
        </w:tc>
      </w:tr>
      <w:tr w:rsidR="007716C8" w:rsidRPr="00D84146" w14:paraId="79BBF4E2" w14:textId="77777777">
        <w:tc>
          <w:tcPr>
            <w:tcW w:w="1177" w:type="pct"/>
          </w:tcPr>
          <w:p w14:paraId="56480B52" w14:textId="77777777" w:rsidR="007716C8" w:rsidRPr="004027B6" w:rsidRDefault="007716C8" w:rsidP="00771018">
            <w:pPr>
              <w:autoSpaceDE w:val="0"/>
              <w:autoSpaceDN w:val="0"/>
              <w:adjustRightInd w:val="0"/>
              <w:rPr>
                <w:rFonts w:cs="Arial"/>
                <w:lang w:val="fr-FR"/>
              </w:rPr>
            </w:pPr>
            <w:r w:rsidRPr="004027B6">
              <w:rPr>
                <w:rFonts w:cs="Arial"/>
                <w:lang w:val="fr-FR"/>
              </w:rPr>
              <w:t>3.1.  Évaluer les besoins en matière d'habitat des espèces d'oiseaux de proie qui ont subi une perte d'habitat particulière, et élaborer et mettre en œuvre des mesures correctives, y compris la restauration d'habitats appropriés le cas échéant.</w:t>
            </w:r>
          </w:p>
        </w:tc>
        <w:tc>
          <w:tcPr>
            <w:tcW w:w="396" w:type="pct"/>
          </w:tcPr>
          <w:p w14:paraId="24E7257A" w14:textId="77777777" w:rsidR="007716C8" w:rsidRPr="004027B6" w:rsidRDefault="007716C8" w:rsidP="00771018">
            <w:pPr>
              <w:jc w:val="center"/>
              <w:rPr>
                <w:rFonts w:cs="Arial"/>
                <w:lang w:val="fr-FR"/>
              </w:rPr>
            </w:pPr>
            <w:r w:rsidRPr="004027B6">
              <w:rPr>
                <w:rFonts w:cs="Arial"/>
                <w:lang w:val="fr-FR"/>
              </w:rPr>
              <w:t>Toutes les espèces concernées</w:t>
            </w:r>
          </w:p>
        </w:tc>
        <w:tc>
          <w:tcPr>
            <w:tcW w:w="559" w:type="pct"/>
          </w:tcPr>
          <w:p w14:paraId="5295873F" w14:textId="77777777" w:rsidR="007716C8" w:rsidRPr="004027B6" w:rsidRDefault="007716C8" w:rsidP="00771018">
            <w:pPr>
              <w:jc w:val="center"/>
              <w:rPr>
                <w:rFonts w:cs="Arial"/>
                <w:lang w:val="fr-FR"/>
              </w:rPr>
            </w:pPr>
            <w:r w:rsidRPr="004027B6">
              <w:rPr>
                <w:rFonts w:cs="Arial"/>
                <w:lang w:val="fr-FR"/>
              </w:rPr>
              <w:t>Tous les États de l'aire de répartition concernés</w:t>
            </w:r>
          </w:p>
        </w:tc>
        <w:tc>
          <w:tcPr>
            <w:tcW w:w="508" w:type="pct"/>
          </w:tcPr>
          <w:p w14:paraId="4D725221"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35C59873"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78765328" w14:textId="77777777" w:rsidR="007716C8" w:rsidRPr="004027B6" w:rsidRDefault="007716C8" w:rsidP="00771018">
            <w:pPr>
              <w:jc w:val="center"/>
              <w:rPr>
                <w:rFonts w:cs="Arial"/>
                <w:lang w:val="fr-FR"/>
              </w:rPr>
            </w:pPr>
            <w:r w:rsidRPr="004027B6">
              <w:rPr>
                <w:rFonts w:cs="Arial"/>
                <w:lang w:val="fr-FR"/>
              </w:rPr>
              <w:t xml:space="preserve">Gouvernements, </w:t>
            </w:r>
            <w:proofErr w:type="spellStart"/>
            <w:r w:rsidRPr="004027B6">
              <w:rPr>
                <w:rFonts w:cs="Arial"/>
                <w:lang w:val="fr-FR"/>
              </w:rPr>
              <w:t>BirdLife</w:t>
            </w:r>
            <w:proofErr w:type="spellEnd"/>
            <w:r w:rsidRPr="004027B6">
              <w:rPr>
                <w:rFonts w:cs="Arial"/>
                <w:lang w:val="fr-FR"/>
              </w:rPr>
              <w:t xml:space="preserve"> International, autres ONG, organisations ornithologiques nationales et organisations de recherche concernées</w:t>
            </w:r>
          </w:p>
        </w:tc>
        <w:tc>
          <w:tcPr>
            <w:tcW w:w="1190" w:type="pct"/>
          </w:tcPr>
          <w:p w14:paraId="6E612E7F" w14:textId="77777777" w:rsidR="007716C8" w:rsidRPr="004027B6" w:rsidRDefault="007716C8" w:rsidP="00771018">
            <w:pPr>
              <w:autoSpaceDE w:val="0"/>
              <w:autoSpaceDN w:val="0"/>
              <w:adjustRightInd w:val="0"/>
              <w:rPr>
                <w:rFonts w:cs="Arial"/>
                <w:lang w:val="fr-FR"/>
              </w:rPr>
            </w:pPr>
            <w:r w:rsidRPr="004027B6">
              <w:rPr>
                <w:rFonts w:cs="Arial"/>
                <w:lang w:val="fr-FR"/>
              </w:rPr>
              <w:t>Programmes d'amélioration, de restauration et de gestion des habitats élaborés sur la base d'une évaluation des besoins et mis en œuvre.</w:t>
            </w:r>
          </w:p>
          <w:p w14:paraId="2141BFD7" w14:textId="77777777" w:rsidR="007716C8" w:rsidRPr="004027B6" w:rsidRDefault="007716C8" w:rsidP="00771018">
            <w:pPr>
              <w:autoSpaceDE w:val="0"/>
              <w:autoSpaceDN w:val="0"/>
              <w:adjustRightInd w:val="0"/>
              <w:rPr>
                <w:rFonts w:cs="Arial"/>
                <w:lang w:val="fr-FR"/>
              </w:rPr>
            </w:pPr>
          </w:p>
          <w:p w14:paraId="72695EC3"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Étendue de la zone gérée pour restaurer ou améliorer l'habitat au profit d'espèces de rapaces spécifiques.</w:t>
            </w:r>
          </w:p>
          <w:p w14:paraId="4F655FDE"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w:t>
            </w:r>
            <w:proofErr w:type="gramStart"/>
            <w:r w:rsidRPr="004027B6">
              <w:rPr>
                <w:rFonts w:cs="Arial"/>
                <w:i/>
                <w:lang w:val="fr-FR"/>
              </w:rPr>
              <w:t>données</w:t>
            </w:r>
            <w:r w:rsidRPr="004027B6">
              <w:rPr>
                <w:rFonts w:cs="Arial"/>
                <w:lang w:val="fr-FR"/>
              </w:rPr>
              <w:t>:</w:t>
            </w:r>
            <w:proofErr w:type="gramEnd"/>
            <w:r w:rsidRPr="004027B6">
              <w:rPr>
                <w:rFonts w:cs="Arial"/>
                <w:lang w:val="fr-FR"/>
              </w:rPr>
              <w:t xml:space="preserve"> Examen périodique des initiatives de restauration liées aux rapaces (à déterminer).</w:t>
            </w:r>
          </w:p>
          <w:p w14:paraId="7F1B9964"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sites d'importance reconnue pour les rapaces préservés ou adaptés au profit des espèces de rapaces concernées.</w:t>
            </w:r>
          </w:p>
          <w:p w14:paraId="60D8980C"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 xml:space="preserve">  Source des </w:t>
            </w:r>
            <w:proofErr w:type="gramStart"/>
            <w:r w:rsidRPr="004027B6">
              <w:rPr>
                <w:rFonts w:cs="Arial"/>
                <w:i/>
                <w:lang w:val="fr-FR"/>
              </w:rPr>
              <w:t>données</w:t>
            </w:r>
            <w:r w:rsidRPr="004027B6">
              <w:rPr>
                <w:rFonts w:cs="Arial"/>
                <w:lang w:val="fr-FR"/>
              </w:rPr>
              <w:t>:</w:t>
            </w:r>
            <w:proofErr w:type="gramEnd"/>
            <w:r w:rsidRPr="004027B6">
              <w:rPr>
                <w:rFonts w:cs="Arial"/>
                <w:lang w:val="fr-FR"/>
              </w:rPr>
              <w:t xml:space="preserve"> Examen périodique des initiatives de restauration liées aux rapaces (à déterminer).</w:t>
            </w:r>
          </w:p>
          <w:p w14:paraId="704DF4F9" w14:textId="77777777" w:rsidR="007716C8" w:rsidRPr="004027B6" w:rsidRDefault="007716C8" w:rsidP="00771018">
            <w:pPr>
              <w:autoSpaceDE w:val="0"/>
              <w:autoSpaceDN w:val="0"/>
              <w:adjustRightInd w:val="0"/>
              <w:rPr>
                <w:rFonts w:cs="Arial"/>
                <w:lang w:val="fr-FR"/>
              </w:rPr>
            </w:pPr>
          </w:p>
        </w:tc>
      </w:tr>
      <w:tr w:rsidR="007716C8" w:rsidRPr="00D84146" w14:paraId="191F2C05" w14:textId="77777777">
        <w:tc>
          <w:tcPr>
            <w:tcW w:w="1177" w:type="pct"/>
          </w:tcPr>
          <w:p w14:paraId="3AAE68D4" w14:textId="77777777" w:rsidR="007716C8" w:rsidRPr="004027B6" w:rsidRDefault="007716C8" w:rsidP="00771018">
            <w:pPr>
              <w:autoSpaceDE w:val="0"/>
              <w:autoSpaceDN w:val="0"/>
              <w:adjustRightInd w:val="0"/>
              <w:rPr>
                <w:rFonts w:cs="Arial"/>
                <w:lang w:val="fr-FR"/>
              </w:rPr>
            </w:pPr>
            <w:r w:rsidRPr="004027B6">
              <w:rPr>
                <w:rFonts w:cs="Arial"/>
                <w:lang w:val="fr-FR"/>
              </w:rPr>
              <w:t>3.2.  Désigner les sites d'importance nationale et internationale pour les oiseaux de proie (y compris les sites énumérés dans le tableau 3) en tant que zones protégées dotées de plans de gestion, ou en tant que zones faisant l'objet d'autres mesures efficaces de conservation/restauration par zone, y compris, le cas échéant, à l'échelle du paysage.</w:t>
            </w:r>
          </w:p>
        </w:tc>
        <w:tc>
          <w:tcPr>
            <w:tcW w:w="396" w:type="pct"/>
          </w:tcPr>
          <w:p w14:paraId="4FF8680E"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07BCAF2A" w14:textId="77777777" w:rsidR="007716C8" w:rsidRPr="004027B6" w:rsidRDefault="007716C8" w:rsidP="00771018">
            <w:pPr>
              <w:jc w:val="center"/>
              <w:rPr>
                <w:rFonts w:cs="Arial"/>
                <w:lang w:val="fr-FR"/>
              </w:rPr>
            </w:pPr>
            <w:r w:rsidRPr="004027B6">
              <w:rPr>
                <w:rFonts w:cs="Arial"/>
                <w:lang w:val="fr-FR"/>
              </w:rPr>
              <w:t>Tous les pays</w:t>
            </w:r>
          </w:p>
        </w:tc>
        <w:tc>
          <w:tcPr>
            <w:tcW w:w="508" w:type="pct"/>
          </w:tcPr>
          <w:p w14:paraId="6C989C12"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35A8591F" w14:textId="77777777" w:rsidR="007716C8" w:rsidRPr="004027B6" w:rsidRDefault="007716C8" w:rsidP="00771018">
            <w:pPr>
              <w:jc w:val="center"/>
              <w:rPr>
                <w:rFonts w:cs="Arial"/>
                <w:lang w:val="fr-FR"/>
              </w:rPr>
            </w:pPr>
            <w:r w:rsidRPr="004027B6">
              <w:rPr>
                <w:rFonts w:cs="Arial"/>
                <w:lang w:val="fr-FR"/>
              </w:rPr>
              <w:t>Moyen</w:t>
            </w:r>
          </w:p>
        </w:tc>
        <w:tc>
          <w:tcPr>
            <w:tcW w:w="712" w:type="pct"/>
          </w:tcPr>
          <w:p w14:paraId="166FDA66" w14:textId="77777777" w:rsidR="007716C8" w:rsidRPr="004027B6" w:rsidRDefault="007716C8" w:rsidP="00771018">
            <w:pPr>
              <w:jc w:val="center"/>
              <w:rPr>
                <w:rFonts w:cs="Arial"/>
                <w:lang w:val="fr-FR"/>
              </w:rPr>
            </w:pPr>
            <w:r w:rsidRPr="004027B6">
              <w:rPr>
                <w:rFonts w:cs="Arial"/>
                <w:lang w:val="fr-FR"/>
              </w:rPr>
              <w:t xml:space="preserve">Gouvernements, parties prenantes du site, </w:t>
            </w:r>
            <w:proofErr w:type="spellStart"/>
            <w:r w:rsidRPr="004027B6">
              <w:rPr>
                <w:rFonts w:cs="Arial"/>
                <w:lang w:val="fr-FR"/>
              </w:rPr>
              <w:t>BirdLife</w:t>
            </w:r>
            <w:proofErr w:type="spellEnd"/>
            <w:r w:rsidRPr="004027B6">
              <w:rPr>
                <w:rFonts w:cs="Arial"/>
                <w:lang w:val="fr-FR"/>
              </w:rPr>
              <w:t xml:space="preserve"> International et autres ONG</w:t>
            </w:r>
          </w:p>
        </w:tc>
        <w:tc>
          <w:tcPr>
            <w:tcW w:w="1190" w:type="pct"/>
          </w:tcPr>
          <w:p w14:paraId="5C1A3041" w14:textId="77777777" w:rsidR="007716C8" w:rsidRPr="004027B6" w:rsidRDefault="007716C8" w:rsidP="00771018">
            <w:pPr>
              <w:autoSpaceDE w:val="0"/>
              <w:autoSpaceDN w:val="0"/>
              <w:adjustRightInd w:val="0"/>
              <w:rPr>
                <w:rFonts w:cs="Arial"/>
                <w:lang w:val="fr-FR"/>
              </w:rPr>
            </w:pPr>
            <w:r w:rsidRPr="004027B6">
              <w:rPr>
                <w:rFonts w:cs="Arial"/>
                <w:lang w:val="fr-FR"/>
              </w:rPr>
              <w:t>Tous les sites importants font l'objet de mesures de conservation appropriées et sont effectivement mis en œuvre.</w:t>
            </w:r>
          </w:p>
          <w:p w14:paraId="73BA061A" w14:textId="77777777" w:rsidR="007716C8" w:rsidRPr="004027B6" w:rsidRDefault="007716C8" w:rsidP="00771018">
            <w:pPr>
              <w:autoSpaceDE w:val="0"/>
              <w:autoSpaceDN w:val="0"/>
              <w:adjustRightInd w:val="0"/>
              <w:rPr>
                <w:rFonts w:cs="Arial"/>
                <w:lang w:val="fr-FR"/>
              </w:rPr>
            </w:pPr>
          </w:p>
          <w:p w14:paraId="42890124"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et proportion de sites d'importance nationale et internationale pour les oiseaux de proie couverts par des zones protégées ou d'autres mesures efficaces de conservation ou de restauration par zone.</w:t>
            </w:r>
          </w:p>
          <w:p w14:paraId="1CFD98EC"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47E05D37" w14:textId="77777777" w:rsidR="007716C8" w:rsidRPr="004027B6" w:rsidRDefault="007716C8" w:rsidP="00771018">
            <w:pPr>
              <w:autoSpaceDE w:val="0"/>
              <w:autoSpaceDN w:val="0"/>
              <w:adjustRightInd w:val="0"/>
              <w:ind w:left="170" w:hanging="170"/>
              <w:rPr>
                <w:rFonts w:cs="Arial"/>
                <w:i/>
                <w:lang w:val="fr-FR"/>
              </w:rPr>
            </w:pPr>
            <w:r w:rsidRPr="004027B6">
              <w:rPr>
                <w:rFonts w:cs="Arial"/>
                <w:i/>
                <w:lang w:val="fr-FR"/>
              </w:rPr>
              <w:t>Indicateur</w:t>
            </w:r>
            <w:r w:rsidRPr="004027B6">
              <w:rPr>
                <w:rFonts w:cs="Arial"/>
                <w:lang w:val="fr-FR"/>
              </w:rPr>
              <w:t xml:space="preserve"> : Pourcentage moyen de la superficie des ZICO/ZCB pertinents pour les rapaces dans chaque pays couvert par des zones protégées ou d'autres mesures efficaces de conservation/restauration par zone.</w:t>
            </w:r>
          </w:p>
          <w:p w14:paraId="0564EBC3" w14:textId="77777777" w:rsidR="007716C8" w:rsidRPr="004027B6" w:rsidRDefault="007716C8" w:rsidP="00771018">
            <w:pPr>
              <w:autoSpaceDE w:val="0"/>
              <w:autoSpaceDN w:val="0"/>
              <w:adjustRightInd w:val="0"/>
              <w:ind w:left="170" w:hanging="170"/>
              <w:rPr>
                <w:rFonts w:cs="Arial"/>
                <w:i/>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Partenariat ZCB.</w:t>
            </w:r>
          </w:p>
          <w:p w14:paraId="0BB55715"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et proportion de sites d'importance nationale et internationale pour les oiseaux de proie couverts par des plans de gestion activement mis en œuvre.</w:t>
            </w:r>
          </w:p>
          <w:p w14:paraId="46DA7FCB"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Exercice périodique d'auto-évaluation (à déterminer).</w:t>
            </w:r>
          </w:p>
          <w:p w14:paraId="47656D4E" w14:textId="77777777" w:rsidR="007716C8" w:rsidRPr="004027B6" w:rsidRDefault="007716C8" w:rsidP="00771018">
            <w:pPr>
              <w:autoSpaceDE w:val="0"/>
              <w:autoSpaceDN w:val="0"/>
              <w:adjustRightInd w:val="0"/>
              <w:rPr>
                <w:rFonts w:cs="Arial"/>
                <w:lang w:val="fr-FR"/>
              </w:rPr>
            </w:pPr>
          </w:p>
        </w:tc>
      </w:tr>
      <w:tr w:rsidR="007716C8" w:rsidRPr="00D84146" w14:paraId="31BD7703" w14:textId="77777777" w:rsidTr="00DC0C88">
        <w:tc>
          <w:tcPr>
            <w:tcW w:w="5000" w:type="pct"/>
            <w:gridSpan w:val="7"/>
            <w:shd w:val="clear" w:color="auto" w:fill="E7E6E6" w:themeFill="background2"/>
          </w:tcPr>
          <w:p w14:paraId="5BE877C2" w14:textId="77777777" w:rsidR="007716C8" w:rsidRPr="004027B6" w:rsidRDefault="007716C8" w:rsidP="001156B6">
            <w:pPr>
              <w:rPr>
                <w:rFonts w:cs="Arial"/>
                <w:b/>
                <w:bCs/>
                <w:lang w:val="fr-FR"/>
              </w:rPr>
            </w:pPr>
            <w:r w:rsidRPr="004027B6">
              <w:rPr>
                <w:rFonts w:cs="Arial"/>
                <w:b/>
                <w:bCs/>
                <w:lang w:val="fr-FR"/>
              </w:rPr>
              <w:t>Activité 4 : Évaluer les menaces et les pressions et y répondre</w:t>
            </w:r>
          </w:p>
          <w:p w14:paraId="0047334F" w14:textId="77777777" w:rsidR="007716C8" w:rsidRPr="004027B6" w:rsidRDefault="007716C8" w:rsidP="00771018">
            <w:pPr>
              <w:rPr>
                <w:rFonts w:eastAsia="Times New Roman" w:cs="Arial"/>
                <w:lang w:val="fr-FR"/>
              </w:rPr>
            </w:pPr>
          </w:p>
          <w:p w14:paraId="46880B68" w14:textId="77777777" w:rsidR="007716C8" w:rsidRPr="004027B6" w:rsidRDefault="007716C8" w:rsidP="00771018">
            <w:pPr>
              <w:ind w:left="227"/>
              <w:rPr>
                <w:rFonts w:cs="Arial"/>
                <w:lang w:val="fr-FR"/>
              </w:rPr>
            </w:pPr>
            <w:r w:rsidRPr="004027B6">
              <w:rPr>
                <w:rFonts w:eastAsia="Times New Roman" w:cs="Arial"/>
                <w:lang w:val="fr-FR"/>
              </w:rPr>
              <w:t>(Évaluer les problèmes que posent ou risquent de poser les activités humaines ou d'autres causes aux oiseaux de proie ou à leurs habitats et s'efforcer de mettre en œuvre des mesures préventives ou correctives).</w:t>
            </w:r>
          </w:p>
          <w:p w14:paraId="6C2A66FA" w14:textId="77777777" w:rsidR="007716C8" w:rsidRPr="004027B6" w:rsidRDefault="007716C8" w:rsidP="00771018">
            <w:pPr>
              <w:autoSpaceDE w:val="0"/>
              <w:autoSpaceDN w:val="0"/>
              <w:adjustRightInd w:val="0"/>
              <w:rPr>
                <w:rFonts w:cs="Arial"/>
                <w:lang w:val="fr-FR"/>
              </w:rPr>
            </w:pPr>
          </w:p>
        </w:tc>
      </w:tr>
      <w:tr w:rsidR="007716C8" w:rsidRPr="00D84146" w14:paraId="4B3F740B" w14:textId="77777777">
        <w:tc>
          <w:tcPr>
            <w:tcW w:w="1177" w:type="pct"/>
          </w:tcPr>
          <w:p w14:paraId="4C8B8109" w14:textId="77777777" w:rsidR="007716C8" w:rsidRPr="004027B6" w:rsidRDefault="007716C8" w:rsidP="00771018">
            <w:pPr>
              <w:autoSpaceDE w:val="0"/>
              <w:autoSpaceDN w:val="0"/>
              <w:adjustRightInd w:val="0"/>
              <w:rPr>
                <w:rFonts w:cs="Arial"/>
                <w:lang w:val="fr-FR"/>
              </w:rPr>
            </w:pPr>
            <w:r w:rsidRPr="004027B6">
              <w:rPr>
                <w:rFonts w:cs="Arial"/>
                <w:lang w:val="fr-FR"/>
              </w:rPr>
              <w:t>4.1.  Entreprendre des évaluations, tant au niveau géographique qu'au niveau des populations, de la nature, de la probabilité, de la gravité et des conséquences potentielles des menaces pesant sur les oiseaux de proie, qu'elles soient d'origine anthropique ou autre, et utiliser les résultats pour documenter les autres activités prévues dans ce tableau.</w:t>
            </w:r>
          </w:p>
        </w:tc>
        <w:tc>
          <w:tcPr>
            <w:tcW w:w="396" w:type="pct"/>
          </w:tcPr>
          <w:p w14:paraId="1EE21308"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6200EECC"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58D60098" w14:textId="77777777" w:rsidR="007716C8" w:rsidRPr="004027B6" w:rsidRDefault="007716C8" w:rsidP="00771018">
            <w:pPr>
              <w:jc w:val="center"/>
              <w:rPr>
                <w:rFonts w:cs="Arial"/>
                <w:lang w:val="fr-FR"/>
              </w:rPr>
            </w:pPr>
            <w:r w:rsidRPr="004027B6">
              <w:rPr>
                <w:rFonts w:cs="Arial"/>
                <w:lang w:val="fr-FR"/>
              </w:rPr>
              <w:t>Troisièmement</w:t>
            </w:r>
          </w:p>
        </w:tc>
        <w:tc>
          <w:tcPr>
            <w:tcW w:w="458" w:type="pct"/>
          </w:tcPr>
          <w:p w14:paraId="24E1A40F"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7F5F88F2" w14:textId="77777777" w:rsidR="007716C8" w:rsidRPr="004027B6" w:rsidRDefault="007716C8" w:rsidP="00771018">
            <w:pPr>
              <w:jc w:val="center"/>
              <w:rPr>
                <w:rFonts w:cs="Arial"/>
                <w:lang w:val="fr-FR"/>
              </w:rPr>
            </w:pPr>
            <w:r w:rsidRPr="004027B6">
              <w:rPr>
                <w:rFonts w:cs="Arial"/>
                <w:lang w:val="fr-FR"/>
              </w:rPr>
              <w:t>Agences gouvernementales appropriées, organismes de recherche et ONG qualifiées</w:t>
            </w:r>
          </w:p>
        </w:tc>
        <w:tc>
          <w:tcPr>
            <w:tcW w:w="1190" w:type="pct"/>
          </w:tcPr>
          <w:p w14:paraId="0F15A048" w14:textId="567AC6E7" w:rsidR="007716C8" w:rsidRPr="004027B6" w:rsidRDefault="007716C8" w:rsidP="00771018">
            <w:pPr>
              <w:autoSpaceDE w:val="0"/>
              <w:autoSpaceDN w:val="0"/>
              <w:adjustRightInd w:val="0"/>
              <w:rPr>
                <w:rFonts w:cs="Arial"/>
                <w:lang w:val="fr-FR"/>
              </w:rPr>
            </w:pPr>
            <w:r w:rsidRPr="004027B6">
              <w:rPr>
                <w:rFonts w:cs="Arial"/>
                <w:lang w:val="fr-FR"/>
              </w:rPr>
              <w:t>Évaluations des menaces réalisées et mises à jour au moins toutes les deux réunions des signataires.</w:t>
            </w:r>
          </w:p>
          <w:p w14:paraId="4BB2A114" w14:textId="77777777" w:rsidR="007716C8" w:rsidRPr="004027B6" w:rsidRDefault="007716C8" w:rsidP="00771018">
            <w:pPr>
              <w:autoSpaceDE w:val="0"/>
              <w:autoSpaceDN w:val="0"/>
              <w:adjustRightInd w:val="0"/>
              <w:rPr>
                <w:rFonts w:cs="Arial"/>
                <w:lang w:val="fr-FR"/>
              </w:rPr>
            </w:pPr>
          </w:p>
          <w:p w14:paraId="1EDA5B94"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d'évaluations des menaces pesant sur </w:t>
            </w:r>
            <w:proofErr w:type="gramStart"/>
            <w:r w:rsidRPr="004027B6">
              <w:rPr>
                <w:rFonts w:cs="Arial"/>
                <w:lang w:val="fr-FR"/>
              </w:rPr>
              <w:t>les rapaces réalisées</w:t>
            </w:r>
            <w:proofErr w:type="gramEnd"/>
            <w:r w:rsidRPr="004027B6">
              <w:rPr>
                <w:rFonts w:cs="Arial"/>
                <w:lang w:val="fr-FR"/>
              </w:rPr>
              <w:t>.</w:t>
            </w:r>
          </w:p>
          <w:p w14:paraId="39F7F20A"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Rapports nationaux et rapports des partenaires coopérants.</w:t>
            </w:r>
          </w:p>
          <w:p w14:paraId="780D4917"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mises à jour de l'évaluation des menaces pesant sur </w:t>
            </w:r>
            <w:proofErr w:type="gramStart"/>
            <w:r w:rsidRPr="004027B6">
              <w:rPr>
                <w:rFonts w:cs="Arial"/>
                <w:lang w:val="fr-FR"/>
              </w:rPr>
              <w:t>les rapaces réalisées</w:t>
            </w:r>
            <w:proofErr w:type="gramEnd"/>
            <w:r w:rsidRPr="004027B6">
              <w:rPr>
                <w:rFonts w:cs="Arial"/>
                <w:lang w:val="fr-FR"/>
              </w:rPr>
              <w:t xml:space="preserve"> dans les six ans suivant l'évaluation initiale.</w:t>
            </w:r>
          </w:p>
          <w:p w14:paraId="30B9E0EE"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Rapports nationaux et rapports des partenaires coopérants.</w:t>
            </w:r>
          </w:p>
          <w:p w14:paraId="65F6E1C0" w14:textId="77777777" w:rsidR="007716C8" w:rsidRPr="004027B6" w:rsidRDefault="007716C8" w:rsidP="00771018">
            <w:pPr>
              <w:autoSpaceDE w:val="0"/>
              <w:autoSpaceDN w:val="0"/>
              <w:adjustRightInd w:val="0"/>
              <w:rPr>
                <w:rFonts w:cs="Arial"/>
                <w:lang w:val="fr-FR"/>
              </w:rPr>
            </w:pPr>
          </w:p>
        </w:tc>
      </w:tr>
      <w:tr w:rsidR="007716C8" w:rsidRPr="00D84146" w14:paraId="48AC4824" w14:textId="77777777">
        <w:tc>
          <w:tcPr>
            <w:tcW w:w="1177" w:type="pct"/>
          </w:tcPr>
          <w:p w14:paraId="5C53960C" w14:textId="77777777" w:rsidR="007716C8" w:rsidRPr="004027B6" w:rsidRDefault="007716C8" w:rsidP="00771018">
            <w:pPr>
              <w:autoSpaceDE w:val="0"/>
              <w:autoSpaceDN w:val="0"/>
              <w:adjustRightInd w:val="0"/>
              <w:rPr>
                <w:rFonts w:cs="Arial"/>
                <w:lang w:val="fr-FR"/>
              </w:rPr>
            </w:pPr>
            <w:r w:rsidRPr="004027B6">
              <w:rPr>
                <w:rFonts w:cs="Arial"/>
                <w:lang w:val="fr-FR"/>
              </w:rPr>
              <w:t>4.2.  Veiller à ce que les demandes d'autorisation pour les changements d'utilisation des terres, le développement des infrastructures, l'utilisation de substances dangereuses, la gestion des déchets et d'autres activités susceptibles d'avoir des effets importants sur les oiseaux de proie ou leurs habitats fassent l'objet d'études d'impact sur l'environnement (EIE) ou d'évaluations environnementales stratégiques (EES) qui respectent la CMS et d'autres directives internationales sur les meilleures pratiques/utilisent d'autres outils et groupes d'experts disponibles, et que les résultats de ces évaluations soient utilisés pour documenter les autorisations concernées et (lorsque l'autorisation est accordée) pour définir des mesures efficaces d'atténuation, le cas échéant.</w:t>
            </w:r>
          </w:p>
        </w:tc>
        <w:tc>
          <w:tcPr>
            <w:tcW w:w="396" w:type="pct"/>
          </w:tcPr>
          <w:p w14:paraId="0DB03237" w14:textId="77777777" w:rsidR="007716C8" w:rsidRPr="004027B6" w:rsidRDefault="007716C8" w:rsidP="00771018">
            <w:pPr>
              <w:jc w:val="center"/>
              <w:rPr>
                <w:rFonts w:cs="Arial"/>
                <w:lang w:val="fr-FR"/>
              </w:rPr>
            </w:pPr>
            <w:r w:rsidRPr="004027B6">
              <w:rPr>
                <w:rFonts w:cs="Arial"/>
                <w:lang w:val="fr-FR"/>
              </w:rPr>
              <w:t>Toutes les espèces concernées</w:t>
            </w:r>
          </w:p>
        </w:tc>
        <w:tc>
          <w:tcPr>
            <w:tcW w:w="559" w:type="pct"/>
          </w:tcPr>
          <w:p w14:paraId="3B831204"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2E56F979"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59AD5E83"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6B0FB356" w14:textId="77777777" w:rsidR="007716C8" w:rsidRPr="004027B6" w:rsidRDefault="007716C8" w:rsidP="00771018">
            <w:pPr>
              <w:jc w:val="center"/>
              <w:rPr>
                <w:rFonts w:cs="Arial"/>
                <w:lang w:val="fr-FR"/>
              </w:rPr>
            </w:pPr>
            <w:r w:rsidRPr="004027B6">
              <w:rPr>
                <w:rFonts w:cs="Arial"/>
                <w:lang w:val="fr-FR"/>
              </w:rPr>
              <w:t>Gouvernements nationaux, gouvernements locaux et organes décisionnels sectoriels, groupes de travail de la CMS sur l'énergie et sur l'abattage, la capture et le commerce illicites d'oiseaux migrateurs en Méditerranée.</w:t>
            </w:r>
          </w:p>
        </w:tc>
        <w:tc>
          <w:tcPr>
            <w:tcW w:w="1190" w:type="pct"/>
          </w:tcPr>
          <w:p w14:paraId="545FCBB9" w14:textId="77777777" w:rsidR="007716C8" w:rsidRPr="004027B6" w:rsidRDefault="007716C8" w:rsidP="00771018">
            <w:pPr>
              <w:autoSpaceDE w:val="0"/>
              <w:autoSpaceDN w:val="0"/>
              <w:adjustRightInd w:val="0"/>
              <w:rPr>
                <w:rFonts w:cs="Arial"/>
                <w:lang w:val="fr-FR"/>
              </w:rPr>
            </w:pPr>
            <w:r w:rsidRPr="004027B6">
              <w:rPr>
                <w:rFonts w:cs="Arial"/>
                <w:lang w:val="fr-FR"/>
              </w:rPr>
              <w:t>La législation contient des dispositions solides et exhaustives en matière d'EIE et d'EES, qui sont étayées par des orientations/expertises pertinentes et mises en œuvre de manière efficace dans tous les cas concernés.</w:t>
            </w:r>
          </w:p>
          <w:p w14:paraId="7A175E2E" w14:textId="77777777" w:rsidR="007716C8" w:rsidRPr="004027B6" w:rsidRDefault="007716C8" w:rsidP="00771018">
            <w:pPr>
              <w:autoSpaceDE w:val="0"/>
              <w:autoSpaceDN w:val="0"/>
              <w:adjustRightInd w:val="0"/>
              <w:rPr>
                <w:rFonts w:cs="Arial"/>
                <w:lang w:val="fr-FR"/>
              </w:rPr>
            </w:pPr>
          </w:p>
          <w:p w14:paraId="6D851314"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et proportion de signataires disposant d'une législation prévoyant une EIE et une EES solides et complètes.</w:t>
            </w:r>
          </w:p>
          <w:p w14:paraId="2539D696" w14:textId="77777777" w:rsidR="007716C8" w:rsidRPr="004027B6" w:rsidRDefault="007716C8" w:rsidP="00771018">
            <w:pPr>
              <w:autoSpaceDE w:val="0"/>
              <w:autoSpaceDN w:val="0"/>
              <w:adjustRightInd w:val="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36E9F6C2" w14:textId="77777777" w:rsidR="007716C8" w:rsidRPr="004027B6" w:rsidRDefault="007716C8" w:rsidP="00771018">
            <w:pPr>
              <w:autoSpaceDE w:val="0"/>
              <w:autoSpaceDN w:val="0"/>
              <w:adjustRightInd w:val="0"/>
              <w:rPr>
                <w:rFonts w:cs="Arial"/>
                <w:lang w:val="fr-FR"/>
              </w:rPr>
            </w:pPr>
          </w:p>
        </w:tc>
      </w:tr>
      <w:tr w:rsidR="0032436D" w:rsidRPr="00D84146" w14:paraId="1258B9BD" w14:textId="77777777" w:rsidTr="00DC42E9">
        <w:tblPrEx>
          <w:tblW w:w="5000" w:type="pct"/>
          <w:tblPrExChange w:id="31" w:author="Karima Aoukili" w:date="2023-07-04T22:39:00Z">
            <w:tblPrEx>
              <w:tblW w:w="5000" w:type="pct"/>
            </w:tblPrEx>
          </w:tblPrExChange>
        </w:tblPrEx>
        <w:trPr>
          <w:ins w:id="32" w:author="Karima Aoukili" w:date="2023-07-04T22:35:00Z"/>
        </w:trPr>
        <w:tc>
          <w:tcPr>
            <w:tcW w:w="1177" w:type="pct"/>
            <w:shd w:val="clear" w:color="auto" w:fill="FFFFFF" w:themeFill="background1"/>
            <w:tcPrChange w:id="33" w:author="Karima Aoukili" w:date="2023-07-04T22:39:00Z">
              <w:tcPr>
                <w:tcW w:w="1177" w:type="pct"/>
              </w:tcPr>
            </w:tcPrChange>
          </w:tcPr>
          <w:p w14:paraId="555A0790" w14:textId="73BBC698" w:rsidR="0032436D" w:rsidRPr="00DC42E9" w:rsidRDefault="0032436D" w:rsidP="00771018">
            <w:pPr>
              <w:autoSpaceDE w:val="0"/>
              <w:autoSpaceDN w:val="0"/>
              <w:adjustRightInd w:val="0"/>
              <w:rPr>
                <w:ins w:id="34" w:author="Karima Aoukili" w:date="2023-07-04T22:35:00Z"/>
                <w:rFonts w:cs="Arial"/>
                <w:lang w:val="fr-FR"/>
              </w:rPr>
            </w:pPr>
            <w:ins w:id="35" w:author="Karima Aoukili" w:date="2023-07-04T22:35:00Z">
              <w:r w:rsidRPr="00DC42E9">
                <w:rPr>
                  <w:rFonts w:cs="Arial"/>
                  <w:lang w:val="fr-FR"/>
                </w:rPr>
                <w:t xml:space="preserve">4.3 </w:t>
              </w:r>
            </w:ins>
            <w:ins w:id="36" w:author="Karima Aoukili" w:date="2023-07-04T22:43:00Z">
              <w:r w:rsidR="00DC42E9">
                <w:rPr>
                  <w:rFonts w:cs="Arial"/>
                  <w:lang w:val="fr-FR"/>
                </w:rPr>
                <w:t xml:space="preserve">Entreprendre la surveillance </w:t>
              </w:r>
            </w:ins>
            <w:ins w:id="37" w:author="Karima Aoukili" w:date="2023-07-04T22:44:00Z">
              <w:r w:rsidR="00DC42E9">
                <w:rPr>
                  <w:rFonts w:cs="Arial"/>
                  <w:lang w:val="fr-FR"/>
                </w:rPr>
                <w:t>appropriée</w:t>
              </w:r>
            </w:ins>
            <w:ins w:id="38" w:author="Karima Aoukili" w:date="2023-07-04T22:43:00Z">
              <w:r w:rsidR="00DC42E9">
                <w:rPr>
                  <w:rFonts w:cs="Arial"/>
                  <w:lang w:val="fr-FR"/>
                </w:rPr>
                <w:t xml:space="preserve"> des maladies qui pourraient menacer les populations d’oiseaux de proie</w:t>
              </w:r>
            </w:ins>
            <w:ins w:id="39" w:author="Karima Aoukili" w:date="2023-07-04T22:44:00Z">
              <w:r w:rsidR="00DC42E9">
                <w:rPr>
                  <w:rFonts w:cs="Arial"/>
                  <w:lang w:val="fr-FR"/>
                </w:rPr>
                <w:t xml:space="preserve">, </w:t>
              </w:r>
            </w:ins>
            <w:ins w:id="40" w:author="Karima Aoukili" w:date="2023-07-04T22:47:00Z">
              <w:r w:rsidR="00DC42E9">
                <w:rPr>
                  <w:rFonts w:cs="Arial"/>
                  <w:lang w:val="fr-FR"/>
                </w:rPr>
                <w:t>not</w:t>
              </w:r>
            </w:ins>
            <w:ins w:id="41" w:author="Karima Aoukili" w:date="2023-07-04T22:48:00Z">
              <w:r w:rsidR="00DC42E9">
                <w:rPr>
                  <w:rFonts w:cs="Arial"/>
                  <w:lang w:val="fr-FR"/>
                </w:rPr>
                <w:t xml:space="preserve">amment en </w:t>
              </w:r>
            </w:ins>
            <w:ins w:id="42" w:author="Karima Aoukili" w:date="2023-07-04T23:19:00Z">
              <w:r w:rsidR="00C303BE">
                <w:rPr>
                  <w:rFonts w:cs="Arial"/>
                  <w:lang w:val="fr-FR"/>
                </w:rPr>
                <w:t>surveillant</w:t>
              </w:r>
            </w:ins>
            <w:ins w:id="43" w:author="Karima Aoukili" w:date="2023-07-04T22:48:00Z">
              <w:r w:rsidR="00DC42E9">
                <w:rPr>
                  <w:rFonts w:cs="Arial"/>
                  <w:lang w:val="fr-FR"/>
                </w:rPr>
                <w:t xml:space="preserve"> et en testant la présence et l’impact </w:t>
              </w:r>
            </w:ins>
            <w:ins w:id="44" w:author="Karima Aoukili" w:date="2023-07-04T22:49:00Z">
              <w:r w:rsidR="00A35053">
                <w:rPr>
                  <w:rFonts w:cs="Arial"/>
                  <w:lang w:val="fr-FR"/>
                </w:rPr>
                <w:t xml:space="preserve">des grippes aviaires hautement </w:t>
              </w:r>
            </w:ins>
            <w:ins w:id="45" w:author="Karima Aoukili" w:date="2023-07-04T22:50:00Z">
              <w:r w:rsidR="00A35053">
                <w:rPr>
                  <w:rFonts w:cs="Arial"/>
                  <w:lang w:val="fr-FR"/>
                </w:rPr>
                <w:t xml:space="preserve">pathogènes (HPAI) </w:t>
              </w:r>
            </w:ins>
            <w:ins w:id="46" w:author="Karima Aoukili" w:date="2023-07-04T23:05:00Z">
              <w:r w:rsidR="007334B6">
                <w:rPr>
                  <w:rFonts w:cs="Arial"/>
                  <w:lang w:val="fr-FR"/>
                </w:rPr>
                <w:t xml:space="preserve">chez </w:t>
              </w:r>
            </w:ins>
            <w:ins w:id="47" w:author="Karima Aoukili" w:date="2023-07-04T23:06:00Z">
              <w:r w:rsidR="007334B6">
                <w:rPr>
                  <w:rFonts w:cs="Arial"/>
                  <w:lang w:val="fr-FR"/>
                </w:rPr>
                <w:t xml:space="preserve">les rapaces domestiques ou migrateurs, et prendre, </w:t>
              </w:r>
            </w:ins>
            <w:ins w:id="48" w:author="Karima Aoukili" w:date="2023-07-04T23:08:00Z">
              <w:r w:rsidR="007334B6">
                <w:rPr>
                  <w:rFonts w:cs="Arial"/>
                  <w:lang w:val="fr-FR"/>
                </w:rPr>
                <w:t>le cas échéant</w:t>
              </w:r>
            </w:ins>
            <w:ins w:id="49" w:author="Karima Aoukili" w:date="2023-07-04T23:06:00Z">
              <w:r w:rsidR="007334B6">
                <w:rPr>
                  <w:rFonts w:cs="Arial"/>
                  <w:lang w:val="fr-FR"/>
                </w:rPr>
                <w:t>, des mesures</w:t>
              </w:r>
            </w:ins>
            <w:ins w:id="50" w:author="Karima Aoukili" w:date="2023-07-04T23:13:00Z">
              <w:r w:rsidR="00A525CF">
                <w:rPr>
                  <w:rFonts w:cs="Arial"/>
                  <w:lang w:val="fr-FR"/>
                </w:rPr>
                <w:t xml:space="preserve"> o</w:t>
              </w:r>
            </w:ins>
            <w:ins w:id="51" w:author="Karima Aoukili" w:date="2023-07-04T23:14:00Z">
              <w:r w:rsidR="00A525CF">
                <w:rPr>
                  <w:rFonts w:cs="Arial"/>
                  <w:lang w:val="fr-FR"/>
                </w:rPr>
                <w:t>pportunes</w:t>
              </w:r>
            </w:ins>
            <w:ins w:id="52" w:author="Karima Aoukili" w:date="2023-07-04T23:06:00Z">
              <w:r w:rsidR="007334B6">
                <w:rPr>
                  <w:rFonts w:cs="Arial"/>
                  <w:lang w:val="fr-FR"/>
                </w:rPr>
                <w:t xml:space="preserve"> et efficaces.</w:t>
              </w:r>
            </w:ins>
          </w:p>
        </w:tc>
        <w:tc>
          <w:tcPr>
            <w:tcW w:w="396" w:type="pct"/>
            <w:shd w:val="clear" w:color="auto" w:fill="FFFFFF" w:themeFill="background1"/>
            <w:tcPrChange w:id="53" w:author="Karima Aoukili" w:date="2023-07-04T22:39:00Z">
              <w:tcPr>
                <w:tcW w:w="396" w:type="pct"/>
              </w:tcPr>
            </w:tcPrChange>
          </w:tcPr>
          <w:p w14:paraId="79E10D87" w14:textId="77777777" w:rsidR="0032436D" w:rsidRPr="00DC42E9" w:rsidRDefault="0032436D" w:rsidP="00771018">
            <w:pPr>
              <w:jc w:val="center"/>
              <w:rPr>
                <w:ins w:id="54" w:author="Karima Aoukili" w:date="2023-07-04T22:35:00Z"/>
                <w:rFonts w:cs="Arial"/>
                <w:lang w:val="fr-FR"/>
              </w:rPr>
            </w:pPr>
          </w:p>
        </w:tc>
        <w:tc>
          <w:tcPr>
            <w:tcW w:w="559" w:type="pct"/>
            <w:shd w:val="clear" w:color="auto" w:fill="FFFFFF" w:themeFill="background1"/>
            <w:tcPrChange w:id="55" w:author="Karima Aoukili" w:date="2023-07-04T22:39:00Z">
              <w:tcPr>
                <w:tcW w:w="559" w:type="pct"/>
              </w:tcPr>
            </w:tcPrChange>
          </w:tcPr>
          <w:p w14:paraId="49D0FBAA" w14:textId="77777777" w:rsidR="0032436D" w:rsidRPr="00DC42E9" w:rsidRDefault="0032436D" w:rsidP="00771018">
            <w:pPr>
              <w:jc w:val="center"/>
              <w:rPr>
                <w:ins w:id="56" w:author="Karima Aoukili" w:date="2023-07-04T22:35:00Z"/>
                <w:rFonts w:cs="Arial"/>
                <w:lang w:val="fr-FR"/>
              </w:rPr>
            </w:pPr>
          </w:p>
        </w:tc>
        <w:tc>
          <w:tcPr>
            <w:tcW w:w="508" w:type="pct"/>
            <w:shd w:val="clear" w:color="auto" w:fill="FFFFFF" w:themeFill="background1"/>
            <w:tcPrChange w:id="57" w:author="Karima Aoukili" w:date="2023-07-04T22:39:00Z">
              <w:tcPr>
                <w:tcW w:w="508" w:type="pct"/>
              </w:tcPr>
            </w:tcPrChange>
          </w:tcPr>
          <w:p w14:paraId="715379E7" w14:textId="77777777" w:rsidR="0032436D" w:rsidRPr="00DC42E9" w:rsidRDefault="0032436D" w:rsidP="00771018">
            <w:pPr>
              <w:jc w:val="center"/>
              <w:rPr>
                <w:ins w:id="58" w:author="Karima Aoukili" w:date="2023-07-04T22:35:00Z"/>
                <w:rFonts w:cs="Arial"/>
                <w:lang w:val="fr-FR"/>
              </w:rPr>
            </w:pPr>
          </w:p>
        </w:tc>
        <w:tc>
          <w:tcPr>
            <w:tcW w:w="458" w:type="pct"/>
            <w:shd w:val="clear" w:color="auto" w:fill="FFFFFF" w:themeFill="background1"/>
            <w:tcPrChange w:id="59" w:author="Karima Aoukili" w:date="2023-07-04T22:39:00Z">
              <w:tcPr>
                <w:tcW w:w="458" w:type="pct"/>
              </w:tcPr>
            </w:tcPrChange>
          </w:tcPr>
          <w:p w14:paraId="2A788842" w14:textId="77777777" w:rsidR="0032436D" w:rsidRPr="00DC42E9" w:rsidRDefault="0032436D" w:rsidP="00771018">
            <w:pPr>
              <w:jc w:val="center"/>
              <w:rPr>
                <w:ins w:id="60" w:author="Karima Aoukili" w:date="2023-07-04T22:35:00Z"/>
                <w:rFonts w:cs="Arial"/>
                <w:lang w:val="fr-FR"/>
              </w:rPr>
            </w:pPr>
          </w:p>
        </w:tc>
        <w:tc>
          <w:tcPr>
            <w:tcW w:w="712" w:type="pct"/>
            <w:shd w:val="clear" w:color="auto" w:fill="FFFFFF" w:themeFill="background1"/>
            <w:tcPrChange w:id="61" w:author="Karima Aoukili" w:date="2023-07-04T22:39:00Z">
              <w:tcPr>
                <w:tcW w:w="712" w:type="pct"/>
              </w:tcPr>
            </w:tcPrChange>
          </w:tcPr>
          <w:p w14:paraId="6D1010D5" w14:textId="77777777" w:rsidR="0032436D" w:rsidRPr="00DC42E9" w:rsidRDefault="0032436D" w:rsidP="00771018">
            <w:pPr>
              <w:jc w:val="center"/>
              <w:rPr>
                <w:ins w:id="62" w:author="Karima Aoukili" w:date="2023-07-04T22:35:00Z"/>
                <w:rFonts w:cs="Arial"/>
                <w:lang w:val="fr-FR"/>
              </w:rPr>
            </w:pPr>
          </w:p>
        </w:tc>
        <w:tc>
          <w:tcPr>
            <w:tcW w:w="1190" w:type="pct"/>
            <w:shd w:val="clear" w:color="auto" w:fill="FFFFFF" w:themeFill="background1"/>
            <w:tcPrChange w:id="63" w:author="Karima Aoukili" w:date="2023-07-04T22:39:00Z">
              <w:tcPr>
                <w:tcW w:w="1190" w:type="pct"/>
              </w:tcPr>
            </w:tcPrChange>
          </w:tcPr>
          <w:p w14:paraId="051414CF" w14:textId="01A2DEAB" w:rsidR="0032436D" w:rsidRDefault="00A525CF" w:rsidP="00771018">
            <w:pPr>
              <w:autoSpaceDE w:val="0"/>
              <w:autoSpaceDN w:val="0"/>
              <w:adjustRightInd w:val="0"/>
              <w:rPr>
                <w:ins w:id="64" w:author="Karima Aoukili" w:date="2023-07-04T23:19:00Z"/>
                <w:rFonts w:cs="Arial"/>
                <w:lang w:val="fr-FR"/>
              </w:rPr>
            </w:pPr>
            <w:ins w:id="65" w:author="Karima Aoukili" w:date="2023-07-04T23:16:00Z">
              <w:r>
                <w:rPr>
                  <w:rFonts w:cs="Arial"/>
                  <w:lang w:val="fr-FR"/>
                </w:rPr>
                <w:t>Programme</w:t>
              </w:r>
            </w:ins>
            <w:ins w:id="66" w:author="Karima Aoukili" w:date="2023-07-04T23:18:00Z">
              <w:r>
                <w:rPr>
                  <w:rFonts w:cs="Arial"/>
                  <w:lang w:val="fr-FR"/>
                </w:rPr>
                <w:t>s</w:t>
              </w:r>
            </w:ins>
            <w:ins w:id="67" w:author="Karima Aoukili" w:date="2023-07-04T23:16:00Z">
              <w:r>
                <w:rPr>
                  <w:rFonts w:cs="Arial"/>
                  <w:lang w:val="fr-FR"/>
                </w:rPr>
                <w:t xml:space="preserve"> de surveillance et de suivi </w:t>
              </w:r>
            </w:ins>
            <w:ins w:id="68" w:author="Karima Aoukili" w:date="2023-07-04T23:20:00Z">
              <w:r w:rsidR="00C303BE">
                <w:rPr>
                  <w:rFonts w:cs="Arial"/>
                  <w:lang w:val="fr-FR"/>
                </w:rPr>
                <w:t xml:space="preserve">efficaces mis </w:t>
              </w:r>
            </w:ins>
            <w:ins w:id="69" w:author="Karima Aoukili" w:date="2023-07-04T23:19:00Z">
              <w:r w:rsidR="00C303BE">
                <w:rPr>
                  <w:rFonts w:cs="Arial"/>
                  <w:lang w:val="fr-FR"/>
                </w:rPr>
                <w:t xml:space="preserve">en place </w:t>
              </w:r>
            </w:ins>
          </w:p>
          <w:p w14:paraId="52E00A94" w14:textId="77777777" w:rsidR="00C303BE" w:rsidRDefault="00C303BE" w:rsidP="00771018">
            <w:pPr>
              <w:autoSpaceDE w:val="0"/>
              <w:autoSpaceDN w:val="0"/>
              <w:adjustRightInd w:val="0"/>
              <w:rPr>
                <w:ins w:id="70" w:author="Karima Aoukili" w:date="2023-07-04T23:19:00Z"/>
                <w:rFonts w:cs="Arial"/>
                <w:lang w:val="fr-FR"/>
              </w:rPr>
            </w:pPr>
          </w:p>
          <w:p w14:paraId="046B31F5" w14:textId="77777777" w:rsidR="00C303BE" w:rsidRDefault="00C303BE" w:rsidP="00771018">
            <w:pPr>
              <w:autoSpaceDE w:val="0"/>
              <w:autoSpaceDN w:val="0"/>
              <w:adjustRightInd w:val="0"/>
              <w:rPr>
                <w:ins w:id="71" w:author="Karima Aoukili" w:date="2023-07-04T23:23:00Z"/>
                <w:rFonts w:cs="Arial"/>
                <w:u w:val="single"/>
                <w:lang w:val="fr-FR"/>
              </w:rPr>
            </w:pPr>
            <w:ins w:id="72" w:author="Karima Aoukili" w:date="2023-07-04T23:19:00Z">
              <w:r w:rsidRPr="00C303BE">
                <w:rPr>
                  <w:rFonts w:cs="Arial"/>
                  <w:i/>
                  <w:iCs/>
                  <w:lang w:val="fr-FR"/>
                  <w:rPrChange w:id="73" w:author="Karima Aoukili" w:date="2023-07-04T23:19:00Z">
                    <w:rPr>
                      <w:rFonts w:cs="Arial"/>
                      <w:lang w:val="fr-FR"/>
                    </w:rPr>
                  </w:rPrChange>
                </w:rPr>
                <w:t>Indicateur :</w:t>
              </w:r>
              <w:r w:rsidRPr="00C303BE">
                <w:rPr>
                  <w:rFonts w:cs="Arial"/>
                  <w:u w:val="single"/>
                  <w:lang w:val="fr-FR"/>
                  <w:rPrChange w:id="74" w:author="Karima Aoukili" w:date="2023-07-04T23:21:00Z">
                    <w:rPr>
                      <w:rFonts w:cs="Arial"/>
                      <w:lang w:val="fr-FR"/>
                    </w:rPr>
                  </w:rPrChange>
                </w:rPr>
                <w:t xml:space="preserve"> </w:t>
              </w:r>
            </w:ins>
            <w:ins w:id="75" w:author="Karima Aoukili" w:date="2023-07-04T23:21:00Z">
              <w:r w:rsidRPr="00C303BE">
                <w:rPr>
                  <w:rFonts w:cs="Arial"/>
                  <w:u w:val="single"/>
                  <w:lang w:val="fr-FR"/>
                  <w:rPrChange w:id="76" w:author="Karima Aoukili" w:date="2023-07-04T23:21:00Z">
                    <w:rPr>
                      <w:rFonts w:cs="Arial"/>
                      <w:i/>
                      <w:iCs/>
                      <w:lang w:val="fr-FR"/>
                    </w:rPr>
                  </w:rPrChange>
                </w:rPr>
                <w:t>N</w:t>
              </w:r>
              <w:r>
                <w:rPr>
                  <w:rFonts w:cs="Arial"/>
                  <w:u w:val="single"/>
                  <w:lang w:val="fr-FR"/>
                </w:rPr>
                <w:t xml:space="preserve">ombre de programmes de </w:t>
              </w:r>
            </w:ins>
            <w:ins w:id="77" w:author="Karima Aoukili" w:date="2023-07-04T23:22:00Z">
              <w:r>
                <w:rPr>
                  <w:rFonts w:cs="Arial"/>
                  <w:u w:val="single"/>
                  <w:lang w:val="fr-FR"/>
                </w:rPr>
                <w:t xml:space="preserve">surveillance et de </w:t>
              </w:r>
            </w:ins>
            <w:ins w:id="78" w:author="Karima Aoukili" w:date="2023-07-04T23:21:00Z">
              <w:r>
                <w:rPr>
                  <w:rFonts w:cs="Arial"/>
                  <w:u w:val="single"/>
                  <w:lang w:val="fr-FR"/>
                </w:rPr>
                <w:t xml:space="preserve">suivi </w:t>
              </w:r>
            </w:ins>
            <w:ins w:id="79" w:author="Karima Aoukili" w:date="2023-07-04T23:22:00Z">
              <w:r>
                <w:rPr>
                  <w:rFonts w:cs="Arial"/>
                  <w:u w:val="single"/>
                  <w:lang w:val="fr-FR"/>
                </w:rPr>
                <w:t>efficaces</w:t>
              </w:r>
            </w:ins>
          </w:p>
          <w:p w14:paraId="733E19C6" w14:textId="77777777" w:rsidR="00C303BE" w:rsidRDefault="00C303BE" w:rsidP="00771018">
            <w:pPr>
              <w:autoSpaceDE w:val="0"/>
              <w:autoSpaceDN w:val="0"/>
              <w:adjustRightInd w:val="0"/>
              <w:rPr>
                <w:ins w:id="80" w:author="Karima Aoukili" w:date="2023-07-04T23:23:00Z"/>
                <w:rFonts w:cs="Arial"/>
                <w:u w:val="single"/>
                <w:lang w:val="fr-FR"/>
              </w:rPr>
            </w:pPr>
          </w:p>
          <w:p w14:paraId="1C62B8D0" w14:textId="0D1D9BF4" w:rsidR="00C303BE" w:rsidRPr="00C303BE" w:rsidRDefault="00C303BE" w:rsidP="00771018">
            <w:pPr>
              <w:autoSpaceDE w:val="0"/>
              <w:autoSpaceDN w:val="0"/>
              <w:adjustRightInd w:val="0"/>
              <w:rPr>
                <w:ins w:id="81" w:author="Karima Aoukili" w:date="2023-07-04T22:35:00Z"/>
                <w:rFonts w:cs="Arial"/>
                <w:lang w:val="fr-FR"/>
              </w:rPr>
            </w:pPr>
            <w:ins w:id="82" w:author="Karima Aoukili" w:date="2023-07-04T23:24:00Z">
              <w:r w:rsidRPr="00C303BE">
                <w:rPr>
                  <w:rFonts w:cs="Arial"/>
                  <w:i/>
                  <w:iCs/>
                  <w:u w:val="single"/>
                  <w:lang w:val="fr-FR"/>
                  <w:rPrChange w:id="83" w:author="Karima Aoukili" w:date="2023-07-04T23:24:00Z">
                    <w:rPr>
                      <w:rFonts w:cs="Arial"/>
                      <w:u w:val="single"/>
                      <w:lang w:val="fr-FR"/>
                    </w:rPr>
                  </w:rPrChange>
                </w:rPr>
                <w:t xml:space="preserve">Source de données : </w:t>
              </w:r>
              <w:r>
                <w:rPr>
                  <w:rFonts w:cs="Arial"/>
                  <w:u w:val="single"/>
                  <w:lang w:val="fr-FR"/>
                </w:rPr>
                <w:t>Rapports Nationaux</w:t>
              </w:r>
            </w:ins>
            <w:ins w:id="84" w:author="Karima Aoukili" w:date="2023-07-04T23:21:00Z">
              <w:r>
                <w:rPr>
                  <w:rFonts w:cs="Arial"/>
                  <w:u w:val="single"/>
                  <w:lang w:val="fr-FR"/>
                </w:rPr>
                <w:t xml:space="preserve"> </w:t>
              </w:r>
            </w:ins>
          </w:p>
        </w:tc>
      </w:tr>
      <w:tr w:rsidR="007716C8" w:rsidRPr="00D84146" w14:paraId="0BE8A9B6" w14:textId="77777777" w:rsidTr="00DC0C88">
        <w:tc>
          <w:tcPr>
            <w:tcW w:w="5000" w:type="pct"/>
            <w:gridSpan w:val="7"/>
            <w:shd w:val="clear" w:color="auto" w:fill="E7E6E6" w:themeFill="background2"/>
          </w:tcPr>
          <w:p w14:paraId="14587ADA" w14:textId="77777777" w:rsidR="007716C8" w:rsidRPr="004027B6" w:rsidRDefault="007716C8" w:rsidP="001156B6">
            <w:pPr>
              <w:rPr>
                <w:rFonts w:cs="Arial"/>
                <w:b/>
                <w:bCs/>
                <w:lang w:val="fr-FR"/>
              </w:rPr>
            </w:pPr>
            <w:r w:rsidRPr="004027B6">
              <w:rPr>
                <w:rFonts w:cs="Arial"/>
                <w:b/>
                <w:bCs/>
                <w:lang w:val="fr-FR"/>
              </w:rPr>
              <w:t>Activité 5 : Action/intégration intersectorielle</w:t>
            </w:r>
          </w:p>
          <w:p w14:paraId="216DB4A5" w14:textId="77777777" w:rsidR="007716C8" w:rsidRPr="004027B6" w:rsidRDefault="007716C8" w:rsidP="00771018">
            <w:pPr>
              <w:rPr>
                <w:rFonts w:eastAsia="Times New Roman" w:cs="Arial"/>
                <w:lang w:val="fr-FR"/>
              </w:rPr>
            </w:pPr>
          </w:p>
          <w:p w14:paraId="08B7E14E" w14:textId="77777777" w:rsidR="007716C8" w:rsidRPr="004027B6" w:rsidRDefault="007716C8" w:rsidP="00771018">
            <w:pPr>
              <w:ind w:left="227"/>
              <w:rPr>
                <w:rFonts w:cs="Arial"/>
                <w:lang w:val="fr-FR"/>
              </w:rPr>
            </w:pPr>
            <w:r w:rsidRPr="004027B6">
              <w:rPr>
                <w:rFonts w:eastAsia="Times New Roman" w:cs="Arial"/>
                <w:lang w:val="fr-FR"/>
              </w:rPr>
              <w:t>(Prendre en considération et intégrer, dans la mesure du possible, les besoins en matière de conservation des oiseaux de proie dans les secteurs et les politiques connexes, notamment l'agriculture, la sylviculture, l'énergie, les transports, les déchets, le tourisme et autres).</w:t>
            </w:r>
          </w:p>
          <w:p w14:paraId="114B2C21" w14:textId="77777777" w:rsidR="007716C8" w:rsidRPr="004027B6" w:rsidRDefault="007716C8" w:rsidP="00771018">
            <w:pPr>
              <w:autoSpaceDE w:val="0"/>
              <w:autoSpaceDN w:val="0"/>
              <w:adjustRightInd w:val="0"/>
              <w:rPr>
                <w:rFonts w:cs="Arial"/>
                <w:lang w:val="fr-FR"/>
              </w:rPr>
            </w:pPr>
          </w:p>
        </w:tc>
      </w:tr>
      <w:tr w:rsidR="007716C8" w:rsidRPr="00D84146" w14:paraId="4192E84C" w14:textId="77777777">
        <w:tc>
          <w:tcPr>
            <w:tcW w:w="1177" w:type="pct"/>
          </w:tcPr>
          <w:p w14:paraId="77C355AC" w14:textId="77777777" w:rsidR="007716C8" w:rsidRPr="004027B6" w:rsidRDefault="007716C8" w:rsidP="00771018">
            <w:pPr>
              <w:autoSpaceDE w:val="0"/>
              <w:autoSpaceDN w:val="0"/>
              <w:adjustRightInd w:val="0"/>
              <w:rPr>
                <w:rFonts w:cs="Arial"/>
                <w:lang w:val="fr-FR"/>
              </w:rPr>
            </w:pPr>
            <w:r w:rsidRPr="004027B6">
              <w:rPr>
                <w:rFonts w:cs="Arial"/>
                <w:lang w:val="fr-FR"/>
              </w:rPr>
              <w:t>5.1.  Promouvoir la sensibilisation, la prise en considération éclairée et, si possible, l'intégration des besoins en matière de conservation des oiseaux de proie dans les politiques et les pratiques des secteurs concernés, tels que</w:t>
            </w:r>
            <w:r w:rsidRPr="004027B6">
              <w:rPr>
                <w:rFonts w:eastAsia="Times New Roman" w:cs="Arial"/>
                <w:lang w:val="fr-FR"/>
              </w:rPr>
              <w:t xml:space="preserve"> l'agriculture, la sylviculture, l'énergie, les transports, les déchets et le tourisme.</w:t>
            </w:r>
          </w:p>
        </w:tc>
        <w:tc>
          <w:tcPr>
            <w:tcW w:w="396" w:type="pct"/>
          </w:tcPr>
          <w:p w14:paraId="1BBAAE48"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63BCD14D"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5DB66C4F"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3A65FDC6"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75C55E0F" w14:textId="77777777" w:rsidR="007716C8" w:rsidRPr="004027B6" w:rsidRDefault="007716C8" w:rsidP="00771018">
            <w:pPr>
              <w:jc w:val="center"/>
              <w:rPr>
                <w:rFonts w:cs="Arial"/>
                <w:lang w:val="fr-FR"/>
              </w:rPr>
            </w:pPr>
            <w:r w:rsidRPr="004027B6">
              <w:rPr>
                <w:rFonts w:cs="Arial"/>
                <w:lang w:val="fr-FR"/>
              </w:rPr>
              <w:t>Gouvernements et secteurs et organisations concernés</w:t>
            </w:r>
          </w:p>
        </w:tc>
        <w:tc>
          <w:tcPr>
            <w:tcW w:w="1190" w:type="pct"/>
          </w:tcPr>
          <w:p w14:paraId="2FB64A14" w14:textId="77777777" w:rsidR="007716C8" w:rsidRPr="004027B6" w:rsidRDefault="007716C8" w:rsidP="00771018">
            <w:pPr>
              <w:autoSpaceDE w:val="0"/>
              <w:autoSpaceDN w:val="0"/>
              <w:adjustRightInd w:val="0"/>
              <w:rPr>
                <w:rFonts w:cs="Arial"/>
                <w:lang w:val="fr-FR"/>
              </w:rPr>
            </w:pPr>
            <w:r w:rsidRPr="004027B6">
              <w:rPr>
                <w:rFonts w:cs="Arial"/>
                <w:lang w:val="fr-FR"/>
              </w:rPr>
              <w:t>Les besoins de conservation des oiseaux de proie sont compris et intégrés dans les politiques et les pratiques des secteurs concernés.</w:t>
            </w:r>
          </w:p>
          <w:p w14:paraId="7F44B901" w14:textId="77777777" w:rsidR="007716C8" w:rsidRPr="004027B6" w:rsidRDefault="007716C8" w:rsidP="00771018">
            <w:pPr>
              <w:autoSpaceDE w:val="0"/>
              <w:autoSpaceDN w:val="0"/>
              <w:adjustRightInd w:val="0"/>
              <w:rPr>
                <w:rFonts w:cs="Arial"/>
                <w:lang w:val="fr-FR"/>
              </w:rPr>
            </w:pPr>
          </w:p>
          <w:p w14:paraId="0A7A501B"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signataires signalant l'intégration de la conservation des rapaces dans les secteurs concernés.</w:t>
            </w:r>
          </w:p>
          <w:p w14:paraId="115FCF4A"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239FF532"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mis en œuvre pour informer les décideurs des secteurs non liés à la conservation sur les besoins de conservation des oiseaux de proie migrateurs.</w:t>
            </w:r>
          </w:p>
          <w:p w14:paraId="4A8E3231"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4C285007" w14:textId="77777777" w:rsidR="007716C8" w:rsidRPr="004027B6" w:rsidRDefault="007716C8" w:rsidP="00771018">
            <w:pPr>
              <w:autoSpaceDE w:val="0"/>
              <w:autoSpaceDN w:val="0"/>
              <w:adjustRightInd w:val="0"/>
              <w:rPr>
                <w:rFonts w:cs="Arial"/>
                <w:lang w:val="fr-FR"/>
              </w:rPr>
            </w:pPr>
          </w:p>
        </w:tc>
      </w:tr>
      <w:tr w:rsidR="007716C8" w:rsidRPr="00D84146" w14:paraId="2CDCE352" w14:textId="77777777" w:rsidTr="00DC0C88">
        <w:tc>
          <w:tcPr>
            <w:tcW w:w="5000" w:type="pct"/>
            <w:gridSpan w:val="7"/>
            <w:shd w:val="clear" w:color="auto" w:fill="E7E6E6" w:themeFill="background2"/>
          </w:tcPr>
          <w:p w14:paraId="3BE67796" w14:textId="77777777" w:rsidR="007716C8" w:rsidRPr="004027B6" w:rsidRDefault="007716C8" w:rsidP="001156B6">
            <w:pPr>
              <w:rPr>
                <w:rFonts w:cs="Arial"/>
                <w:b/>
                <w:bCs/>
                <w:lang w:val="fr-FR"/>
              </w:rPr>
            </w:pPr>
            <w:r w:rsidRPr="004027B6">
              <w:rPr>
                <w:rFonts w:cs="Arial"/>
                <w:b/>
                <w:bCs/>
                <w:lang w:val="fr-FR"/>
              </w:rPr>
              <w:t>Activité 6 : Recherche, suivi et gestion de l'information</w:t>
            </w:r>
          </w:p>
          <w:p w14:paraId="13869661" w14:textId="77777777" w:rsidR="007716C8" w:rsidRPr="004027B6" w:rsidRDefault="007716C8" w:rsidP="00771018">
            <w:pPr>
              <w:rPr>
                <w:rFonts w:eastAsia="Times New Roman" w:cs="Arial"/>
                <w:lang w:val="fr-FR"/>
              </w:rPr>
            </w:pPr>
          </w:p>
          <w:p w14:paraId="2D43B565" w14:textId="77777777" w:rsidR="007716C8" w:rsidRPr="004027B6" w:rsidRDefault="007716C8" w:rsidP="00771018">
            <w:pPr>
              <w:ind w:left="227"/>
              <w:rPr>
                <w:rFonts w:cs="Arial"/>
                <w:lang w:val="fr-FR"/>
              </w:rPr>
            </w:pPr>
            <w:r w:rsidRPr="004027B6">
              <w:rPr>
                <w:rFonts w:eastAsia="Times New Roman" w:cs="Arial"/>
                <w:lang w:val="fr-FR"/>
              </w:rPr>
              <w:t>(Promouvoir et soutenir la recherche, l'évaluation, la surveillance et l'échange de connaissances concernant la biologie, l'écologie et la conservation des oiseaux de proie).</w:t>
            </w:r>
          </w:p>
          <w:p w14:paraId="1992B956" w14:textId="77777777" w:rsidR="007716C8" w:rsidRPr="004027B6" w:rsidRDefault="007716C8" w:rsidP="00771018">
            <w:pPr>
              <w:autoSpaceDE w:val="0"/>
              <w:autoSpaceDN w:val="0"/>
              <w:adjustRightInd w:val="0"/>
              <w:rPr>
                <w:rFonts w:cs="Arial"/>
                <w:lang w:val="fr-FR"/>
              </w:rPr>
            </w:pPr>
          </w:p>
        </w:tc>
      </w:tr>
      <w:tr w:rsidR="007716C8" w:rsidRPr="00D84146" w14:paraId="165B3242" w14:textId="77777777">
        <w:tc>
          <w:tcPr>
            <w:tcW w:w="1177" w:type="pct"/>
          </w:tcPr>
          <w:p w14:paraId="31099AC7" w14:textId="77777777" w:rsidR="007716C8" w:rsidRPr="004027B6" w:rsidRDefault="007716C8" w:rsidP="00771018">
            <w:pPr>
              <w:autoSpaceDE w:val="0"/>
              <w:autoSpaceDN w:val="0"/>
              <w:adjustRightInd w:val="0"/>
              <w:rPr>
                <w:rFonts w:cs="Arial"/>
                <w:lang w:val="fr-FR"/>
              </w:rPr>
            </w:pPr>
            <w:r w:rsidRPr="004027B6">
              <w:rPr>
                <w:rFonts w:cs="Arial"/>
                <w:lang w:val="fr-FR"/>
              </w:rPr>
              <w:t>6.1.  Évaluer, surveiller et rendre compte de l'état et des tendances de tous les aspects de la conservation des oiseaux de proie.</w:t>
            </w:r>
          </w:p>
        </w:tc>
        <w:tc>
          <w:tcPr>
            <w:tcW w:w="396" w:type="pct"/>
          </w:tcPr>
          <w:p w14:paraId="5883A3E6"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4D33A611" w14:textId="77777777" w:rsidR="007716C8" w:rsidRPr="004027B6" w:rsidRDefault="007716C8" w:rsidP="00771018">
            <w:pPr>
              <w:jc w:val="center"/>
              <w:rPr>
                <w:rFonts w:cs="Arial"/>
                <w:lang w:val="fr-FR"/>
              </w:rPr>
            </w:pPr>
            <w:r w:rsidRPr="004027B6">
              <w:rPr>
                <w:rFonts w:cs="Arial"/>
                <w:lang w:val="fr-FR"/>
              </w:rPr>
              <w:t>Tous les pays</w:t>
            </w:r>
          </w:p>
        </w:tc>
        <w:tc>
          <w:tcPr>
            <w:tcW w:w="508" w:type="pct"/>
          </w:tcPr>
          <w:p w14:paraId="5176A926"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504401E0"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5C08DDDE" w14:textId="77777777" w:rsidR="007716C8" w:rsidRPr="004027B6" w:rsidRDefault="007716C8" w:rsidP="00771018">
            <w:pPr>
              <w:jc w:val="center"/>
              <w:rPr>
                <w:rFonts w:cs="Arial"/>
                <w:lang w:val="fr-FR"/>
              </w:rPr>
            </w:pPr>
            <w:r w:rsidRPr="004027B6">
              <w:rPr>
                <w:rFonts w:cs="Arial"/>
                <w:lang w:val="fr-FR"/>
              </w:rPr>
              <w:t>Agences gouvernementales appropriées, organismes de recherche et ONG qualifiées</w:t>
            </w:r>
          </w:p>
        </w:tc>
        <w:tc>
          <w:tcPr>
            <w:tcW w:w="1190" w:type="pct"/>
          </w:tcPr>
          <w:p w14:paraId="5B347247" w14:textId="3C9307B0" w:rsidR="007716C8" w:rsidRPr="004027B6" w:rsidRDefault="007716C8" w:rsidP="00771018">
            <w:pPr>
              <w:autoSpaceDE w:val="0"/>
              <w:autoSpaceDN w:val="0"/>
              <w:adjustRightInd w:val="0"/>
              <w:rPr>
                <w:rFonts w:cs="Arial"/>
                <w:lang w:val="fr-FR"/>
              </w:rPr>
            </w:pPr>
            <w:r w:rsidRPr="004027B6">
              <w:rPr>
                <w:rFonts w:cs="Arial"/>
                <w:lang w:val="fr-FR"/>
              </w:rPr>
              <w:t>Les rapports sur l'état et les tendances sont établis et présentés au moins toutes les deux réunions des signataires.</w:t>
            </w:r>
          </w:p>
          <w:p w14:paraId="0610E577" w14:textId="77777777" w:rsidR="007716C8" w:rsidRPr="004027B6" w:rsidRDefault="007716C8" w:rsidP="00771018">
            <w:pPr>
              <w:autoSpaceDE w:val="0"/>
              <w:autoSpaceDN w:val="0"/>
              <w:adjustRightInd w:val="0"/>
              <w:rPr>
                <w:rFonts w:cs="Arial"/>
                <w:lang w:val="fr-FR"/>
              </w:rPr>
            </w:pPr>
          </w:p>
          <w:p w14:paraId="513FA746"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d'évaluations du statut et des tendances des rapaces réalisées par période de rapport de la MOS.</w:t>
            </w:r>
          </w:p>
          <w:p w14:paraId="1201063E" w14:textId="77777777" w:rsidR="007716C8" w:rsidRPr="004027B6" w:rsidRDefault="007716C8" w:rsidP="00771018">
            <w:pPr>
              <w:autoSpaceDE w:val="0"/>
              <w:autoSpaceDN w:val="0"/>
              <w:adjustRightInd w:val="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4C593BE2" w14:textId="77777777" w:rsidR="007716C8" w:rsidRPr="004027B6" w:rsidRDefault="007716C8" w:rsidP="00771018">
            <w:pPr>
              <w:autoSpaceDE w:val="0"/>
              <w:autoSpaceDN w:val="0"/>
              <w:adjustRightInd w:val="0"/>
              <w:rPr>
                <w:rFonts w:cs="Arial"/>
                <w:lang w:val="fr-FR"/>
              </w:rPr>
            </w:pPr>
          </w:p>
        </w:tc>
      </w:tr>
      <w:tr w:rsidR="007716C8" w:rsidRPr="00D84146" w14:paraId="74B42244" w14:textId="77777777">
        <w:tc>
          <w:tcPr>
            <w:tcW w:w="1177" w:type="pct"/>
          </w:tcPr>
          <w:p w14:paraId="43A3C9B2" w14:textId="77777777" w:rsidR="007716C8" w:rsidRPr="004027B6" w:rsidRDefault="007716C8" w:rsidP="00771018">
            <w:pPr>
              <w:autoSpaceDE w:val="0"/>
              <w:autoSpaceDN w:val="0"/>
              <w:adjustRightInd w:val="0"/>
              <w:rPr>
                <w:rFonts w:cs="Arial"/>
                <w:lang w:val="fr-FR"/>
              </w:rPr>
            </w:pPr>
            <w:r w:rsidRPr="004027B6">
              <w:rPr>
                <w:rFonts w:cs="Arial"/>
                <w:lang w:val="fr-FR"/>
              </w:rPr>
              <w:t>6.2.  Élaborer des protocoles de surveillance des espèces et des sites, et concevoir et mettre en œuvre des programmes de surveillance coordonnés.</w:t>
            </w:r>
          </w:p>
        </w:tc>
        <w:tc>
          <w:tcPr>
            <w:tcW w:w="396" w:type="pct"/>
          </w:tcPr>
          <w:p w14:paraId="7D7D8295"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530794ED" w14:textId="77777777" w:rsidR="007716C8" w:rsidRPr="004027B6" w:rsidRDefault="007716C8" w:rsidP="00771018">
            <w:pPr>
              <w:jc w:val="center"/>
              <w:rPr>
                <w:rFonts w:cs="Arial"/>
                <w:lang w:val="fr-FR"/>
              </w:rPr>
            </w:pPr>
            <w:r w:rsidRPr="004027B6">
              <w:rPr>
                <w:rFonts w:cs="Arial"/>
                <w:lang w:val="fr-FR"/>
              </w:rPr>
              <w:t>Tous les États de l'aire de répartition</w:t>
            </w:r>
          </w:p>
        </w:tc>
        <w:tc>
          <w:tcPr>
            <w:tcW w:w="508" w:type="pct"/>
          </w:tcPr>
          <w:p w14:paraId="64E9193E"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5D7A54DC"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391666FF" w14:textId="77777777" w:rsidR="007716C8" w:rsidRPr="004027B6" w:rsidRDefault="007716C8" w:rsidP="00771018">
            <w:pPr>
              <w:jc w:val="center"/>
              <w:rPr>
                <w:rFonts w:cs="Arial"/>
                <w:lang w:val="fr-FR"/>
              </w:rPr>
            </w:pPr>
            <w:r w:rsidRPr="004027B6">
              <w:rPr>
                <w:rFonts w:cs="Arial"/>
                <w:lang w:val="fr-FR"/>
              </w:rPr>
              <w:t xml:space="preserve">Gouvernements, </w:t>
            </w:r>
            <w:proofErr w:type="spellStart"/>
            <w:r w:rsidRPr="004027B6">
              <w:rPr>
                <w:rFonts w:cs="Arial"/>
                <w:lang w:val="fr-FR"/>
              </w:rPr>
              <w:t>BirdLife</w:t>
            </w:r>
            <w:proofErr w:type="spellEnd"/>
            <w:r w:rsidRPr="004027B6">
              <w:rPr>
                <w:rFonts w:cs="Arial"/>
                <w:lang w:val="fr-FR"/>
              </w:rPr>
              <w:t xml:space="preserve"> International, autres ONG, organisations ornithologiques nationales et organisations de recherche concernées</w:t>
            </w:r>
          </w:p>
        </w:tc>
        <w:tc>
          <w:tcPr>
            <w:tcW w:w="1190" w:type="pct"/>
          </w:tcPr>
          <w:p w14:paraId="2B7A0DC5" w14:textId="77777777" w:rsidR="007716C8" w:rsidRPr="004027B6" w:rsidRDefault="007716C8" w:rsidP="00771018">
            <w:pPr>
              <w:autoSpaceDE w:val="0"/>
              <w:autoSpaceDN w:val="0"/>
              <w:adjustRightInd w:val="0"/>
              <w:rPr>
                <w:rFonts w:cs="Arial"/>
                <w:lang w:val="fr-FR"/>
              </w:rPr>
            </w:pPr>
            <w:r w:rsidRPr="004027B6">
              <w:rPr>
                <w:rFonts w:cs="Arial"/>
                <w:lang w:val="fr-FR"/>
              </w:rPr>
              <w:t>Lignes directrices/manuels de surveillance préparés pour la collecte de données nationales et transfrontalières ; programmes de surveillance coordonnés en place et opérationnels.</w:t>
            </w:r>
          </w:p>
          <w:p w14:paraId="046EFCD6" w14:textId="77777777" w:rsidR="007716C8" w:rsidRPr="004027B6" w:rsidRDefault="007716C8" w:rsidP="00771018">
            <w:pPr>
              <w:autoSpaceDE w:val="0"/>
              <w:autoSpaceDN w:val="0"/>
              <w:adjustRightInd w:val="0"/>
              <w:rPr>
                <w:rFonts w:cs="Arial"/>
                <w:lang w:val="fr-FR"/>
              </w:rPr>
            </w:pPr>
          </w:p>
          <w:p w14:paraId="30E64F0C"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Production de protocoles de suivi pertinents.</w:t>
            </w:r>
          </w:p>
          <w:p w14:paraId="0E7346C5"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 ; et recherche générale entreprise par l'Unité de coordination du Mémorandum d'Entente.</w:t>
            </w:r>
          </w:p>
          <w:p w14:paraId="776EAB03"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de surveillance nationaux/transfrontaliers pertinents en place et opérationnels.</w:t>
            </w:r>
          </w:p>
          <w:p w14:paraId="6BA37BD0"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79D1BFCA"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de surveillance internationaux pertinents et coordonnés en place et opérationnels.</w:t>
            </w:r>
          </w:p>
          <w:p w14:paraId="7EB79181"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Recherche entreprise par l'Unité de coordination du Mémorandum d'Entente.</w:t>
            </w:r>
          </w:p>
          <w:p w14:paraId="6355FC12" w14:textId="77777777" w:rsidR="007716C8" w:rsidRPr="004027B6" w:rsidRDefault="007716C8" w:rsidP="00771018">
            <w:pPr>
              <w:autoSpaceDE w:val="0"/>
              <w:autoSpaceDN w:val="0"/>
              <w:adjustRightInd w:val="0"/>
              <w:rPr>
                <w:rFonts w:cs="Arial"/>
                <w:lang w:val="fr-FR"/>
              </w:rPr>
            </w:pPr>
          </w:p>
        </w:tc>
      </w:tr>
      <w:tr w:rsidR="007716C8" w:rsidRPr="00D84146" w14:paraId="12B7F1B6" w14:textId="77777777">
        <w:tc>
          <w:tcPr>
            <w:tcW w:w="1177" w:type="pct"/>
          </w:tcPr>
          <w:p w14:paraId="3D9381D7" w14:textId="77777777" w:rsidR="007716C8" w:rsidRPr="004027B6" w:rsidRDefault="007716C8" w:rsidP="00771018">
            <w:pPr>
              <w:autoSpaceDE w:val="0"/>
              <w:autoSpaceDN w:val="0"/>
              <w:adjustRightInd w:val="0"/>
              <w:rPr>
                <w:rFonts w:cs="Arial"/>
                <w:lang w:val="fr-FR"/>
              </w:rPr>
            </w:pPr>
            <w:r w:rsidRPr="004027B6">
              <w:rPr>
                <w:rFonts w:cs="Arial"/>
                <w:lang w:val="fr-FR"/>
              </w:rPr>
              <w:t>6.3.  Établir des processus par lesquels les priorités nationales et internationales en matière de recherche sur des questions pertinentes pour la conservation des oiseaux de proie sont convenues entre les parties prenantes concernées, mises à jour si nécessaire de temps à autre, et prises en considération dans les programmes de financement de la recherche pertinents.</w:t>
            </w:r>
          </w:p>
        </w:tc>
        <w:tc>
          <w:tcPr>
            <w:tcW w:w="396" w:type="pct"/>
          </w:tcPr>
          <w:p w14:paraId="5EE8E7C0"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280F9801"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79471D60" w14:textId="77777777" w:rsidR="007716C8" w:rsidRPr="004027B6" w:rsidRDefault="007716C8" w:rsidP="00771018">
            <w:pPr>
              <w:jc w:val="center"/>
              <w:rPr>
                <w:rFonts w:cs="Arial"/>
                <w:lang w:val="fr-FR"/>
              </w:rPr>
            </w:pPr>
            <w:r w:rsidRPr="004027B6">
              <w:rPr>
                <w:rFonts w:cs="Arial"/>
                <w:lang w:val="fr-FR"/>
              </w:rPr>
              <w:t>Troisièmement</w:t>
            </w:r>
          </w:p>
        </w:tc>
        <w:tc>
          <w:tcPr>
            <w:tcW w:w="458" w:type="pct"/>
          </w:tcPr>
          <w:p w14:paraId="383EE2DD"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5F91FCD8" w14:textId="77777777" w:rsidR="007716C8" w:rsidRPr="004027B6" w:rsidRDefault="007716C8" w:rsidP="00771018">
            <w:pPr>
              <w:jc w:val="center"/>
              <w:rPr>
                <w:rFonts w:cs="Arial"/>
                <w:lang w:val="fr-FR"/>
              </w:rPr>
            </w:pPr>
            <w:r w:rsidRPr="004027B6">
              <w:rPr>
                <w:rFonts w:cs="Arial"/>
                <w:lang w:val="fr-FR"/>
              </w:rPr>
              <w:t xml:space="preserve">Gouvernements, </w:t>
            </w:r>
            <w:proofErr w:type="spellStart"/>
            <w:r w:rsidRPr="004027B6">
              <w:rPr>
                <w:rFonts w:cs="Arial"/>
                <w:lang w:val="fr-FR"/>
              </w:rPr>
              <w:t>BirdLife</w:t>
            </w:r>
            <w:proofErr w:type="spellEnd"/>
            <w:r w:rsidRPr="004027B6">
              <w:rPr>
                <w:rFonts w:cs="Arial"/>
                <w:lang w:val="fr-FR"/>
              </w:rPr>
              <w:t xml:space="preserve"> International, autres ONG, organisations ornithologiques nationales et organisations de recherche concernées</w:t>
            </w:r>
          </w:p>
        </w:tc>
        <w:tc>
          <w:tcPr>
            <w:tcW w:w="1190" w:type="pct"/>
          </w:tcPr>
          <w:p w14:paraId="7E9DCC06" w14:textId="77777777" w:rsidR="007716C8" w:rsidRPr="004027B6" w:rsidRDefault="007716C8" w:rsidP="00771018">
            <w:pPr>
              <w:autoSpaceDE w:val="0"/>
              <w:autoSpaceDN w:val="0"/>
              <w:adjustRightInd w:val="0"/>
              <w:rPr>
                <w:rFonts w:cs="Arial"/>
                <w:lang w:val="fr-FR"/>
              </w:rPr>
            </w:pPr>
            <w:r w:rsidRPr="004027B6">
              <w:rPr>
                <w:rFonts w:cs="Arial"/>
                <w:lang w:val="fr-FR"/>
              </w:rPr>
              <w:t>Les priorités de recherche sont fixées et mises à jour en fonction des besoins.</w:t>
            </w:r>
          </w:p>
          <w:p w14:paraId="06A8EF0E" w14:textId="77777777" w:rsidR="007716C8" w:rsidRPr="004027B6" w:rsidRDefault="007716C8" w:rsidP="00771018">
            <w:pPr>
              <w:autoSpaceDE w:val="0"/>
              <w:autoSpaceDN w:val="0"/>
              <w:adjustRightInd w:val="0"/>
              <w:rPr>
                <w:rFonts w:cs="Arial"/>
                <w:lang w:val="fr-FR"/>
              </w:rPr>
            </w:pPr>
          </w:p>
          <w:p w14:paraId="19E79CB8"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cadres de priorités de recherche et de leurs mises à jour convenus.</w:t>
            </w:r>
          </w:p>
          <w:p w14:paraId="6573EDE6"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 ; informations </w:t>
            </w:r>
            <w:r w:rsidRPr="004027B6">
              <w:rPr>
                <w:rFonts w:cs="Arial"/>
                <w:i/>
                <w:lang w:val="fr-FR"/>
              </w:rPr>
              <w:t>ad hoc</w:t>
            </w:r>
            <w:r w:rsidRPr="004027B6">
              <w:rPr>
                <w:rFonts w:cs="Arial"/>
                <w:lang w:val="fr-FR"/>
              </w:rPr>
              <w:t xml:space="preserve"> provenant d'autres acteurs principaux.</w:t>
            </w:r>
          </w:p>
          <w:p w14:paraId="2B7A6D18" w14:textId="77777777" w:rsidR="007716C8" w:rsidRPr="004027B6" w:rsidRDefault="007716C8" w:rsidP="00771018">
            <w:pPr>
              <w:autoSpaceDE w:val="0"/>
              <w:autoSpaceDN w:val="0"/>
              <w:adjustRightInd w:val="0"/>
              <w:rPr>
                <w:rFonts w:cs="Arial"/>
                <w:lang w:val="fr-FR"/>
              </w:rPr>
            </w:pPr>
          </w:p>
        </w:tc>
      </w:tr>
      <w:tr w:rsidR="007716C8" w:rsidRPr="00D84146" w14:paraId="1781AAE2" w14:textId="77777777">
        <w:tc>
          <w:tcPr>
            <w:tcW w:w="1177" w:type="pct"/>
          </w:tcPr>
          <w:p w14:paraId="35C08B3D" w14:textId="77777777" w:rsidR="007716C8" w:rsidRPr="004027B6" w:rsidRDefault="007716C8" w:rsidP="00771018">
            <w:pPr>
              <w:autoSpaceDE w:val="0"/>
              <w:autoSpaceDN w:val="0"/>
              <w:adjustRightInd w:val="0"/>
              <w:rPr>
                <w:rFonts w:cs="Arial"/>
                <w:highlight w:val="cyan"/>
                <w:lang w:val="fr-FR"/>
              </w:rPr>
            </w:pPr>
            <w:r w:rsidRPr="004027B6">
              <w:rPr>
                <w:rFonts w:cs="Arial"/>
                <w:lang w:val="fr-FR"/>
              </w:rPr>
              <w:t>6.4.  Mettre en place et exploiter des plateformes appropriées pour l'échange de connaissances, d'expériences et d'informations.</w:t>
            </w:r>
          </w:p>
        </w:tc>
        <w:tc>
          <w:tcPr>
            <w:tcW w:w="396" w:type="pct"/>
          </w:tcPr>
          <w:p w14:paraId="36AA7EE0"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45D21770"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27DA0924"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729D81AB"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1F8463ED" w14:textId="77777777" w:rsidR="007716C8" w:rsidRPr="004027B6" w:rsidRDefault="007716C8" w:rsidP="00771018">
            <w:pPr>
              <w:jc w:val="center"/>
              <w:rPr>
                <w:rFonts w:cs="Arial"/>
                <w:lang w:val="fr-FR"/>
              </w:rPr>
            </w:pPr>
            <w:r w:rsidRPr="004027B6">
              <w:rPr>
                <w:rFonts w:cs="Arial"/>
                <w:lang w:val="fr-FR"/>
              </w:rPr>
              <w:t xml:space="preserve">Unité de coordination et GCT du Mémorandum d'Entente, gouvernements, </w:t>
            </w:r>
            <w:proofErr w:type="spellStart"/>
            <w:r w:rsidRPr="004027B6">
              <w:rPr>
                <w:rFonts w:cs="Arial"/>
                <w:lang w:val="fr-FR"/>
              </w:rPr>
              <w:t>BirdLife</w:t>
            </w:r>
            <w:proofErr w:type="spellEnd"/>
            <w:r w:rsidRPr="004027B6">
              <w:rPr>
                <w:rFonts w:cs="Arial"/>
                <w:lang w:val="fr-FR"/>
              </w:rPr>
              <w:t xml:space="preserve"> International, autres ONG, organisations ornithologiques nationales et organisations de recherche pertinentes</w:t>
            </w:r>
          </w:p>
        </w:tc>
        <w:tc>
          <w:tcPr>
            <w:tcW w:w="1190" w:type="pct"/>
          </w:tcPr>
          <w:p w14:paraId="34FA36AB" w14:textId="77777777" w:rsidR="007716C8" w:rsidRPr="004027B6" w:rsidRDefault="007716C8" w:rsidP="00771018">
            <w:pPr>
              <w:autoSpaceDE w:val="0"/>
              <w:autoSpaceDN w:val="0"/>
              <w:adjustRightInd w:val="0"/>
              <w:rPr>
                <w:rFonts w:cs="Arial"/>
                <w:lang w:val="fr-FR"/>
              </w:rPr>
            </w:pPr>
            <w:r w:rsidRPr="004027B6">
              <w:rPr>
                <w:rFonts w:cs="Arial"/>
                <w:lang w:val="fr-FR"/>
              </w:rPr>
              <w:t>Les connaissances, l'expérience et les informations pertinentes et actualisées sont facilement accessibles et librement échangées.</w:t>
            </w:r>
          </w:p>
          <w:p w14:paraId="7E10011B" w14:textId="77777777" w:rsidR="007716C8" w:rsidRPr="004027B6" w:rsidRDefault="007716C8" w:rsidP="00771018">
            <w:pPr>
              <w:autoSpaceDE w:val="0"/>
              <w:autoSpaceDN w:val="0"/>
              <w:adjustRightInd w:val="0"/>
              <w:rPr>
                <w:rFonts w:cs="Arial"/>
                <w:lang w:val="fr-FR"/>
              </w:rPr>
            </w:pPr>
          </w:p>
          <w:p w14:paraId="4707517C"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plateformes opérationnelles pour l'échange de données, de connaissances et d'expériences pertinentes.</w:t>
            </w:r>
          </w:p>
          <w:p w14:paraId="7ECDD271"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 (pour les plateformes nationales) ; consultations menées par l'Unité de coordination du Mémorandum d'Entente (pour les autres plateformes).</w:t>
            </w:r>
          </w:p>
          <w:p w14:paraId="390F356F" w14:textId="77777777" w:rsidR="007716C8" w:rsidRPr="004027B6" w:rsidRDefault="007716C8" w:rsidP="00771018">
            <w:pPr>
              <w:autoSpaceDE w:val="0"/>
              <w:autoSpaceDN w:val="0"/>
              <w:adjustRightInd w:val="0"/>
              <w:rPr>
                <w:rFonts w:cs="Arial"/>
                <w:lang w:val="fr-FR"/>
              </w:rPr>
            </w:pPr>
          </w:p>
        </w:tc>
      </w:tr>
      <w:tr w:rsidR="007716C8" w:rsidRPr="00D84146" w14:paraId="227727B8" w14:textId="77777777" w:rsidTr="00DC0C88">
        <w:tc>
          <w:tcPr>
            <w:tcW w:w="5000" w:type="pct"/>
            <w:gridSpan w:val="7"/>
            <w:shd w:val="clear" w:color="auto" w:fill="E7E6E6" w:themeFill="background2"/>
          </w:tcPr>
          <w:p w14:paraId="6485657C" w14:textId="77777777" w:rsidR="007716C8" w:rsidRPr="004027B6" w:rsidRDefault="007716C8" w:rsidP="001156B6">
            <w:pPr>
              <w:rPr>
                <w:rFonts w:cs="Arial"/>
                <w:b/>
                <w:bCs/>
                <w:lang w:val="fr-FR"/>
              </w:rPr>
            </w:pPr>
            <w:r w:rsidRPr="004027B6">
              <w:rPr>
                <w:rFonts w:cs="Arial"/>
                <w:b/>
                <w:bCs/>
                <w:lang w:val="fr-FR"/>
              </w:rPr>
              <w:t>Activité 7 : Sensibilisation</w:t>
            </w:r>
          </w:p>
          <w:p w14:paraId="6C932787" w14:textId="77777777" w:rsidR="007716C8" w:rsidRPr="004027B6" w:rsidRDefault="007716C8" w:rsidP="00771018">
            <w:pPr>
              <w:rPr>
                <w:rFonts w:eastAsia="Times New Roman" w:cs="Arial"/>
                <w:lang w:val="fr-FR"/>
              </w:rPr>
            </w:pPr>
          </w:p>
          <w:p w14:paraId="64604BF2" w14:textId="77777777" w:rsidR="007716C8" w:rsidRPr="004027B6" w:rsidRDefault="007716C8" w:rsidP="00771018">
            <w:pPr>
              <w:ind w:left="227"/>
              <w:rPr>
                <w:rFonts w:cs="Arial"/>
                <w:lang w:val="fr-FR"/>
              </w:rPr>
            </w:pPr>
            <w:r w:rsidRPr="004027B6">
              <w:rPr>
                <w:rFonts w:eastAsia="Times New Roman" w:cs="Arial"/>
                <w:lang w:val="fr-FR"/>
              </w:rPr>
              <w:t>(Développer et mettre en œuvre des programmes de sensibilisation et de compréhension des questions de conservation relatives aux oiseaux de proie ainsi que des objectifs et des dispositions du Mémorandum d'Entente).</w:t>
            </w:r>
          </w:p>
          <w:p w14:paraId="5D4E5DF3" w14:textId="77777777" w:rsidR="007716C8" w:rsidRPr="004027B6" w:rsidRDefault="007716C8" w:rsidP="00771018">
            <w:pPr>
              <w:autoSpaceDE w:val="0"/>
              <w:autoSpaceDN w:val="0"/>
              <w:adjustRightInd w:val="0"/>
              <w:rPr>
                <w:rFonts w:cs="Arial"/>
                <w:lang w:val="fr-FR"/>
              </w:rPr>
            </w:pPr>
          </w:p>
        </w:tc>
      </w:tr>
      <w:tr w:rsidR="007716C8" w:rsidRPr="00D84146" w14:paraId="2CA7A6A9" w14:textId="77777777">
        <w:tc>
          <w:tcPr>
            <w:tcW w:w="1177" w:type="pct"/>
          </w:tcPr>
          <w:p w14:paraId="503B7BA9" w14:textId="77777777" w:rsidR="007716C8" w:rsidRPr="004027B6" w:rsidRDefault="007716C8" w:rsidP="00771018">
            <w:pPr>
              <w:autoSpaceDE w:val="0"/>
              <w:autoSpaceDN w:val="0"/>
              <w:adjustRightInd w:val="0"/>
              <w:rPr>
                <w:rFonts w:cs="Arial"/>
                <w:lang w:val="fr-FR"/>
              </w:rPr>
            </w:pPr>
            <w:r w:rsidRPr="004027B6">
              <w:rPr>
                <w:rFonts w:cs="Arial"/>
                <w:lang w:val="fr-FR"/>
              </w:rPr>
              <w:t>7.1.  Élaborer et mettre en œuvre un programme de sensibilisation du public, en utilisant les médias électroniques et la presse écrite, des événements organisés et d'autres méthodes, afin de faire connaître les migrations effectuées par les oiseaux de proie, leur statut, les menaces qui pèsent sur eux et les mesures qui peuvent être prises pour les conserver.</w:t>
            </w:r>
          </w:p>
        </w:tc>
        <w:tc>
          <w:tcPr>
            <w:tcW w:w="396" w:type="pct"/>
          </w:tcPr>
          <w:p w14:paraId="1503D69E" w14:textId="77777777" w:rsidR="007716C8" w:rsidRPr="004027B6" w:rsidRDefault="007716C8" w:rsidP="00771018">
            <w:pPr>
              <w:jc w:val="center"/>
              <w:rPr>
                <w:rFonts w:cs="Arial"/>
                <w:lang w:val="fr-FR"/>
              </w:rPr>
            </w:pPr>
            <w:r w:rsidRPr="004027B6">
              <w:rPr>
                <w:rFonts w:cs="Arial"/>
                <w:lang w:val="fr-FR"/>
              </w:rPr>
              <w:t>Toutes les espèces</w:t>
            </w:r>
          </w:p>
        </w:tc>
        <w:tc>
          <w:tcPr>
            <w:tcW w:w="559" w:type="pct"/>
          </w:tcPr>
          <w:p w14:paraId="4F4D252B" w14:textId="77777777" w:rsidR="007716C8" w:rsidRPr="004027B6" w:rsidRDefault="007716C8" w:rsidP="00771018">
            <w:pPr>
              <w:jc w:val="center"/>
              <w:rPr>
                <w:rFonts w:cs="Arial"/>
                <w:lang w:val="fr-FR"/>
              </w:rPr>
            </w:pPr>
            <w:r w:rsidRPr="004027B6">
              <w:rPr>
                <w:rFonts w:cs="Arial"/>
                <w:lang w:val="fr-FR"/>
              </w:rPr>
              <w:t>Tous les pays</w:t>
            </w:r>
          </w:p>
        </w:tc>
        <w:tc>
          <w:tcPr>
            <w:tcW w:w="508" w:type="pct"/>
          </w:tcPr>
          <w:p w14:paraId="5D97BE2F"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2167E991"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2A782702" w14:textId="77777777" w:rsidR="007716C8" w:rsidRPr="004027B6" w:rsidRDefault="007716C8" w:rsidP="00771018">
            <w:pPr>
              <w:jc w:val="center"/>
              <w:rPr>
                <w:rFonts w:cs="Arial"/>
                <w:lang w:val="fr-FR"/>
              </w:rPr>
            </w:pPr>
            <w:r w:rsidRPr="004027B6">
              <w:rPr>
                <w:rFonts w:cs="Arial"/>
                <w:lang w:val="fr-FR"/>
              </w:rPr>
              <w:t>Les gouvernements en collaboration avec les ONG</w:t>
            </w:r>
          </w:p>
        </w:tc>
        <w:tc>
          <w:tcPr>
            <w:tcW w:w="1190" w:type="pct"/>
          </w:tcPr>
          <w:p w14:paraId="5E7D4E91" w14:textId="77777777" w:rsidR="007716C8" w:rsidRPr="004027B6" w:rsidRDefault="007716C8" w:rsidP="00771018">
            <w:pPr>
              <w:autoSpaceDE w:val="0"/>
              <w:autoSpaceDN w:val="0"/>
              <w:adjustRightInd w:val="0"/>
              <w:rPr>
                <w:rFonts w:cs="Arial"/>
                <w:lang w:val="fr-FR"/>
              </w:rPr>
            </w:pPr>
            <w:r w:rsidRPr="004027B6">
              <w:rPr>
                <w:rFonts w:cs="Arial"/>
                <w:lang w:val="fr-FR"/>
              </w:rPr>
              <w:t>Le programme est mis en œuvre et les besoins de conservation des oiseaux de proie sont largement compris par les communautés locales et le grand public.</w:t>
            </w:r>
          </w:p>
          <w:p w14:paraId="083BFE86" w14:textId="77777777" w:rsidR="007716C8" w:rsidRPr="004027B6" w:rsidRDefault="007716C8" w:rsidP="00771018">
            <w:pPr>
              <w:autoSpaceDE w:val="0"/>
              <w:autoSpaceDN w:val="0"/>
              <w:adjustRightInd w:val="0"/>
              <w:rPr>
                <w:rFonts w:cs="Arial"/>
                <w:lang w:val="fr-FR"/>
              </w:rPr>
            </w:pPr>
          </w:p>
          <w:p w14:paraId="00A01919" w14:textId="77777777" w:rsidR="007716C8" w:rsidRPr="004027B6" w:rsidRDefault="007716C8" w:rsidP="00771018">
            <w:pPr>
              <w:autoSpaceDE w:val="0"/>
              <w:autoSpaceDN w:val="0"/>
              <w:adjustRightInd w:val="0"/>
              <w:ind w:left="170" w:hanging="170"/>
              <w:rPr>
                <w:rFonts w:cs="Arial"/>
                <w:lang w:val="fr-FR"/>
              </w:rPr>
            </w:pPr>
            <w:proofErr w:type="gramStart"/>
            <w:r w:rsidRPr="004027B6">
              <w:rPr>
                <w:rFonts w:cs="Arial"/>
                <w:i/>
                <w:lang w:val="fr-FR"/>
              </w:rPr>
              <w:t>Indicateur</w:t>
            </w:r>
            <w:r w:rsidRPr="004027B6">
              <w:rPr>
                <w:rFonts w:cs="Arial"/>
                <w:lang w:val="fr-FR"/>
              </w:rPr>
              <w:t>:</w:t>
            </w:r>
            <w:proofErr w:type="gramEnd"/>
            <w:r w:rsidRPr="004027B6">
              <w:rPr>
                <w:rFonts w:cs="Arial"/>
                <w:lang w:val="fr-FR"/>
              </w:rPr>
              <w:t xml:space="preserve"> Nombre de signataires faisant état de la mise en œuvre de programmes de sensibilisation pertinents par période de référence.</w:t>
            </w:r>
          </w:p>
          <w:p w14:paraId="18EF9353" w14:textId="77777777" w:rsidR="007716C8" w:rsidRPr="004027B6" w:rsidRDefault="007716C8" w:rsidP="00771018">
            <w:pPr>
              <w:autoSpaceDE w:val="0"/>
              <w:autoSpaceDN w:val="0"/>
              <w:adjustRightInd w:val="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39F39652"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Sous-indicateur spécifique aux rapaces du baromètre de la biodiversité du BIP (à développer).</w:t>
            </w:r>
          </w:p>
          <w:p w14:paraId="50DA8B7C"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étude de marché commandée par les consommateurs (UEBT) (nécessiterait une amélioration spécifique pour les rapaces).</w:t>
            </w:r>
          </w:p>
          <w:p w14:paraId="6B260556" w14:textId="77777777" w:rsidR="007716C8" w:rsidRPr="004027B6" w:rsidRDefault="007716C8" w:rsidP="00771018">
            <w:pPr>
              <w:autoSpaceDE w:val="0"/>
              <w:autoSpaceDN w:val="0"/>
              <w:adjustRightInd w:val="0"/>
              <w:rPr>
                <w:rFonts w:cs="Arial"/>
                <w:lang w:val="fr-FR"/>
              </w:rPr>
            </w:pPr>
          </w:p>
        </w:tc>
      </w:tr>
      <w:tr w:rsidR="007716C8" w:rsidRPr="00D84146" w14:paraId="1BABF21E" w14:textId="77777777">
        <w:tc>
          <w:tcPr>
            <w:tcW w:w="1177" w:type="pct"/>
          </w:tcPr>
          <w:p w14:paraId="36B162F5" w14:textId="77777777" w:rsidR="007716C8" w:rsidRPr="004027B6" w:rsidRDefault="007716C8" w:rsidP="00771018">
            <w:pPr>
              <w:autoSpaceDE w:val="0"/>
              <w:autoSpaceDN w:val="0"/>
              <w:adjustRightInd w:val="0"/>
              <w:rPr>
                <w:rFonts w:cs="Arial"/>
                <w:lang w:val="fr-FR"/>
              </w:rPr>
            </w:pPr>
            <w:r w:rsidRPr="004027B6">
              <w:rPr>
                <w:rFonts w:cs="Arial"/>
                <w:lang w:val="fr-FR"/>
              </w:rPr>
              <w:t>7.2.  Fournir des avis d'information, des brochures et/ou d'autres moyens d'interprétation sur les sites importants pour les oiseaux de proie, tels que les goulets d'étranglement migratoires, afin d'informer les gens de leur importance et des mesures qui peuvent être prises pour conserver les oiseaux.</w:t>
            </w:r>
          </w:p>
        </w:tc>
        <w:tc>
          <w:tcPr>
            <w:tcW w:w="396" w:type="pct"/>
          </w:tcPr>
          <w:p w14:paraId="4E2E285F" w14:textId="77777777" w:rsidR="007716C8" w:rsidRPr="004027B6" w:rsidRDefault="007716C8" w:rsidP="00771018">
            <w:pPr>
              <w:jc w:val="center"/>
              <w:rPr>
                <w:rFonts w:cs="Arial"/>
                <w:lang w:val="fr-FR"/>
              </w:rPr>
            </w:pPr>
            <w:r w:rsidRPr="004027B6">
              <w:rPr>
                <w:rFonts w:cs="Arial"/>
                <w:lang w:val="fr-FR"/>
              </w:rPr>
              <w:t>Toutes les espèces</w:t>
            </w:r>
          </w:p>
        </w:tc>
        <w:tc>
          <w:tcPr>
            <w:tcW w:w="559" w:type="pct"/>
          </w:tcPr>
          <w:p w14:paraId="5BCF9668" w14:textId="77777777" w:rsidR="007716C8" w:rsidRPr="004027B6" w:rsidRDefault="007716C8" w:rsidP="00771018">
            <w:pPr>
              <w:jc w:val="center"/>
              <w:rPr>
                <w:rFonts w:cs="Arial"/>
                <w:lang w:val="fr-FR"/>
              </w:rPr>
            </w:pPr>
            <w:r w:rsidRPr="004027B6">
              <w:rPr>
                <w:rFonts w:cs="Arial"/>
                <w:lang w:val="fr-FR"/>
              </w:rPr>
              <w:t>Tous les pays, en particulier ceux qui ont des goulets d'étranglement</w:t>
            </w:r>
          </w:p>
        </w:tc>
        <w:tc>
          <w:tcPr>
            <w:tcW w:w="508" w:type="pct"/>
          </w:tcPr>
          <w:p w14:paraId="45CA0213" w14:textId="77777777" w:rsidR="007716C8" w:rsidRPr="004027B6" w:rsidRDefault="007716C8" w:rsidP="00771018">
            <w:pPr>
              <w:jc w:val="center"/>
              <w:rPr>
                <w:rFonts w:cs="Arial"/>
                <w:lang w:val="fr-FR"/>
              </w:rPr>
            </w:pPr>
            <w:r w:rsidRPr="004027B6">
              <w:rPr>
                <w:rFonts w:cs="Arial"/>
                <w:lang w:val="fr-FR"/>
              </w:rPr>
              <w:t>Deuxième</w:t>
            </w:r>
          </w:p>
        </w:tc>
        <w:tc>
          <w:tcPr>
            <w:tcW w:w="458" w:type="pct"/>
          </w:tcPr>
          <w:p w14:paraId="71BE7B20" w14:textId="77777777" w:rsidR="007716C8" w:rsidRPr="004027B6" w:rsidRDefault="007716C8" w:rsidP="00771018">
            <w:pPr>
              <w:jc w:val="center"/>
              <w:rPr>
                <w:rFonts w:cs="Arial"/>
                <w:lang w:val="fr-FR"/>
              </w:rPr>
            </w:pPr>
            <w:r w:rsidRPr="004027B6">
              <w:rPr>
                <w:rFonts w:cs="Arial"/>
                <w:lang w:val="fr-FR"/>
              </w:rPr>
              <w:t>Court</w:t>
            </w:r>
          </w:p>
        </w:tc>
        <w:tc>
          <w:tcPr>
            <w:tcW w:w="712" w:type="pct"/>
          </w:tcPr>
          <w:p w14:paraId="33866DDE" w14:textId="77777777" w:rsidR="007716C8" w:rsidRPr="004027B6" w:rsidRDefault="007716C8" w:rsidP="00771018">
            <w:pPr>
              <w:jc w:val="center"/>
              <w:rPr>
                <w:rFonts w:cs="Arial"/>
                <w:lang w:val="fr-FR"/>
              </w:rPr>
            </w:pPr>
            <w:r w:rsidRPr="004027B6">
              <w:rPr>
                <w:rFonts w:cs="Arial"/>
                <w:lang w:val="fr-FR"/>
              </w:rPr>
              <w:t>Gouvernements et ONG</w:t>
            </w:r>
          </w:p>
        </w:tc>
        <w:tc>
          <w:tcPr>
            <w:tcW w:w="1190" w:type="pct"/>
          </w:tcPr>
          <w:p w14:paraId="47319F36" w14:textId="77777777" w:rsidR="007716C8" w:rsidRPr="004027B6" w:rsidRDefault="007716C8" w:rsidP="00771018">
            <w:pPr>
              <w:autoSpaceDE w:val="0"/>
              <w:autoSpaceDN w:val="0"/>
              <w:adjustRightInd w:val="0"/>
              <w:rPr>
                <w:rFonts w:cs="Arial"/>
                <w:lang w:val="fr-FR"/>
              </w:rPr>
            </w:pPr>
            <w:r w:rsidRPr="004027B6">
              <w:rPr>
                <w:rFonts w:cs="Arial"/>
                <w:lang w:val="fr-FR"/>
              </w:rPr>
              <w:t>Interprétation fournie auprès de sites clés ; importance et besoins en matière de conservation bien compris par les résidents et les visiteurs.</w:t>
            </w:r>
          </w:p>
          <w:p w14:paraId="55B5B1FC" w14:textId="77777777" w:rsidR="007716C8" w:rsidRPr="004027B6" w:rsidRDefault="007716C8" w:rsidP="00771018">
            <w:pPr>
              <w:autoSpaceDE w:val="0"/>
              <w:autoSpaceDN w:val="0"/>
              <w:adjustRightInd w:val="0"/>
              <w:rPr>
                <w:rFonts w:cs="Arial"/>
                <w:lang w:val="fr-FR"/>
              </w:rPr>
            </w:pPr>
          </w:p>
          <w:p w14:paraId="3679E272"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sites pertinents où une interprétation sur la conservation des rapaces est fournie.</w:t>
            </w:r>
          </w:p>
          <w:p w14:paraId="7CF0F758"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Enquête commandée (à développer).</w:t>
            </w:r>
          </w:p>
          <w:p w14:paraId="434DD332" w14:textId="77777777" w:rsidR="007716C8" w:rsidRPr="004027B6" w:rsidRDefault="007716C8" w:rsidP="00771018">
            <w:pPr>
              <w:autoSpaceDE w:val="0"/>
              <w:autoSpaceDN w:val="0"/>
              <w:adjustRightInd w:val="0"/>
              <w:rPr>
                <w:rFonts w:cs="Arial"/>
                <w:lang w:val="fr-FR"/>
              </w:rPr>
            </w:pPr>
          </w:p>
        </w:tc>
      </w:tr>
      <w:tr w:rsidR="007716C8" w:rsidRPr="00D84146" w14:paraId="3C473D41" w14:textId="77777777">
        <w:tc>
          <w:tcPr>
            <w:tcW w:w="1177" w:type="pct"/>
          </w:tcPr>
          <w:p w14:paraId="2E743148" w14:textId="77777777" w:rsidR="007716C8" w:rsidRPr="004027B6" w:rsidRDefault="007716C8" w:rsidP="00771018">
            <w:pPr>
              <w:autoSpaceDE w:val="0"/>
              <w:autoSpaceDN w:val="0"/>
              <w:adjustRightInd w:val="0"/>
              <w:rPr>
                <w:rFonts w:cs="Arial"/>
                <w:lang w:val="fr-FR"/>
              </w:rPr>
            </w:pPr>
            <w:r w:rsidRPr="004027B6">
              <w:rPr>
                <w:rFonts w:cs="Arial"/>
                <w:lang w:val="fr-FR"/>
              </w:rPr>
              <w:t>7.3.  Élaborer et mettre en œuvre un programme d'éducation scolaire, soutenu par des ressources pédagogiques appropriées, afin d'informer les écoliers des migrations effectuées par les oiseaux de proie, de leur statut, des menaces qui pèsent sur eux et des mesures qui peuvent être prises pour les conserver.</w:t>
            </w:r>
          </w:p>
        </w:tc>
        <w:tc>
          <w:tcPr>
            <w:tcW w:w="396" w:type="pct"/>
          </w:tcPr>
          <w:p w14:paraId="3A935C77" w14:textId="77777777" w:rsidR="007716C8" w:rsidRPr="004027B6" w:rsidRDefault="007716C8" w:rsidP="00771018">
            <w:pPr>
              <w:jc w:val="center"/>
              <w:rPr>
                <w:rFonts w:cs="Arial"/>
                <w:lang w:val="fr-FR"/>
              </w:rPr>
            </w:pPr>
            <w:r w:rsidRPr="004027B6">
              <w:rPr>
                <w:rFonts w:cs="Arial"/>
                <w:lang w:val="fr-FR"/>
              </w:rPr>
              <w:t>Toutes les espèces</w:t>
            </w:r>
          </w:p>
        </w:tc>
        <w:tc>
          <w:tcPr>
            <w:tcW w:w="559" w:type="pct"/>
          </w:tcPr>
          <w:p w14:paraId="424F1BBE" w14:textId="77777777" w:rsidR="007716C8" w:rsidRPr="004027B6" w:rsidRDefault="007716C8" w:rsidP="00771018">
            <w:pPr>
              <w:jc w:val="center"/>
              <w:rPr>
                <w:rFonts w:cs="Arial"/>
                <w:lang w:val="fr-FR"/>
              </w:rPr>
            </w:pPr>
            <w:r w:rsidRPr="004027B6">
              <w:rPr>
                <w:rFonts w:cs="Arial"/>
                <w:lang w:val="fr-FR"/>
              </w:rPr>
              <w:t>Tous les pays</w:t>
            </w:r>
          </w:p>
        </w:tc>
        <w:tc>
          <w:tcPr>
            <w:tcW w:w="508" w:type="pct"/>
          </w:tcPr>
          <w:p w14:paraId="6FE8320B" w14:textId="77777777" w:rsidR="007716C8" w:rsidRPr="004027B6" w:rsidRDefault="007716C8" w:rsidP="00771018">
            <w:pPr>
              <w:jc w:val="center"/>
              <w:rPr>
                <w:rFonts w:cs="Arial"/>
                <w:lang w:val="fr-FR"/>
              </w:rPr>
            </w:pPr>
            <w:r w:rsidRPr="004027B6">
              <w:rPr>
                <w:rFonts w:cs="Arial"/>
                <w:lang w:val="fr-FR"/>
              </w:rPr>
              <w:t>Troisièmement</w:t>
            </w:r>
          </w:p>
        </w:tc>
        <w:tc>
          <w:tcPr>
            <w:tcW w:w="458" w:type="pct"/>
          </w:tcPr>
          <w:p w14:paraId="39D4D106" w14:textId="77777777" w:rsidR="007716C8" w:rsidRPr="004027B6" w:rsidRDefault="007716C8" w:rsidP="00771018">
            <w:pPr>
              <w:jc w:val="center"/>
              <w:rPr>
                <w:rFonts w:cs="Arial"/>
                <w:lang w:val="fr-FR"/>
              </w:rPr>
            </w:pPr>
            <w:r w:rsidRPr="004027B6">
              <w:rPr>
                <w:rFonts w:cs="Arial"/>
                <w:lang w:val="fr-FR"/>
              </w:rPr>
              <w:t>Moyen</w:t>
            </w:r>
          </w:p>
        </w:tc>
        <w:tc>
          <w:tcPr>
            <w:tcW w:w="712" w:type="pct"/>
          </w:tcPr>
          <w:p w14:paraId="3463A4ED" w14:textId="77777777" w:rsidR="007716C8" w:rsidRPr="004027B6" w:rsidRDefault="007716C8" w:rsidP="00771018">
            <w:pPr>
              <w:jc w:val="center"/>
              <w:rPr>
                <w:rFonts w:cs="Arial"/>
                <w:lang w:val="fr-FR"/>
              </w:rPr>
            </w:pPr>
            <w:r w:rsidRPr="004027B6">
              <w:rPr>
                <w:rFonts w:cs="Arial"/>
                <w:lang w:val="fr-FR"/>
              </w:rPr>
              <w:t>Les gouvernements en collaboration avec les ONG</w:t>
            </w:r>
          </w:p>
        </w:tc>
        <w:tc>
          <w:tcPr>
            <w:tcW w:w="1190" w:type="pct"/>
          </w:tcPr>
          <w:p w14:paraId="6DBAF874" w14:textId="77777777" w:rsidR="007716C8" w:rsidRPr="004027B6" w:rsidRDefault="007716C8" w:rsidP="00771018">
            <w:pPr>
              <w:autoSpaceDE w:val="0"/>
              <w:autoSpaceDN w:val="0"/>
              <w:adjustRightInd w:val="0"/>
              <w:rPr>
                <w:rFonts w:cs="Arial"/>
                <w:lang w:val="fr-FR"/>
              </w:rPr>
            </w:pPr>
            <w:r w:rsidRPr="004027B6">
              <w:rPr>
                <w:rFonts w:cs="Arial"/>
                <w:lang w:val="fr-FR"/>
              </w:rPr>
              <w:t>Programme mis en œuvre et besoins de conservation des oiseaux de proie largement compris par les enseignants et enseignés dans les écoles.</w:t>
            </w:r>
          </w:p>
          <w:p w14:paraId="38DA6A9C" w14:textId="77777777" w:rsidR="007716C8" w:rsidRPr="004027B6" w:rsidRDefault="007716C8" w:rsidP="00771018">
            <w:pPr>
              <w:autoSpaceDE w:val="0"/>
              <w:autoSpaceDN w:val="0"/>
              <w:adjustRightInd w:val="0"/>
              <w:rPr>
                <w:rFonts w:cs="Arial"/>
                <w:lang w:val="fr-FR"/>
              </w:rPr>
            </w:pPr>
          </w:p>
          <w:p w14:paraId="2E38AEE0"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signataires déclarant avoir mis en œuvre des programmes d'éducation scolaire sur les oiseaux de proie migrateurs, par période de référence.</w:t>
            </w:r>
          </w:p>
          <w:p w14:paraId="4F9996CC"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523AFEA1" w14:textId="77777777" w:rsidR="007716C8" w:rsidRPr="004027B6" w:rsidRDefault="007716C8" w:rsidP="00771018">
            <w:pPr>
              <w:autoSpaceDE w:val="0"/>
              <w:autoSpaceDN w:val="0"/>
              <w:adjustRightInd w:val="0"/>
              <w:rPr>
                <w:rFonts w:cs="Arial"/>
                <w:lang w:val="fr-FR"/>
              </w:rPr>
            </w:pPr>
          </w:p>
        </w:tc>
      </w:tr>
      <w:tr w:rsidR="007716C8" w:rsidRPr="00D84146" w14:paraId="73477B9A" w14:textId="77777777" w:rsidTr="00DC0C88">
        <w:tc>
          <w:tcPr>
            <w:tcW w:w="5000" w:type="pct"/>
            <w:gridSpan w:val="7"/>
            <w:shd w:val="clear" w:color="auto" w:fill="E7E6E6" w:themeFill="background2"/>
          </w:tcPr>
          <w:p w14:paraId="1405CD7E" w14:textId="77777777" w:rsidR="007716C8" w:rsidRPr="004027B6" w:rsidRDefault="007716C8" w:rsidP="001156B6">
            <w:pPr>
              <w:rPr>
                <w:rFonts w:cs="Arial"/>
                <w:b/>
                <w:bCs/>
                <w:lang w:val="fr-FR"/>
              </w:rPr>
            </w:pPr>
            <w:r w:rsidRPr="004027B6">
              <w:rPr>
                <w:rFonts w:cs="Arial"/>
                <w:b/>
                <w:bCs/>
                <w:lang w:val="fr-FR"/>
              </w:rPr>
              <w:t>Activité 8 : Renforcement des capacités</w:t>
            </w:r>
          </w:p>
          <w:p w14:paraId="3DA91D4F" w14:textId="77777777" w:rsidR="007716C8" w:rsidRPr="004027B6" w:rsidRDefault="007716C8" w:rsidP="00771018">
            <w:pPr>
              <w:rPr>
                <w:rFonts w:eastAsia="Times New Roman" w:cs="Arial"/>
                <w:lang w:val="fr-FR"/>
              </w:rPr>
            </w:pPr>
          </w:p>
          <w:p w14:paraId="1BD644EE" w14:textId="77777777" w:rsidR="007716C8" w:rsidRPr="004027B6" w:rsidRDefault="007716C8" w:rsidP="00771018">
            <w:pPr>
              <w:ind w:left="227"/>
              <w:rPr>
                <w:rFonts w:cs="Arial"/>
                <w:lang w:val="fr-FR"/>
              </w:rPr>
            </w:pPr>
            <w:r w:rsidRPr="004027B6">
              <w:rPr>
                <w:rFonts w:eastAsia="Times New Roman" w:cs="Arial"/>
                <w:lang w:val="fr-FR"/>
              </w:rPr>
              <w:t>(Renforcer les capacités des institutions compétentes et des communautés locales, y compris par la formation, pour des actions de soutien à la conservation des oiseaux de proie et de leurs habitats).</w:t>
            </w:r>
          </w:p>
          <w:p w14:paraId="061F2127" w14:textId="77777777" w:rsidR="007716C8" w:rsidRPr="004027B6" w:rsidRDefault="007716C8" w:rsidP="00771018">
            <w:pPr>
              <w:autoSpaceDE w:val="0"/>
              <w:autoSpaceDN w:val="0"/>
              <w:adjustRightInd w:val="0"/>
              <w:rPr>
                <w:rFonts w:cs="Arial"/>
                <w:lang w:val="fr-FR"/>
              </w:rPr>
            </w:pPr>
          </w:p>
        </w:tc>
      </w:tr>
      <w:tr w:rsidR="007716C8" w:rsidRPr="00D84146" w14:paraId="47B7DDA7" w14:textId="77777777">
        <w:tc>
          <w:tcPr>
            <w:tcW w:w="1177" w:type="pct"/>
          </w:tcPr>
          <w:p w14:paraId="185DCA1E" w14:textId="77777777" w:rsidR="007716C8" w:rsidRPr="004027B6" w:rsidRDefault="007716C8" w:rsidP="00771018">
            <w:pPr>
              <w:autoSpaceDE w:val="0"/>
              <w:autoSpaceDN w:val="0"/>
              <w:adjustRightInd w:val="0"/>
              <w:rPr>
                <w:rFonts w:cs="Arial"/>
                <w:lang w:val="fr-FR"/>
              </w:rPr>
            </w:pPr>
            <w:r w:rsidRPr="004027B6">
              <w:rPr>
                <w:rFonts w:cs="Arial"/>
                <w:lang w:val="fr-FR"/>
              </w:rPr>
              <w:t>8.1.  Élaborer et mettre en œuvre des programmes de formation et d'autres programmes de soutien afin de renforcer les capacités des agences chargées de l'application, du suivi, de la mise en œuvre et de l'établissement de rapports sur les lois et règlements pertinents.</w:t>
            </w:r>
          </w:p>
        </w:tc>
        <w:tc>
          <w:tcPr>
            <w:tcW w:w="396" w:type="pct"/>
          </w:tcPr>
          <w:p w14:paraId="611FAE73"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17744B8B"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6382DE33" w14:textId="77777777" w:rsidR="007716C8" w:rsidRPr="004027B6" w:rsidRDefault="007716C8" w:rsidP="00771018">
            <w:pPr>
              <w:jc w:val="center"/>
              <w:rPr>
                <w:rFonts w:cs="Arial"/>
                <w:lang w:val="fr-FR"/>
              </w:rPr>
            </w:pPr>
            <w:r w:rsidRPr="004027B6">
              <w:rPr>
                <w:rFonts w:cs="Arial"/>
                <w:lang w:val="fr-FR"/>
              </w:rPr>
              <w:t>Premier</w:t>
            </w:r>
          </w:p>
        </w:tc>
        <w:tc>
          <w:tcPr>
            <w:tcW w:w="458" w:type="pct"/>
          </w:tcPr>
          <w:p w14:paraId="2E93280A"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5E73D57B" w14:textId="77777777" w:rsidR="007716C8" w:rsidRPr="004027B6" w:rsidRDefault="007716C8" w:rsidP="00771018">
            <w:pPr>
              <w:jc w:val="center"/>
              <w:rPr>
                <w:rFonts w:cs="Arial"/>
                <w:lang w:val="fr-FR"/>
              </w:rPr>
            </w:pPr>
            <w:r w:rsidRPr="004027B6">
              <w:rPr>
                <w:rFonts w:cs="Arial"/>
                <w:lang w:val="fr-FR"/>
              </w:rPr>
              <w:t>Gouvernements, services répressifs et ONG collaboratrices</w:t>
            </w:r>
          </w:p>
        </w:tc>
        <w:tc>
          <w:tcPr>
            <w:tcW w:w="1190" w:type="pct"/>
          </w:tcPr>
          <w:p w14:paraId="1CD1C553" w14:textId="77777777" w:rsidR="007716C8" w:rsidRPr="004027B6" w:rsidRDefault="007716C8" w:rsidP="00771018">
            <w:pPr>
              <w:autoSpaceDE w:val="0"/>
              <w:autoSpaceDN w:val="0"/>
              <w:adjustRightInd w:val="0"/>
              <w:rPr>
                <w:rFonts w:cs="Arial"/>
                <w:lang w:val="fr-FR"/>
              </w:rPr>
            </w:pPr>
            <w:r w:rsidRPr="004027B6">
              <w:rPr>
                <w:rFonts w:cs="Arial"/>
                <w:lang w:val="fr-FR"/>
              </w:rPr>
              <w:t>Formation dispensée ; efficacité accrue de l'application de la loi.</w:t>
            </w:r>
          </w:p>
          <w:p w14:paraId="368BBB5F" w14:textId="77777777" w:rsidR="007716C8" w:rsidRPr="004027B6" w:rsidRDefault="007716C8" w:rsidP="00771018">
            <w:pPr>
              <w:autoSpaceDE w:val="0"/>
              <w:autoSpaceDN w:val="0"/>
              <w:adjustRightInd w:val="0"/>
              <w:rPr>
                <w:rFonts w:cs="Arial"/>
                <w:lang w:val="fr-FR"/>
              </w:rPr>
            </w:pPr>
          </w:p>
          <w:p w14:paraId="29A00A86"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de formation ou d'autres programmes de soutien pertinents mis en œuvre par période de référence.</w:t>
            </w:r>
          </w:p>
          <w:p w14:paraId="7BC07671" w14:textId="77777777" w:rsidR="007716C8" w:rsidRPr="004027B6" w:rsidRDefault="007716C8" w:rsidP="00771018">
            <w:pPr>
              <w:autoSpaceDE w:val="0"/>
              <w:autoSpaceDN w:val="0"/>
              <w:adjustRightInd w:val="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218CBCFF"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bénéficiaires de programmes de formation ou d'autres programmes de soutien pertinents par période de référence.</w:t>
            </w:r>
          </w:p>
          <w:p w14:paraId="2F3B4480"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Évaluations nationales pour un échantillon de pays signataires (à développer).</w:t>
            </w:r>
          </w:p>
          <w:p w14:paraId="0FBFAF61" w14:textId="77777777" w:rsidR="007716C8" w:rsidRPr="004027B6" w:rsidRDefault="007716C8" w:rsidP="00771018">
            <w:pPr>
              <w:autoSpaceDE w:val="0"/>
              <w:autoSpaceDN w:val="0"/>
              <w:adjustRightInd w:val="0"/>
              <w:rPr>
                <w:rFonts w:cs="Arial"/>
                <w:lang w:val="fr-FR"/>
              </w:rPr>
            </w:pPr>
          </w:p>
        </w:tc>
      </w:tr>
      <w:tr w:rsidR="007716C8" w:rsidRPr="00D84146" w14:paraId="415A99A0" w14:textId="77777777">
        <w:tc>
          <w:tcPr>
            <w:tcW w:w="1177" w:type="pct"/>
          </w:tcPr>
          <w:p w14:paraId="73BF1918" w14:textId="77777777" w:rsidR="007716C8" w:rsidRPr="004027B6" w:rsidRDefault="007716C8" w:rsidP="00771018">
            <w:pPr>
              <w:autoSpaceDE w:val="0"/>
              <w:autoSpaceDN w:val="0"/>
              <w:adjustRightInd w:val="0"/>
              <w:rPr>
                <w:rFonts w:cs="Arial"/>
                <w:lang w:val="fr-FR"/>
              </w:rPr>
            </w:pPr>
            <w:r w:rsidRPr="004027B6">
              <w:rPr>
                <w:rFonts w:cs="Arial"/>
                <w:lang w:val="fr-FR"/>
              </w:rPr>
              <w:t>8.2.  Développer et offrir des possibilités de formation et d'autres formes de soutien aux communautés locales, aux programmes scientifiques citoyens et aux réseaux de bénévoles afin de renforcer leur capacité à entreprendre des enquêtes sur les oiseaux de proie, des activités de surveillance, des travaux de protection des sites et des activités de sensibilisation connexes.</w:t>
            </w:r>
          </w:p>
        </w:tc>
        <w:tc>
          <w:tcPr>
            <w:tcW w:w="396" w:type="pct"/>
          </w:tcPr>
          <w:p w14:paraId="0532AE3A"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045287F8"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6D36DE9A" w14:textId="77777777" w:rsidR="007716C8" w:rsidRPr="004027B6" w:rsidRDefault="007716C8" w:rsidP="00771018">
            <w:pPr>
              <w:jc w:val="center"/>
              <w:rPr>
                <w:rFonts w:cs="Arial"/>
                <w:lang w:val="fr-FR"/>
              </w:rPr>
            </w:pPr>
            <w:r w:rsidRPr="004027B6">
              <w:rPr>
                <w:rFonts w:cs="Arial"/>
                <w:lang w:val="fr-FR"/>
              </w:rPr>
              <w:t>Troisièmement</w:t>
            </w:r>
          </w:p>
        </w:tc>
        <w:tc>
          <w:tcPr>
            <w:tcW w:w="458" w:type="pct"/>
          </w:tcPr>
          <w:p w14:paraId="6D06ABE9"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33FDEE20" w14:textId="77777777" w:rsidR="007716C8" w:rsidRPr="004027B6" w:rsidRDefault="007716C8" w:rsidP="00771018">
            <w:pPr>
              <w:jc w:val="center"/>
              <w:rPr>
                <w:rFonts w:cs="Arial"/>
                <w:lang w:val="fr-FR"/>
              </w:rPr>
            </w:pPr>
            <w:r w:rsidRPr="004027B6">
              <w:rPr>
                <w:rFonts w:cs="Arial"/>
                <w:lang w:val="fr-FR"/>
              </w:rPr>
              <w:t>Gouvernements et ONG concernées</w:t>
            </w:r>
          </w:p>
        </w:tc>
        <w:tc>
          <w:tcPr>
            <w:tcW w:w="1190" w:type="pct"/>
          </w:tcPr>
          <w:p w14:paraId="2FA50B6E" w14:textId="77777777" w:rsidR="007716C8" w:rsidRPr="004027B6" w:rsidRDefault="007716C8" w:rsidP="00771018">
            <w:pPr>
              <w:autoSpaceDE w:val="0"/>
              <w:autoSpaceDN w:val="0"/>
              <w:adjustRightInd w:val="0"/>
              <w:rPr>
                <w:rFonts w:cs="Arial"/>
                <w:lang w:val="fr-FR"/>
              </w:rPr>
            </w:pPr>
            <w:r w:rsidRPr="004027B6">
              <w:rPr>
                <w:rFonts w:cs="Arial"/>
                <w:lang w:val="fr-FR"/>
              </w:rPr>
              <w:t>Formation/autre aide fournie ; amélioration de la couverture et de la qualité des enquêtes, du suivi, du travail de protection des sites et des activités de sensibilisation connexes.</w:t>
            </w:r>
          </w:p>
          <w:p w14:paraId="69B45193" w14:textId="77777777" w:rsidR="007716C8" w:rsidRPr="004027B6" w:rsidRDefault="007716C8" w:rsidP="00771018">
            <w:pPr>
              <w:autoSpaceDE w:val="0"/>
              <w:autoSpaceDN w:val="0"/>
              <w:adjustRightInd w:val="0"/>
              <w:rPr>
                <w:rFonts w:cs="Arial"/>
                <w:lang w:val="fr-FR"/>
              </w:rPr>
            </w:pPr>
          </w:p>
          <w:p w14:paraId="45AA73B5"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programmes de formation ou d'autres programmes de soutien pertinents mis en œuvre par période de référence.</w:t>
            </w:r>
          </w:p>
          <w:p w14:paraId="3725B189" w14:textId="77777777" w:rsidR="007716C8" w:rsidRPr="004027B6" w:rsidRDefault="007716C8" w:rsidP="00771018">
            <w:pPr>
              <w:autoSpaceDE w:val="0"/>
              <w:autoSpaceDN w:val="0"/>
              <w:adjustRightInd w:val="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3C1892E3"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bénéficiaires de programmes de formation ou d'autres programmes de soutien pertinents par période de référence.</w:t>
            </w:r>
          </w:p>
          <w:p w14:paraId="15C7D832"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 données</w:t>
            </w:r>
            <w:r w:rsidRPr="004027B6">
              <w:rPr>
                <w:rFonts w:cs="Arial"/>
                <w:lang w:val="fr-FR"/>
              </w:rPr>
              <w:t xml:space="preserve"> : Évaluations nationales pour un échantillon de pays signataires (à développer).</w:t>
            </w:r>
          </w:p>
          <w:p w14:paraId="2EBDC5D0" w14:textId="77777777" w:rsidR="007716C8" w:rsidRPr="004027B6" w:rsidRDefault="007716C8" w:rsidP="00771018">
            <w:pPr>
              <w:autoSpaceDE w:val="0"/>
              <w:autoSpaceDN w:val="0"/>
              <w:adjustRightInd w:val="0"/>
              <w:rPr>
                <w:rFonts w:cs="Arial"/>
                <w:lang w:val="fr-FR"/>
              </w:rPr>
            </w:pPr>
          </w:p>
        </w:tc>
      </w:tr>
      <w:tr w:rsidR="007716C8" w:rsidRPr="00D84146" w14:paraId="6EDC1356" w14:textId="77777777" w:rsidTr="00DC0C88">
        <w:tc>
          <w:tcPr>
            <w:tcW w:w="5000" w:type="pct"/>
            <w:gridSpan w:val="7"/>
            <w:shd w:val="clear" w:color="auto" w:fill="E7E6E6" w:themeFill="background2"/>
          </w:tcPr>
          <w:p w14:paraId="4BC45987" w14:textId="77777777" w:rsidR="007716C8" w:rsidRPr="004027B6" w:rsidRDefault="007716C8" w:rsidP="001156B6">
            <w:pPr>
              <w:rPr>
                <w:rFonts w:cs="Arial"/>
                <w:b/>
                <w:bCs/>
                <w:lang w:val="fr-FR"/>
              </w:rPr>
            </w:pPr>
            <w:r w:rsidRPr="004027B6">
              <w:rPr>
                <w:rFonts w:cs="Arial"/>
                <w:b/>
                <w:bCs/>
                <w:lang w:val="fr-FR"/>
              </w:rPr>
              <w:t>Activité 9 : Coopération internationale</w:t>
            </w:r>
          </w:p>
          <w:p w14:paraId="46AB780B" w14:textId="77777777" w:rsidR="007716C8" w:rsidRPr="004027B6" w:rsidRDefault="007716C8" w:rsidP="00771018">
            <w:pPr>
              <w:rPr>
                <w:rFonts w:eastAsia="Times New Roman" w:cs="Arial"/>
                <w:lang w:val="fr-FR"/>
              </w:rPr>
            </w:pPr>
          </w:p>
          <w:p w14:paraId="3B291C55" w14:textId="77777777" w:rsidR="007716C8" w:rsidRPr="004027B6" w:rsidRDefault="007716C8" w:rsidP="00771018">
            <w:pPr>
              <w:ind w:left="227"/>
              <w:rPr>
                <w:rFonts w:cs="Arial"/>
                <w:lang w:val="fr-FR"/>
              </w:rPr>
            </w:pPr>
            <w:r w:rsidRPr="004027B6">
              <w:rPr>
                <w:rFonts w:eastAsia="Times New Roman" w:cs="Arial"/>
                <w:lang w:val="fr-FR"/>
              </w:rPr>
              <w:t>(Coopérer en vue de favoriser la mise en œuvre du Mémorandum d'Entente en ce qui concerne la recherche, la surveillance, la conservation des réseaux de sites transfrontaliers et internationaux, les situations d'urgence qui nécessitent des réponses internationales concertées et d'autres actions appropriées).</w:t>
            </w:r>
          </w:p>
          <w:p w14:paraId="3330B6A8" w14:textId="77777777" w:rsidR="007716C8" w:rsidRPr="004027B6" w:rsidRDefault="007716C8" w:rsidP="00771018">
            <w:pPr>
              <w:autoSpaceDE w:val="0"/>
              <w:autoSpaceDN w:val="0"/>
              <w:adjustRightInd w:val="0"/>
              <w:rPr>
                <w:rFonts w:cs="Arial"/>
                <w:lang w:val="fr-FR"/>
              </w:rPr>
            </w:pPr>
          </w:p>
        </w:tc>
      </w:tr>
      <w:tr w:rsidR="007716C8" w:rsidRPr="00D84146" w14:paraId="75448927" w14:textId="77777777">
        <w:tc>
          <w:tcPr>
            <w:tcW w:w="1177" w:type="pct"/>
          </w:tcPr>
          <w:p w14:paraId="0BDEAEF3" w14:textId="66E3D471" w:rsidR="007716C8" w:rsidRPr="004027B6" w:rsidRDefault="007716C8" w:rsidP="00771018">
            <w:pPr>
              <w:autoSpaceDE w:val="0"/>
              <w:autoSpaceDN w:val="0"/>
              <w:adjustRightInd w:val="0"/>
              <w:rPr>
                <w:rFonts w:cs="Arial"/>
                <w:lang w:val="fr-FR"/>
              </w:rPr>
            </w:pPr>
            <w:r w:rsidRPr="004027B6">
              <w:rPr>
                <w:rFonts w:cs="Arial"/>
                <w:lang w:val="fr-FR"/>
              </w:rPr>
              <w:t xml:space="preserve">9.1.  </w:t>
            </w:r>
            <w:del w:id="85" w:author="Karima Aoukili" w:date="2023-07-04T23:25:00Z">
              <w:r w:rsidRPr="004027B6" w:rsidDel="00C303BE">
                <w:rPr>
                  <w:rFonts w:cs="Arial"/>
                  <w:lang w:val="fr-FR"/>
                </w:rPr>
                <w:delText xml:space="preserve">Exploiter et </w:delText>
              </w:r>
            </w:del>
            <w:ins w:id="86" w:author="Karima Aoukili" w:date="2023-07-04T23:25:00Z">
              <w:r w:rsidR="00C303BE">
                <w:rPr>
                  <w:rFonts w:cs="Arial"/>
                  <w:lang w:val="fr-FR"/>
                </w:rPr>
                <w:t>D</w:t>
              </w:r>
            </w:ins>
            <w:del w:id="87" w:author="Karima Aoukili" w:date="2023-07-04T23:25:00Z">
              <w:r w:rsidRPr="004027B6" w:rsidDel="00C303BE">
                <w:rPr>
                  <w:rFonts w:cs="Arial"/>
                  <w:lang w:val="fr-FR"/>
                </w:rPr>
                <w:delText>d</w:delText>
              </w:r>
            </w:del>
            <w:r w:rsidRPr="004027B6">
              <w:rPr>
                <w:rFonts w:cs="Arial"/>
                <w:lang w:val="fr-FR"/>
              </w:rPr>
              <w:t>évelopper les possibilités de coopération internationale</w:t>
            </w:r>
            <w:ins w:id="88" w:author="Karima Aoukili" w:date="2023-07-04T23:26:00Z">
              <w:r w:rsidR="00C303BE">
                <w:rPr>
                  <w:rFonts w:cs="Arial"/>
                  <w:lang w:val="fr-FR"/>
                </w:rPr>
                <w:t xml:space="preserve"> </w:t>
              </w:r>
            </w:ins>
            <w:ins w:id="89" w:author="Karima Aoukili" w:date="2023-07-04T23:28:00Z">
              <w:r w:rsidR="00C303BE">
                <w:rPr>
                  <w:rFonts w:cs="Arial"/>
                  <w:lang w:val="fr-FR"/>
                </w:rPr>
                <w:t xml:space="preserve">pour une mise en œuvre </w:t>
              </w:r>
            </w:ins>
            <w:ins w:id="90" w:author="Karima Aoukili" w:date="2023-07-04T23:29:00Z">
              <w:r w:rsidR="00BF58C6">
                <w:rPr>
                  <w:rFonts w:cs="Arial"/>
                  <w:lang w:val="fr-FR"/>
                </w:rPr>
                <w:t>coordonnée</w:t>
              </w:r>
            </w:ins>
            <w:ins w:id="91" w:author="Karima Aoukili" w:date="2023-07-04T23:28:00Z">
              <w:r w:rsidR="00C303BE">
                <w:rPr>
                  <w:rFonts w:cs="Arial"/>
                  <w:lang w:val="fr-FR"/>
                </w:rPr>
                <w:t xml:space="preserve"> </w:t>
              </w:r>
              <w:r w:rsidR="00BF58C6">
                <w:rPr>
                  <w:rFonts w:cs="Arial"/>
                  <w:lang w:val="fr-FR"/>
                </w:rPr>
                <w:t xml:space="preserve">du </w:t>
              </w:r>
            </w:ins>
            <w:ins w:id="92" w:author="Karima Aoukili" w:date="2023-07-04T23:30:00Z">
              <w:r w:rsidR="00BF58C6">
                <w:rPr>
                  <w:rFonts w:cs="Arial"/>
                  <w:lang w:val="fr-FR"/>
                </w:rPr>
                <w:t>Mémorandum</w:t>
              </w:r>
            </w:ins>
            <w:ins w:id="93" w:author="Karima Aoukili" w:date="2023-07-04T23:28:00Z">
              <w:r w:rsidR="00BF58C6">
                <w:rPr>
                  <w:rFonts w:cs="Arial"/>
                  <w:lang w:val="fr-FR"/>
                </w:rPr>
                <w:t xml:space="preserve"> d</w:t>
              </w:r>
            </w:ins>
            <w:ins w:id="94" w:author="Karima Aoukili" w:date="2023-07-04T23:29:00Z">
              <w:r w:rsidR="00BF58C6">
                <w:rPr>
                  <w:rFonts w:cs="Arial"/>
                  <w:lang w:val="fr-FR"/>
                </w:rPr>
                <w:t>’</w:t>
              </w:r>
            </w:ins>
            <w:ins w:id="95" w:author="Karima Aoukili" w:date="2023-07-04T23:52:00Z">
              <w:r w:rsidR="00204FC7">
                <w:rPr>
                  <w:rFonts w:cs="Arial"/>
                  <w:lang w:val="fr-FR"/>
                </w:rPr>
                <w:t>E</w:t>
              </w:r>
            </w:ins>
            <w:ins w:id="96" w:author="Karima Aoukili" w:date="2023-07-04T23:29:00Z">
              <w:r w:rsidR="00BF58C6">
                <w:rPr>
                  <w:rFonts w:cs="Arial"/>
                  <w:lang w:val="fr-FR"/>
                </w:rPr>
                <w:t xml:space="preserve">ntente, grâce </w:t>
              </w:r>
            </w:ins>
            <w:ins w:id="97" w:author="Karima Aoukili" w:date="2023-07-04T23:30:00Z">
              <w:r w:rsidR="00BF58C6">
                <w:rPr>
                  <w:rFonts w:cs="Arial"/>
                  <w:lang w:val="fr-FR"/>
                </w:rPr>
                <w:t xml:space="preserve">à des mécanismes de coopération régionale favorisant </w:t>
              </w:r>
            </w:ins>
            <w:del w:id="98" w:author="Karima Aoukili" w:date="2023-07-04T23:55:00Z">
              <w:r w:rsidRPr="004027B6" w:rsidDel="00204FC7">
                <w:rPr>
                  <w:rFonts w:cs="Arial"/>
                  <w:lang w:val="fr-FR"/>
                </w:rPr>
                <w:delText xml:space="preserve"> par</w:delText>
              </w:r>
            </w:del>
            <w:r w:rsidRPr="004027B6">
              <w:rPr>
                <w:rFonts w:cs="Arial"/>
                <w:lang w:val="fr-FR"/>
              </w:rPr>
              <w:t xml:space="preserve"> l'échange d</w:t>
            </w:r>
            <w:del w:id="99" w:author="Karima Aoukili" w:date="2023-07-04T23:54:00Z">
              <w:r w:rsidRPr="004027B6" w:rsidDel="00204FC7">
                <w:rPr>
                  <w:rFonts w:cs="Arial"/>
                  <w:lang w:val="fr-FR"/>
                </w:rPr>
                <w:delText>'</w:delText>
              </w:r>
            </w:del>
            <w:ins w:id="100" w:author="Karima Aoukili" w:date="2023-07-04T23:54:00Z">
              <w:r w:rsidR="00204FC7">
                <w:rPr>
                  <w:rFonts w:cs="Arial"/>
                  <w:lang w:val="fr-FR"/>
                </w:rPr>
                <w:t>’</w:t>
              </w:r>
            </w:ins>
            <w:r w:rsidRPr="004027B6">
              <w:rPr>
                <w:rFonts w:cs="Arial"/>
                <w:lang w:val="fr-FR"/>
              </w:rPr>
              <w:t xml:space="preserve">informations et </w:t>
            </w:r>
            <w:ins w:id="101" w:author="Karima Aoukili" w:date="2023-07-04T23:31:00Z">
              <w:r w:rsidR="00BF58C6">
                <w:rPr>
                  <w:rFonts w:cs="Arial"/>
                  <w:lang w:val="fr-FR"/>
                </w:rPr>
                <w:t>de bonnes pratiques</w:t>
              </w:r>
            </w:ins>
            <w:ins w:id="102" w:author="Karima Aoukili" w:date="2023-07-04T23:54:00Z">
              <w:r w:rsidR="00204FC7">
                <w:rPr>
                  <w:rFonts w:cs="Arial"/>
                  <w:lang w:val="fr-FR"/>
                </w:rPr>
                <w:t>,</w:t>
              </w:r>
            </w:ins>
            <w:ins w:id="103" w:author="Karima Aoukili" w:date="2023-07-04T23:31:00Z">
              <w:r w:rsidR="00BF58C6">
                <w:rPr>
                  <w:rFonts w:cs="Arial"/>
                  <w:lang w:val="fr-FR"/>
                </w:rPr>
                <w:t xml:space="preserve"> </w:t>
              </w:r>
            </w:ins>
            <w:del w:id="104" w:author="Karima Aoukili" w:date="2023-07-04T23:31:00Z">
              <w:r w:rsidRPr="004027B6" w:rsidDel="00BF58C6">
                <w:rPr>
                  <w:rFonts w:cs="Arial"/>
                  <w:lang w:val="fr-FR"/>
                </w:rPr>
                <w:delText>d'expérience</w:delText>
              </w:r>
            </w:del>
            <w:del w:id="105" w:author="Karima Aoukili" w:date="2023-07-04T23:32:00Z">
              <w:r w:rsidRPr="004027B6" w:rsidDel="00BF58C6">
                <w:rPr>
                  <w:rFonts w:cs="Arial"/>
                  <w:lang w:val="fr-FR"/>
                </w:rPr>
                <w:delText>s, des accords de collaboration transfrontalière</w:delText>
              </w:r>
            </w:del>
            <w:r w:rsidRPr="004027B6">
              <w:rPr>
                <w:rFonts w:cs="Arial"/>
                <w:lang w:val="fr-FR"/>
              </w:rPr>
              <w:t xml:space="preserve">, </w:t>
            </w:r>
            <w:del w:id="106" w:author="Karima Aoukili" w:date="2023-07-04T23:32:00Z">
              <w:r w:rsidRPr="004027B6" w:rsidDel="00BF58C6">
                <w:rPr>
                  <w:rFonts w:cs="Arial"/>
                  <w:lang w:val="fr-FR"/>
                </w:rPr>
                <w:delText xml:space="preserve">un soutien </w:delText>
              </w:r>
            </w:del>
            <w:del w:id="107" w:author="Karima Aoukili" w:date="2023-07-04T23:57:00Z">
              <w:r w:rsidRPr="004027B6" w:rsidDel="00204FC7">
                <w:rPr>
                  <w:rFonts w:cs="Arial"/>
                  <w:lang w:val="fr-FR"/>
                </w:rPr>
                <w:delText>à</w:delText>
              </w:r>
            </w:del>
            <w:r w:rsidRPr="004027B6">
              <w:rPr>
                <w:rFonts w:cs="Arial"/>
                <w:lang w:val="fr-FR"/>
              </w:rPr>
              <w:t xml:space="preserve"> la mobilisation des ressources, </w:t>
            </w:r>
            <w:del w:id="108" w:author="Karima Aoukili" w:date="2023-07-04T23:32:00Z">
              <w:r w:rsidRPr="004027B6" w:rsidDel="00BF58C6">
                <w:rPr>
                  <w:rFonts w:cs="Arial"/>
                  <w:lang w:val="fr-FR"/>
                </w:rPr>
                <w:delText>des conférences</w:delText>
              </w:r>
            </w:del>
            <w:del w:id="109" w:author="Karima Aoukili" w:date="2023-07-04T23:33:00Z">
              <w:r w:rsidRPr="004027B6" w:rsidDel="00BF58C6">
                <w:rPr>
                  <w:rFonts w:cs="Arial"/>
                  <w:lang w:val="fr-FR"/>
                </w:rPr>
                <w:delText>,</w:delText>
              </w:r>
            </w:del>
            <w:r w:rsidRPr="004027B6">
              <w:rPr>
                <w:rFonts w:cs="Arial"/>
                <w:lang w:val="fr-FR"/>
              </w:rPr>
              <w:t xml:space="preserve"> des programmes de travail conjoints</w:t>
            </w:r>
            <w:ins w:id="110" w:author="Karima Aoukili" w:date="2023-07-04T23:34:00Z">
              <w:r w:rsidR="00BF58C6">
                <w:rPr>
                  <w:rFonts w:cs="Arial"/>
                  <w:lang w:val="fr-FR"/>
                </w:rPr>
                <w:t xml:space="preserve"> et</w:t>
              </w:r>
            </w:ins>
            <w:del w:id="111" w:author="Karima Aoukili" w:date="2023-07-04T23:34:00Z">
              <w:r w:rsidRPr="004027B6" w:rsidDel="00BF58C6">
                <w:rPr>
                  <w:rFonts w:cs="Arial"/>
                  <w:lang w:val="fr-FR"/>
                </w:rPr>
                <w:delText>,</w:delText>
              </w:r>
            </w:del>
            <w:r w:rsidRPr="004027B6">
              <w:rPr>
                <w:rFonts w:cs="Arial"/>
                <w:lang w:val="fr-FR"/>
              </w:rPr>
              <w:t xml:space="preserve"> des protocoles communs d'intervention en cas d'urgence</w:t>
            </w:r>
            <w:del w:id="112" w:author="Karima Aoukili" w:date="2023-07-04T23:34:00Z">
              <w:r w:rsidRPr="004027B6" w:rsidDel="00BF58C6">
                <w:rPr>
                  <w:rFonts w:cs="Arial"/>
                  <w:lang w:val="fr-FR"/>
                </w:rPr>
                <w:delText xml:space="preserve"> </w:delText>
              </w:r>
            </w:del>
            <w:del w:id="113" w:author="Karima Aoukili" w:date="2023-07-04T23:35:00Z">
              <w:r w:rsidRPr="004027B6" w:rsidDel="00BF58C6">
                <w:rPr>
                  <w:rFonts w:cs="Arial"/>
                  <w:lang w:val="fr-FR"/>
                </w:rPr>
                <w:delText>et d'autres méthodes de mise en œuvre coordonnée du Mémorandum d'Entente</w:delText>
              </w:r>
            </w:del>
            <w:r w:rsidRPr="004027B6">
              <w:rPr>
                <w:rFonts w:cs="Arial"/>
                <w:lang w:val="fr-FR"/>
              </w:rPr>
              <w:t>.</w:t>
            </w:r>
          </w:p>
        </w:tc>
        <w:tc>
          <w:tcPr>
            <w:tcW w:w="396" w:type="pct"/>
          </w:tcPr>
          <w:p w14:paraId="78EA588C" w14:textId="77777777" w:rsidR="007716C8" w:rsidRPr="004027B6" w:rsidRDefault="007716C8" w:rsidP="00771018">
            <w:pPr>
              <w:jc w:val="center"/>
              <w:rPr>
                <w:rFonts w:cs="Arial"/>
                <w:lang w:val="fr-FR"/>
              </w:rPr>
            </w:pPr>
            <w:r w:rsidRPr="004027B6">
              <w:rPr>
                <w:rFonts w:cs="Arial"/>
                <w:lang w:val="fr-FR"/>
              </w:rPr>
              <w:t>Tous</w:t>
            </w:r>
          </w:p>
        </w:tc>
        <w:tc>
          <w:tcPr>
            <w:tcW w:w="559" w:type="pct"/>
          </w:tcPr>
          <w:p w14:paraId="5153DC82" w14:textId="77777777" w:rsidR="007716C8" w:rsidRPr="004027B6" w:rsidRDefault="007716C8" w:rsidP="00771018">
            <w:pPr>
              <w:jc w:val="center"/>
              <w:rPr>
                <w:rFonts w:cs="Arial"/>
                <w:lang w:val="fr-FR"/>
              </w:rPr>
            </w:pPr>
            <w:r w:rsidRPr="004027B6">
              <w:rPr>
                <w:rFonts w:cs="Arial"/>
                <w:lang w:val="fr-FR"/>
              </w:rPr>
              <w:t>Tous</w:t>
            </w:r>
          </w:p>
        </w:tc>
        <w:tc>
          <w:tcPr>
            <w:tcW w:w="508" w:type="pct"/>
          </w:tcPr>
          <w:p w14:paraId="193F4590" w14:textId="77777777" w:rsidR="007716C8" w:rsidRPr="004027B6" w:rsidRDefault="007716C8" w:rsidP="00771018">
            <w:pPr>
              <w:jc w:val="center"/>
              <w:rPr>
                <w:rFonts w:cs="Arial"/>
                <w:lang w:val="fr-FR"/>
              </w:rPr>
            </w:pPr>
            <w:r w:rsidRPr="004027B6">
              <w:rPr>
                <w:rFonts w:cs="Arial"/>
                <w:lang w:val="fr-FR"/>
              </w:rPr>
              <w:t>Troisièmement</w:t>
            </w:r>
          </w:p>
        </w:tc>
        <w:tc>
          <w:tcPr>
            <w:tcW w:w="458" w:type="pct"/>
          </w:tcPr>
          <w:p w14:paraId="2B5C7317" w14:textId="77777777" w:rsidR="007716C8" w:rsidRPr="004027B6" w:rsidRDefault="007716C8" w:rsidP="00771018">
            <w:pPr>
              <w:jc w:val="center"/>
              <w:rPr>
                <w:rFonts w:cs="Arial"/>
                <w:lang w:val="fr-FR"/>
              </w:rPr>
            </w:pPr>
            <w:r w:rsidRPr="004027B6">
              <w:rPr>
                <w:rFonts w:cs="Arial"/>
                <w:lang w:val="fr-FR"/>
              </w:rPr>
              <w:t>En cours</w:t>
            </w:r>
          </w:p>
        </w:tc>
        <w:tc>
          <w:tcPr>
            <w:tcW w:w="712" w:type="pct"/>
          </w:tcPr>
          <w:p w14:paraId="14B801AA" w14:textId="77777777" w:rsidR="007716C8" w:rsidRPr="004027B6" w:rsidRDefault="007716C8" w:rsidP="00771018">
            <w:pPr>
              <w:jc w:val="center"/>
              <w:rPr>
                <w:rFonts w:cs="Arial"/>
                <w:lang w:val="fr-FR"/>
              </w:rPr>
            </w:pPr>
            <w:r w:rsidRPr="004027B6">
              <w:rPr>
                <w:rFonts w:cs="Arial"/>
                <w:lang w:val="fr-FR"/>
              </w:rPr>
              <w:t>Gouvernements</w:t>
            </w:r>
          </w:p>
        </w:tc>
        <w:tc>
          <w:tcPr>
            <w:tcW w:w="1190" w:type="pct"/>
          </w:tcPr>
          <w:p w14:paraId="72249518" w14:textId="77777777" w:rsidR="007716C8" w:rsidRPr="004027B6" w:rsidRDefault="007716C8" w:rsidP="00771018">
            <w:pPr>
              <w:autoSpaceDE w:val="0"/>
              <w:autoSpaceDN w:val="0"/>
              <w:adjustRightInd w:val="0"/>
              <w:rPr>
                <w:rFonts w:cs="Arial"/>
                <w:lang w:val="fr-FR"/>
              </w:rPr>
            </w:pPr>
            <w:r w:rsidRPr="004027B6">
              <w:rPr>
                <w:rFonts w:cs="Arial"/>
                <w:lang w:val="fr-FR"/>
              </w:rPr>
              <w:t>Les accords de coopération internationale fonctionnent efficacement et ne présentent pas de lacunes importantes.</w:t>
            </w:r>
          </w:p>
          <w:p w14:paraId="0078BEB8" w14:textId="77777777" w:rsidR="007716C8" w:rsidRPr="004027B6" w:rsidRDefault="007716C8" w:rsidP="00771018">
            <w:pPr>
              <w:autoSpaceDE w:val="0"/>
              <w:autoSpaceDN w:val="0"/>
              <w:adjustRightInd w:val="0"/>
              <w:rPr>
                <w:rFonts w:cs="Arial"/>
                <w:lang w:val="fr-FR"/>
              </w:rPr>
            </w:pPr>
          </w:p>
          <w:p w14:paraId="33395C35"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d'activités de coopération internationale pertinentes et actives décrites spécifiquement par les signataires.</w:t>
            </w:r>
          </w:p>
          <w:p w14:paraId="3A931C0C"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Rapports nationaux.</w:t>
            </w:r>
          </w:p>
          <w:p w14:paraId="38A7BF94" w14:textId="77777777" w:rsidR="007716C8" w:rsidRPr="004027B6" w:rsidRDefault="007716C8" w:rsidP="00771018">
            <w:pPr>
              <w:autoSpaceDE w:val="0"/>
              <w:autoSpaceDN w:val="0"/>
              <w:adjustRightInd w:val="0"/>
              <w:ind w:left="170" w:hanging="170"/>
              <w:rPr>
                <w:rFonts w:cs="Arial"/>
                <w:lang w:val="fr-FR"/>
              </w:rPr>
            </w:pPr>
            <w:r w:rsidRPr="004027B6">
              <w:rPr>
                <w:rFonts w:cs="Arial"/>
                <w:i/>
                <w:lang w:val="fr-FR"/>
              </w:rPr>
              <w:t>Indicateur</w:t>
            </w:r>
            <w:r w:rsidRPr="004027B6">
              <w:rPr>
                <w:rFonts w:cs="Arial"/>
                <w:lang w:val="fr-FR"/>
              </w:rPr>
              <w:t xml:space="preserve"> : Nombre de signataires du Mémorandum d'Entente.</w:t>
            </w:r>
          </w:p>
          <w:p w14:paraId="166D7061" w14:textId="77777777" w:rsidR="007716C8" w:rsidRPr="004027B6" w:rsidRDefault="007716C8" w:rsidP="00771018">
            <w:pPr>
              <w:autoSpaceDE w:val="0"/>
              <w:autoSpaceDN w:val="0"/>
              <w:adjustRightInd w:val="0"/>
              <w:ind w:left="170" w:hanging="170"/>
              <w:rPr>
                <w:rFonts w:cs="Arial"/>
                <w:lang w:val="fr-FR"/>
              </w:rPr>
            </w:pPr>
            <w:r w:rsidRPr="004027B6">
              <w:rPr>
                <w:rFonts w:cs="Arial"/>
                <w:lang w:val="fr-FR"/>
              </w:rPr>
              <w:t xml:space="preserve">  </w:t>
            </w:r>
            <w:r w:rsidRPr="004027B6">
              <w:rPr>
                <w:rFonts w:cs="Arial"/>
                <w:i/>
                <w:lang w:val="fr-FR"/>
              </w:rPr>
              <w:t>Source des données</w:t>
            </w:r>
            <w:r w:rsidRPr="004027B6">
              <w:rPr>
                <w:rFonts w:cs="Arial"/>
                <w:lang w:val="fr-FR"/>
              </w:rPr>
              <w:t xml:space="preserve"> : Vue d'ensemble par unité de coordination.</w:t>
            </w:r>
          </w:p>
          <w:p w14:paraId="7F7CE405" w14:textId="77777777" w:rsidR="007716C8" w:rsidRPr="004027B6" w:rsidRDefault="007716C8" w:rsidP="00771018">
            <w:pPr>
              <w:autoSpaceDE w:val="0"/>
              <w:autoSpaceDN w:val="0"/>
              <w:adjustRightInd w:val="0"/>
              <w:rPr>
                <w:rFonts w:cs="Arial"/>
                <w:lang w:val="fr-FR"/>
              </w:rPr>
            </w:pPr>
          </w:p>
        </w:tc>
      </w:tr>
    </w:tbl>
    <w:p w14:paraId="614E8863" w14:textId="77777777" w:rsidR="007716C8" w:rsidRPr="0018540E" w:rsidRDefault="007716C8" w:rsidP="00771018">
      <w:pPr>
        <w:rPr>
          <w:rFonts w:cs="Arial"/>
          <w:lang w:val="fr-FR"/>
        </w:rPr>
      </w:pPr>
    </w:p>
    <w:p w14:paraId="238F1686" w14:textId="5E112FF2" w:rsidR="001148C2" w:rsidRPr="00E13DC7" w:rsidRDefault="001148C2" w:rsidP="00771018">
      <w:pPr>
        <w:rPr>
          <w:rFonts w:cs="Arial"/>
          <w:b/>
          <w:bCs/>
          <w:lang w:val="fr-FR"/>
        </w:rPr>
        <w:sectPr w:rsidR="001148C2" w:rsidRPr="00E13DC7" w:rsidSect="004F6ECD">
          <w:headerReference w:type="first" r:id="rId19"/>
          <w:pgSz w:w="15840" w:h="12240" w:orient="landscape"/>
          <w:pgMar w:top="1440" w:right="806" w:bottom="1440" w:left="1440" w:header="720" w:footer="576" w:gutter="0"/>
          <w:cols w:space="720"/>
          <w:titlePg/>
          <w:docGrid w:linePitch="360"/>
        </w:sectPr>
      </w:pPr>
    </w:p>
    <w:p w14:paraId="23771715" w14:textId="113E63C6" w:rsidR="00BF4030" w:rsidRDefault="00BF4030" w:rsidP="00695570">
      <w:pPr>
        <w:pStyle w:val="Heading1"/>
        <w:jc w:val="center"/>
        <w:rPr>
          <w:lang w:val="fr-FR"/>
        </w:rPr>
      </w:pPr>
      <w:bookmarkStart w:id="114" w:name="_Toc131511989"/>
      <w:bookmarkStart w:id="115" w:name="_Toc130559823"/>
      <w:r>
        <w:rPr>
          <w:lang w:val="fr-FR"/>
        </w:rPr>
        <w:t>ADDEMDUM 8 - Espèces considérées par les membres du GCT pour inclusion dans l'annexe 1 et les recommandations du GTC</w:t>
      </w:r>
      <w:bookmarkEnd w:id="114"/>
      <w:r>
        <w:rPr>
          <w:lang w:val="fr-FR"/>
        </w:rPr>
        <w:t xml:space="preserve"> </w:t>
      </w:r>
    </w:p>
    <w:p w14:paraId="117725B6" w14:textId="22F42198" w:rsidR="00BF4030" w:rsidRPr="00D84146" w:rsidRDefault="00BF4030" w:rsidP="00BF4030">
      <w:pPr>
        <w:rPr>
          <w:lang w:val="fr-FR"/>
        </w:rPr>
      </w:pPr>
    </w:p>
    <w:p w14:paraId="0AB97873" w14:textId="77777777" w:rsidR="00BF4030" w:rsidRPr="00D84146" w:rsidRDefault="00BF4030" w:rsidP="00BF4030">
      <w:pPr>
        <w:rPr>
          <w:lang w:val="fr-FR"/>
        </w:rPr>
      </w:pPr>
    </w:p>
    <w:tbl>
      <w:tblPr>
        <w:tblW w:w="9351" w:type="dxa"/>
        <w:tblLook w:val="04A0" w:firstRow="1" w:lastRow="0" w:firstColumn="1" w:lastColumn="0" w:noHBand="0" w:noVBand="1"/>
      </w:tblPr>
      <w:tblGrid>
        <w:gridCol w:w="1742"/>
        <w:gridCol w:w="1644"/>
        <w:gridCol w:w="3485"/>
        <w:gridCol w:w="2480"/>
      </w:tblGrid>
      <w:tr w:rsidR="00AD52AE" w:rsidRPr="00AD52AE" w14:paraId="2EAE9774" w14:textId="77777777" w:rsidTr="00DC0C88">
        <w:trPr>
          <w:trHeight w:val="820"/>
        </w:trPr>
        <w:tc>
          <w:tcPr>
            <w:tcW w:w="17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3FF7E2" w14:textId="77777777" w:rsidR="00BF4030" w:rsidRPr="00AA0395" w:rsidRDefault="00BF4030" w:rsidP="00AA0395">
            <w:pPr>
              <w:jc w:val="center"/>
              <w:rPr>
                <w:rFonts w:eastAsia="Times New Roman" w:cs="Arial"/>
                <w:b/>
                <w:bCs/>
                <w:color w:val="000000"/>
                <w:lang w:val="fr-FR" w:eastAsia="en-GB"/>
              </w:rPr>
            </w:pPr>
            <w:r>
              <w:rPr>
                <w:rFonts w:eastAsia="Times New Roman" w:cs="Arial"/>
                <w:b/>
                <w:bCs/>
                <w:color w:val="000000"/>
                <w:lang w:val="fr-FR" w:eastAsia="en-GB"/>
              </w:rPr>
              <w:t>Nom scientifique</w:t>
            </w:r>
          </w:p>
        </w:tc>
        <w:tc>
          <w:tcPr>
            <w:tcW w:w="1740" w:type="dxa"/>
            <w:tcBorders>
              <w:top w:val="single" w:sz="4" w:space="0" w:color="auto"/>
              <w:left w:val="nil"/>
              <w:bottom w:val="single" w:sz="4" w:space="0" w:color="auto"/>
              <w:right w:val="single" w:sz="4" w:space="0" w:color="auto"/>
            </w:tcBorders>
            <w:shd w:val="clear" w:color="auto" w:fill="E7E6E6" w:themeFill="background2"/>
            <w:vAlign w:val="center"/>
            <w:hideMark/>
          </w:tcPr>
          <w:p w14:paraId="55158C7D" w14:textId="77777777" w:rsidR="00BF4030" w:rsidRPr="00AA0395" w:rsidRDefault="00BF4030" w:rsidP="00AA0395">
            <w:pPr>
              <w:jc w:val="center"/>
              <w:rPr>
                <w:rFonts w:eastAsia="Times New Roman" w:cs="Arial"/>
                <w:b/>
                <w:bCs/>
                <w:color w:val="000000"/>
                <w:lang w:val="fr-FR" w:eastAsia="en-GB"/>
              </w:rPr>
            </w:pPr>
            <w:r>
              <w:rPr>
                <w:rFonts w:eastAsia="Times New Roman" w:cs="Arial"/>
                <w:b/>
                <w:bCs/>
                <w:color w:val="000000"/>
                <w:lang w:val="fr-FR" w:eastAsia="en-GB"/>
              </w:rPr>
              <w:t>Nom commun</w:t>
            </w:r>
          </w:p>
        </w:tc>
        <w:tc>
          <w:tcPr>
            <w:tcW w:w="3260" w:type="dxa"/>
            <w:tcBorders>
              <w:top w:val="single" w:sz="4" w:space="0" w:color="auto"/>
              <w:left w:val="nil"/>
              <w:bottom w:val="single" w:sz="4" w:space="0" w:color="auto"/>
              <w:right w:val="single" w:sz="4" w:space="0" w:color="auto"/>
            </w:tcBorders>
            <w:shd w:val="clear" w:color="auto" w:fill="E7E6E6" w:themeFill="background2"/>
            <w:vAlign w:val="center"/>
            <w:hideMark/>
          </w:tcPr>
          <w:p w14:paraId="36BB8D20" w14:textId="4D63FFBE" w:rsidR="00BF4030" w:rsidRPr="00AA0395" w:rsidRDefault="00BF4030" w:rsidP="00AA0395">
            <w:pPr>
              <w:jc w:val="center"/>
              <w:rPr>
                <w:rFonts w:eastAsia="Times New Roman" w:cs="Arial"/>
                <w:b/>
                <w:bCs/>
                <w:color w:val="000000"/>
                <w:lang w:val="fr-FR" w:eastAsia="en-GB"/>
              </w:rPr>
            </w:pPr>
            <w:r>
              <w:rPr>
                <w:rFonts w:eastAsia="Times New Roman" w:cs="Arial"/>
                <w:b/>
                <w:bCs/>
                <w:color w:val="000000"/>
                <w:lang w:val="fr-FR" w:eastAsia="en-GB"/>
              </w:rPr>
              <w:t>L'histoire</w:t>
            </w:r>
          </w:p>
        </w:tc>
        <w:tc>
          <w:tcPr>
            <w:tcW w:w="2552" w:type="dxa"/>
            <w:tcBorders>
              <w:top w:val="single" w:sz="4" w:space="0" w:color="auto"/>
              <w:left w:val="nil"/>
              <w:bottom w:val="single" w:sz="4" w:space="0" w:color="auto"/>
              <w:right w:val="single" w:sz="4" w:space="0" w:color="auto"/>
            </w:tcBorders>
            <w:shd w:val="clear" w:color="auto" w:fill="E7E6E6" w:themeFill="background2"/>
            <w:vAlign w:val="center"/>
          </w:tcPr>
          <w:p w14:paraId="5421C5D0" w14:textId="77777777" w:rsidR="00BF4030" w:rsidRPr="00AA0395" w:rsidRDefault="00BF4030" w:rsidP="00AA0395">
            <w:pPr>
              <w:jc w:val="center"/>
              <w:rPr>
                <w:rFonts w:eastAsia="Times New Roman" w:cs="Arial"/>
                <w:b/>
                <w:bCs/>
                <w:color w:val="000000"/>
                <w:lang w:val="fr-FR" w:eastAsia="en-GB"/>
              </w:rPr>
            </w:pPr>
            <w:r>
              <w:rPr>
                <w:rFonts w:eastAsia="Times New Roman" w:cs="Arial"/>
                <w:b/>
                <w:bCs/>
                <w:color w:val="000000"/>
                <w:lang w:val="fr-FR" w:eastAsia="en-GB"/>
              </w:rPr>
              <w:t>Recommandation du GCT</w:t>
            </w:r>
          </w:p>
        </w:tc>
      </w:tr>
      <w:tr w:rsidR="00AD52AE" w:rsidRPr="00D84146" w14:paraId="1050E8F2" w14:textId="77777777" w:rsidTr="00AA0395">
        <w:trPr>
          <w:trHeight w:val="580"/>
        </w:trPr>
        <w:tc>
          <w:tcPr>
            <w:tcW w:w="1799" w:type="dxa"/>
            <w:tcBorders>
              <w:top w:val="nil"/>
              <w:left w:val="single" w:sz="4" w:space="0" w:color="auto"/>
              <w:bottom w:val="single" w:sz="4" w:space="0" w:color="auto"/>
              <w:right w:val="single" w:sz="4" w:space="0" w:color="auto"/>
            </w:tcBorders>
            <w:shd w:val="clear" w:color="auto" w:fill="auto"/>
            <w:hideMark/>
          </w:tcPr>
          <w:p w14:paraId="7AF4FD47" w14:textId="77777777" w:rsidR="00BF4030" w:rsidRPr="00AA0395" w:rsidRDefault="00BF4030">
            <w:pPr>
              <w:rPr>
                <w:rFonts w:eastAsia="Times New Roman" w:cs="Arial"/>
                <w:i/>
                <w:iCs/>
                <w:color w:val="000000"/>
                <w:lang w:eastAsia="en-GB"/>
              </w:rPr>
            </w:pPr>
            <w:proofErr w:type="spellStart"/>
            <w:r>
              <w:rPr>
                <w:rFonts w:eastAsia="Times New Roman" w:cs="Arial"/>
                <w:i/>
                <w:iCs/>
                <w:color w:val="000000"/>
                <w:lang w:eastAsia="en-GB"/>
              </w:rPr>
              <w:t>Ninox</w:t>
            </w:r>
            <w:proofErr w:type="spellEnd"/>
            <w:r>
              <w:rPr>
                <w:rFonts w:eastAsia="Times New Roman" w:cs="Arial"/>
                <w:i/>
                <w:iCs/>
                <w:color w:val="000000"/>
                <w:lang w:eastAsia="en-GB"/>
              </w:rPr>
              <w:t xml:space="preserve"> japonica</w:t>
            </w:r>
          </w:p>
        </w:tc>
        <w:tc>
          <w:tcPr>
            <w:tcW w:w="1740" w:type="dxa"/>
            <w:tcBorders>
              <w:top w:val="nil"/>
              <w:left w:val="nil"/>
              <w:bottom w:val="single" w:sz="4" w:space="0" w:color="auto"/>
              <w:right w:val="single" w:sz="4" w:space="0" w:color="auto"/>
            </w:tcBorders>
            <w:shd w:val="clear" w:color="auto" w:fill="auto"/>
            <w:hideMark/>
          </w:tcPr>
          <w:p w14:paraId="23A57937" w14:textId="77777777" w:rsidR="00BF4030" w:rsidRPr="00AA0395" w:rsidRDefault="00BF4030">
            <w:pPr>
              <w:rPr>
                <w:rFonts w:eastAsia="Times New Roman" w:cs="Arial"/>
                <w:color w:val="000000"/>
                <w:lang w:val="fr-FR" w:eastAsia="en-GB"/>
              </w:rPr>
            </w:pPr>
            <w:proofErr w:type="spellStart"/>
            <w:r>
              <w:rPr>
                <w:rFonts w:eastAsia="Times New Roman" w:cs="Arial"/>
                <w:color w:val="000000"/>
                <w:lang w:val="fr-FR" w:eastAsia="en-GB"/>
              </w:rPr>
              <w:t>Ninoxe</w:t>
            </w:r>
            <w:proofErr w:type="spellEnd"/>
            <w:r>
              <w:rPr>
                <w:rFonts w:eastAsia="Times New Roman" w:cs="Arial"/>
                <w:color w:val="000000"/>
                <w:lang w:val="fr-FR" w:eastAsia="en-GB"/>
              </w:rPr>
              <w:t xml:space="preserve"> boréale</w:t>
            </w:r>
          </w:p>
        </w:tc>
        <w:tc>
          <w:tcPr>
            <w:tcW w:w="3260" w:type="dxa"/>
            <w:tcBorders>
              <w:top w:val="nil"/>
              <w:left w:val="nil"/>
              <w:bottom w:val="single" w:sz="4" w:space="0" w:color="auto"/>
              <w:right w:val="single" w:sz="4" w:space="0" w:color="auto"/>
            </w:tcBorders>
            <w:shd w:val="clear" w:color="auto" w:fill="auto"/>
            <w:hideMark/>
          </w:tcPr>
          <w:p w14:paraId="1E280687" w14:textId="051CAF77" w:rsidR="00BF4030" w:rsidRPr="00AA0395" w:rsidRDefault="00BF4030">
            <w:pPr>
              <w:rPr>
                <w:rFonts w:eastAsia="Times New Roman" w:cs="Arial"/>
                <w:color w:val="000000"/>
                <w:lang w:val="fr-FR" w:eastAsia="en-GB"/>
              </w:rPr>
            </w:pPr>
            <w:r>
              <w:rPr>
                <w:rFonts w:eastAsia="Times New Roman" w:cs="Arial"/>
                <w:color w:val="000000"/>
                <w:lang w:val="fr-FR" w:eastAsia="en-GB"/>
              </w:rPr>
              <w:t>Espèces nouvellement reconnues résultant d'une scission taxonomique. Informations sur les déplacements examinées par le GCT lors du GCT3 (document U</w:t>
            </w:r>
            <w:r>
              <w:rPr>
                <w:rFonts w:cs="Arial"/>
                <w:lang w:val="fr-FR"/>
              </w:rPr>
              <w:t>NEP/CMS/Raptors/TAG3/4.1a)</w:t>
            </w:r>
            <w:r>
              <w:rPr>
                <w:rStyle w:val="FootnoteReference"/>
                <w:rFonts w:cs="Arial"/>
                <w:lang w:val="fr-FR"/>
              </w:rPr>
              <w:footnoteReference w:id="7"/>
            </w:r>
            <w:r>
              <w:rPr>
                <w:rFonts w:eastAsia="Times New Roman" w:cs="Arial"/>
                <w:color w:val="000000"/>
                <w:lang w:val="fr-FR" w:eastAsia="en-GB"/>
              </w:rPr>
              <w:t xml:space="preserve"> </w:t>
            </w:r>
          </w:p>
        </w:tc>
        <w:tc>
          <w:tcPr>
            <w:tcW w:w="2552" w:type="dxa"/>
            <w:tcBorders>
              <w:top w:val="nil"/>
              <w:left w:val="nil"/>
              <w:bottom w:val="single" w:sz="4" w:space="0" w:color="auto"/>
              <w:right w:val="single" w:sz="4" w:space="0" w:color="auto"/>
            </w:tcBorders>
          </w:tcPr>
          <w:p w14:paraId="008F30D4"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Envisager l'inscription à l'annexe 1 - répond à la définition de la CMS en tant qu'espèce migratrice</w:t>
            </w:r>
          </w:p>
        </w:tc>
      </w:tr>
      <w:tr w:rsidR="00AD52AE" w:rsidRPr="00D84146" w14:paraId="5349F26E" w14:textId="77777777" w:rsidTr="00AA0395">
        <w:trPr>
          <w:trHeight w:val="699"/>
        </w:trPr>
        <w:tc>
          <w:tcPr>
            <w:tcW w:w="1799" w:type="dxa"/>
            <w:tcBorders>
              <w:top w:val="nil"/>
              <w:left w:val="single" w:sz="4" w:space="0" w:color="auto"/>
              <w:bottom w:val="single" w:sz="4" w:space="0" w:color="auto"/>
              <w:right w:val="single" w:sz="4" w:space="0" w:color="auto"/>
            </w:tcBorders>
            <w:shd w:val="clear" w:color="auto" w:fill="auto"/>
          </w:tcPr>
          <w:p w14:paraId="0B053AAD" w14:textId="77777777" w:rsidR="00BF4030" w:rsidRPr="00AA0395" w:rsidRDefault="00BF4030">
            <w:pPr>
              <w:rPr>
                <w:rFonts w:eastAsia="Times New Roman" w:cs="Arial"/>
                <w:i/>
                <w:iCs/>
                <w:color w:val="000000"/>
                <w:lang w:eastAsia="en-GB"/>
              </w:rPr>
            </w:pPr>
            <w:r>
              <w:rPr>
                <w:rFonts w:cs="Arial"/>
                <w:bCs/>
                <w:i/>
              </w:rPr>
              <w:t xml:space="preserve">Milvus </w:t>
            </w:r>
            <w:proofErr w:type="spellStart"/>
            <w:r>
              <w:rPr>
                <w:rFonts w:cs="Arial"/>
                <w:bCs/>
                <w:i/>
              </w:rPr>
              <w:t>aegyptius</w:t>
            </w:r>
            <w:proofErr w:type="spellEnd"/>
          </w:p>
        </w:tc>
        <w:tc>
          <w:tcPr>
            <w:tcW w:w="1740" w:type="dxa"/>
            <w:tcBorders>
              <w:top w:val="nil"/>
              <w:left w:val="nil"/>
              <w:bottom w:val="single" w:sz="4" w:space="0" w:color="auto"/>
              <w:right w:val="single" w:sz="4" w:space="0" w:color="auto"/>
            </w:tcBorders>
            <w:shd w:val="clear" w:color="auto" w:fill="auto"/>
          </w:tcPr>
          <w:p w14:paraId="62A8A4A6"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Cerf-volant à bec jaune</w:t>
            </w:r>
          </w:p>
        </w:tc>
        <w:tc>
          <w:tcPr>
            <w:tcW w:w="3260" w:type="dxa"/>
            <w:tcBorders>
              <w:top w:val="nil"/>
              <w:left w:val="nil"/>
              <w:bottom w:val="single" w:sz="4" w:space="0" w:color="auto"/>
              <w:right w:val="single" w:sz="4" w:space="0" w:color="auto"/>
            </w:tcBorders>
            <w:shd w:val="clear" w:color="auto" w:fill="auto"/>
          </w:tcPr>
          <w:p w14:paraId="7AC1536C" w14:textId="27D74560" w:rsidR="00BF4030" w:rsidRPr="00AA0395" w:rsidRDefault="00BF4030">
            <w:pPr>
              <w:rPr>
                <w:rFonts w:eastAsia="Times New Roman" w:cs="Arial"/>
                <w:color w:val="000000"/>
                <w:lang w:val="fr-FR" w:eastAsia="en-GB"/>
              </w:rPr>
            </w:pPr>
            <w:r>
              <w:rPr>
                <w:rFonts w:eastAsia="Times New Roman" w:cs="Arial"/>
                <w:color w:val="000000"/>
                <w:lang w:val="fr-FR" w:eastAsia="en-GB"/>
              </w:rPr>
              <w:t xml:space="preserve">Espèces nouvellement reconnues résultant d'une scission taxonomique. Informations sur les déplacements examinées par le GCT lors du GCT4 (document </w:t>
            </w:r>
            <w:r>
              <w:rPr>
                <w:rFonts w:cs="Arial"/>
                <w:lang w:val="fr-FR"/>
              </w:rPr>
              <w:t>UNEP/CMS/Raptors/TAG4/Doc. 6.2b/Rev1)</w:t>
            </w:r>
            <w:r>
              <w:rPr>
                <w:rStyle w:val="FootnoteReference"/>
                <w:rFonts w:eastAsia="Times New Roman" w:cs="Arial"/>
                <w:color w:val="000000"/>
                <w:lang w:val="fr-FR" w:eastAsia="en-GB"/>
              </w:rPr>
              <w:footnoteReference w:id="8"/>
            </w:r>
          </w:p>
        </w:tc>
        <w:tc>
          <w:tcPr>
            <w:tcW w:w="2552" w:type="dxa"/>
            <w:tcBorders>
              <w:top w:val="nil"/>
              <w:left w:val="nil"/>
              <w:bottom w:val="single" w:sz="4" w:space="0" w:color="auto"/>
              <w:right w:val="single" w:sz="4" w:space="0" w:color="auto"/>
            </w:tcBorders>
          </w:tcPr>
          <w:p w14:paraId="65AA59F5"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Envisager l'inscription à l'annexe 1 - répond à la définition de la CMS en tant qu'espèce migratrice</w:t>
            </w:r>
          </w:p>
        </w:tc>
      </w:tr>
      <w:tr w:rsidR="00AD52AE" w:rsidRPr="00D84146" w14:paraId="517C4654" w14:textId="77777777" w:rsidTr="0020260E">
        <w:trPr>
          <w:trHeight w:val="699"/>
        </w:trPr>
        <w:tc>
          <w:tcPr>
            <w:tcW w:w="1799" w:type="dxa"/>
            <w:tcBorders>
              <w:top w:val="nil"/>
              <w:left w:val="single" w:sz="4" w:space="0" w:color="auto"/>
              <w:bottom w:val="single" w:sz="4" w:space="0" w:color="auto"/>
              <w:right w:val="single" w:sz="4" w:space="0" w:color="auto"/>
            </w:tcBorders>
            <w:shd w:val="clear" w:color="auto" w:fill="auto"/>
          </w:tcPr>
          <w:p w14:paraId="56E64B6A" w14:textId="77777777" w:rsidR="00BF4030" w:rsidRPr="00AA0395" w:rsidRDefault="00BF4030">
            <w:pPr>
              <w:rPr>
                <w:rFonts w:eastAsia="Times New Roman" w:cs="Arial"/>
                <w:i/>
                <w:iCs/>
                <w:color w:val="000000"/>
                <w:lang w:eastAsia="en-GB"/>
              </w:rPr>
            </w:pPr>
            <w:r>
              <w:rPr>
                <w:rFonts w:eastAsia="Times New Roman" w:cs="Arial"/>
                <w:i/>
                <w:iCs/>
                <w:color w:val="000000"/>
                <w:lang w:eastAsia="en-GB"/>
              </w:rPr>
              <w:t xml:space="preserve">Aquila </w:t>
            </w:r>
            <w:proofErr w:type="spellStart"/>
            <w:r>
              <w:rPr>
                <w:rFonts w:eastAsia="Times New Roman" w:cs="Arial"/>
                <w:i/>
                <w:iCs/>
                <w:color w:val="000000"/>
                <w:lang w:eastAsia="en-GB"/>
              </w:rPr>
              <w:t>fasciata</w:t>
            </w:r>
            <w:proofErr w:type="spellEnd"/>
          </w:p>
        </w:tc>
        <w:tc>
          <w:tcPr>
            <w:tcW w:w="1740" w:type="dxa"/>
            <w:tcBorders>
              <w:top w:val="nil"/>
              <w:left w:val="nil"/>
              <w:bottom w:val="single" w:sz="4" w:space="0" w:color="auto"/>
              <w:right w:val="single" w:sz="4" w:space="0" w:color="auto"/>
            </w:tcBorders>
            <w:shd w:val="clear" w:color="auto" w:fill="auto"/>
          </w:tcPr>
          <w:p w14:paraId="5BE7F919"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 xml:space="preserve">Aigle de </w:t>
            </w:r>
            <w:proofErr w:type="spellStart"/>
            <w:r>
              <w:rPr>
                <w:rFonts w:eastAsia="Times New Roman" w:cs="Arial"/>
                <w:color w:val="000000"/>
                <w:lang w:val="fr-FR" w:eastAsia="en-GB"/>
              </w:rPr>
              <w:t>Bonelli</w:t>
            </w:r>
            <w:proofErr w:type="spellEnd"/>
          </w:p>
        </w:tc>
        <w:tc>
          <w:tcPr>
            <w:tcW w:w="3260" w:type="dxa"/>
            <w:tcBorders>
              <w:top w:val="nil"/>
              <w:left w:val="nil"/>
              <w:bottom w:val="single" w:sz="4" w:space="0" w:color="auto"/>
              <w:right w:val="single" w:sz="4" w:space="0" w:color="auto"/>
            </w:tcBorders>
            <w:shd w:val="clear" w:color="auto" w:fill="auto"/>
          </w:tcPr>
          <w:p w14:paraId="6D4C1AE2"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Proposé pour examen par Israël entre MOS2 et GCT3</w:t>
            </w:r>
          </w:p>
        </w:tc>
        <w:tc>
          <w:tcPr>
            <w:tcW w:w="2552" w:type="dxa"/>
            <w:tcBorders>
              <w:top w:val="nil"/>
              <w:left w:val="nil"/>
              <w:bottom w:val="single" w:sz="4" w:space="0" w:color="auto"/>
              <w:right w:val="single" w:sz="4" w:space="0" w:color="auto"/>
            </w:tcBorders>
            <w:shd w:val="clear" w:color="auto" w:fill="auto"/>
          </w:tcPr>
          <w:p w14:paraId="1BB03209" w14:textId="7D6E1F25" w:rsidR="00BF4030" w:rsidRPr="00AA0395" w:rsidRDefault="00BF4030">
            <w:pPr>
              <w:rPr>
                <w:rFonts w:eastAsia="Times New Roman" w:cs="Arial"/>
                <w:color w:val="000000"/>
                <w:lang w:val="fr-FR" w:eastAsia="en-GB"/>
              </w:rPr>
            </w:pPr>
            <w:r>
              <w:rPr>
                <w:rFonts w:eastAsia="Times New Roman" w:cs="Arial"/>
                <w:color w:val="000000"/>
                <w:lang w:val="fr-FR" w:eastAsia="en-GB"/>
              </w:rPr>
              <w:t>Le GCT3 a conclu qu'il n'y avait pas suffisamment de preuves de déplacements d'individus sauvages pour que l'espèce réponde à la définition d'espèce migratrice de la CMS. Elle pourrait être reconsidérée à l'avenir sur la base d'informations supplémentaires sur les déplacements des individus nés à l'état sauvage.</w:t>
            </w:r>
          </w:p>
        </w:tc>
      </w:tr>
      <w:tr w:rsidR="00AD52AE" w:rsidRPr="00D84146" w14:paraId="0D77445F" w14:textId="77777777" w:rsidTr="0020260E">
        <w:trPr>
          <w:trHeight w:val="699"/>
        </w:trPr>
        <w:tc>
          <w:tcPr>
            <w:tcW w:w="1799" w:type="dxa"/>
            <w:tcBorders>
              <w:top w:val="nil"/>
              <w:left w:val="single" w:sz="4" w:space="0" w:color="auto"/>
              <w:bottom w:val="single" w:sz="4" w:space="0" w:color="auto"/>
              <w:right w:val="single" w:sz="4" w:space="0" w:color="auto"/>
            </w:tcBorders>
            <w:shd w:val="clear" w:color="auto" w:fill="auto"/>
            <w:hideMark/>
          </w:tcPr>
          <w:p w14:paraId="27A2F429" w14:textId="77777777" w:rsidR="00BF4030" w:rsidRPr="00AA0395" w:rsidRDefault="00BF4030">
            <w:pPr>
              <w:rPr>
                <w:rFonts w:eastAsia="Times New Roman" w:cs="Arial"/>
                <w:i/>
                <w:iCs/>
                <w:color w:val="000000"/>
                <w:lang w:eastAsia="en-GB"/>
              </w:rPr>
            </w:pPr>
            <w:r>
              <w:rPr>
                <w:rFonts w:eastAsia="Times New Roman" w:cs="Arial"/>
                <w:i/>
                <w:iCs/>
                <w:color w:val="000000"/>
                <w:lang w:eastAsia="en-GB"/>
              </w:rPr>
              <w:t xml:space="preserve">Glaucidium </w:t>
            </w:r>
            <w:proofErr w:type="spellStart"/>
            <w:r>
              <w:rPr>
                <w:rFonts w:eastAsia="Times New Roman" w:cs="Arial"/>
                <w:i/>
                <w:iCs/>
                <w:color w:val="000000"/>
                <w:lang w:eastAsia="en-GB"/>
              </w:rPr>
              <w:t>brodiei</w:t>
            </w:r>
            <w:proofErr w:type="spellEnd"/>
          </w:p>
        </w:tc>
        <w:tc>
          <w:tcPr>
            <w:tcW w:w="1740" w:type="dxa"/>
            <w:tcBorders>
              <w:top w:val="nil"/>
              <w:left w:val="nil"/>
              <w:bottom w:val="single" w:sz="4" w:space="0" w:color="auto"/>
              <w:right w:val="single" w:sz="4" w:space="0" w:color="auto"/>
            </w:tcBorders>
            <w:shd w:val="clear" w:color="auto" w:fill="auto"/>
            <w:hideMark/>
          </w:tcPr>
          <w:p w14:paraId="317D9519"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Hibou à collier</w:t>
            </w:r>
          </w:p>
        </w:tc>
        <w:tc>
          <w:tcPr>
            <w:tcW w:w="3260" w:type="dxa"/>
            <w:tcBorders>
              <w:top w:val="nil"/>
              <w:left w:val="nil"/>
              <w:bottom w:val="single" w:sz="4" w:space="0" w:color="auto"/>
              <w:right w:val="single" w:sz="4" w:space="0" w:color="auto"/>
            </w:tcBorders>
            <w:shd w:val="clear" w:color="auto" w:fill="auto"/>
          </w:tcPr>
          <w:p w14:paraId="39CDAF82" w14:textId="186FBFF7" w:rsidR="00BF4030" w:rsidRPr="00AA0395" w:rsidRDefault="00BF4030">
            <w:pPr>
              <w:rPr>
                <w:rFonts w:eastAsia="Times New Roman" w:cs="Arial"/>
                <w:color w:val="000000"/>
                <w:lang w:val="fr-FR" w:eastAsia="en-GB"/>
              </w:rPr>
            </w:pPr>
            <w:r>
              <w:rPr>
                <w:rFonts w:eastAsia="Times New Roman" w:cs="Arial"/>
                <w:color w:val="00000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lang w:val="fr-FR" w:eastAsia="en-GB"/>
              </w:rPr>
              <w:t>BirdLife</w:t>
            </w:r>
            <w:proofErr w:type="spellEnd"/>
            <w:r>
              <w:rPr>
                <w:rFonts w:eastAsia="Times New Roman" w:cs="Arial"/>
                <w:color w:val="00000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22D2D662"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Il n'y a actuellement pas assez de preuves qu'il répond à la définition de la CMS sur les espèces migratrices.</w:t>
            </w:r>
          </w:p>
        </w:tc>
      </w:tr>
      <w:tr w:rsidR="00AD52AE" w:rsidRPr="00D84146" w14:paraId="14AD5D9B" w14:textId="77777777" w:rsidTr="0020260E">
        <w:trPr>
          <w:trHeight w:val="683"/>
        </w:trPr>
        <w:tc>
          <w:tcPr>
            <w:tcW w:w="1799" w:type="dxa"/>
            <w:tcBorders>
              <w:top w:val="nil"/>
              <w:left w:val="single" w:sz="4" w:space="0" w:color="auto"/>
              <w:bottom w:val="single" w:sz="4" w:space="0" w:color="auto"/>
              <w:right w:val="single" w:sz="4" w:space="0" w:color="auto"/>
            </w:tcBorders>
            <w:shd w:val="clear" w:color="auto" w:fill="auto"/>
            <w:hideMark/>
          </w:tcPr>
          <w:p w14:paraId="3386B107" w14:textId="77777777" w:rsidR="00BF4030" w:rsidRPr="00AA0395" w:rsidRDefault="00BF4030">
            <w:pPr>
              <w:rPr>
                <w:rFonts w:eastAsia="Times New Roman" w:cs="Arial"/>
                <w:i/>
                <w:iCs/>
                <w:color w:val="000000"/>
                <w:lang w:eastAsia="en-GB"/>
              </w:rPr>
            </w:pPr>
            <w:r>
              <w:rPr>
                <w:rFonts w:eastAsia="Times New Roman" w:cs="Arial"/>
                <w:i/>
                <w:iCs/>
                <w:color w:val="000000"/>
                <w:lang w:eastAsia="en-GB"/>
              </w:rPr>
              <w:t xml:space="preserve">Glaucidium </w:t>
            </w:r>
            <w:proofErr w:type="spellStart"/>
            <w:r>
              <w:rPr>
                <w:rFonts w:eastAsia="Times New Roman" w:cs="Arial"/>
                <w:i/>
                <w:iCs/>
                <w:color w:val="000000"/>
                <w:lang w:eastAsia="en-GB"/>
              </w:rPr>
              <w:t>cuculoides</w:t>
            </w:r>
            <w:proofErr w:type="spellEnd"/>
          </w:p>
        </w:tc>
        <w:tc>
          <w:tcPr>
            <w:tcW w:w="1740" w:type="dxa"/>
            <w:tcBorders>
              <w:top w:val="nil"/>
              <w:left w:val="nil"/>
              <w:bottom w:val="single" w:sz="4" w:space="0" w:color="auto"/>
              <w:right w:val="single" w:sz="4" w:space="0" w:color="auto"/>
            </w:tcBorders>
            <w:shd w:val="clear" w:color="auto" w:fill="auto"/>
            <w:hideMark/>
          </w:tcPr>
          <w:p w14:paraId="51421C14"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Chouette barrée d'Asie</w:t>
            </w:r>
          </w:p>
        </w:tc>
        <w:tc>
          <w:tcPr>
            <w:tcW w:w="3260" w:type="dxa"/>
            <w:tcBorders>
              <w:top w:val="nil"/>
              <w:left w:val="nil"/>
              <w:bottom w:val="single" w:sz="4" w:space="0" w:color="auto"/>
              <w:right w:val="single" w:sz="4" w:space="0" w:color="auto"/>
            </w:tcBorders>
            <w:shd w:val="clear" w:color="auto" w:fill="auto"/>
          </w:tcPr>
          <w:p w14:paraId="703C107E"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lang w:val="fr-FR" w:eastAsia="en-GB"/>
              </w:rPr>
              <w:t>BirdLife</w:t>
            </w:r>
            <w:proofErr w:type="spellEnd"/>
            <w:r>
              <w:rPr>
                <w:rFonts w:eastAsia="Times New Roman" w:cs="Arial"/>
                <w:color w:val="00000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4B519AD3" w14:textId="77777777" w:rsidR="00BF4030" w:rsidRPr="00AA0395" w:rsidRDefault="00BF4030">
            <w:pPr>
              <w:rPr>
                <w:rFonts w:eastAsia="Times New Roman" w:cs="Arial"/>
                <w:color w:val="000000"/>
                <w:lang w:val="fr-FR" w:eastAsia="en-GB"/>
              </w:rPr>
            </w:pPr>
            <w:r>
              <w:rPr>
                <w:rFonts w:eastAsia="Times New Roman" w:cs="Arial"/>
                <w:color w:val="000000"/>
                <w:lang w:val="fr-FR" w:eastAsia="en-GB"/>
              </w:rPr>
              <w:t>Il n'y a actuellement pas assez de preuves qu'il répond à la définition de la CMS sur les espèces migratrices.</w:t>
            </w:r>
          </w:p>
        </w:tc>
      </w:tr>
      <w:tr w:rsidR="00AD52AE" w:rsidRPr="00D84146" w14:paraId="170B1FC0" w14:textId="77777777" w:rsidTr="0020260E">
        <w:trPr>
          <w:trHeight w:val="580"/>
        </w:trPr>
        <w:tc>
          <w:tcPr>
            <w:tcW w:w="1799" w:type="dxa"/>
            <w:tcBorders>
              <w:top w:val="nil"/>
              <w:left w:val="single" w:sz="4" w:space="0" w:color="auto"/>
              <w:bottom w:val="single" w:sz="4" w:space="0" w:color="auto"/>
              <w:right w:val="single" w:sz="4" w:space="0" w:color="auto"/>
            </w:tcBorders>
            <w:shd w:val="clear" w:color="auto" w:fill="auto"/>
            <w:hideMark/>
          </w:tcPr>
          <w:p w14:paraId="59ECCBB0" w14:textId="77777777" w:rsidR="00BF4030" w:rsidRPr="00AD52AE" w:rsidRDefault="00BF4030">
            <w:pPr>
              <w:rPr>
                <w:rFonts w:eastAsia="Times New Roman" w:cs="Arial"/>
                <w:i/>
                <w:iCs/>
                <w:color w:val="000000"/>
                <w:sz w:val="20"/>
                <w:szCs w:val="20"/>
                <w:lang w:eastAsia="en-GB"/>
              </w:rPr>
            </w:pPr>
            <w:r>
              <w:rPr>
                <w:rFonts w:eastAsia="Times New Roman" w:cs="Arial"/>
                <w:i/>
                <w:iCs/>
                <w:color w:val="000000"/>
                <w:sz w:val="20"/>
                <w:szCs w:val="20"/>
                <w:lang w:eastAsia="en-GB"/>
              </w:rPr>
              <w:t xml:space="preserve">Athene </w:t>
            </w:r>
            <w:proofErr w:type="spellStart"/>
            <w:r>
              <w:rPr>
                <w:rFonts w:eastAsia="Times New Roman" w:cs="Arial"/>
                <w:i/>
                <w:iCs/>
                <w:color w:val="000000"/>
                <w:sz w:val="20"/>
                <w:szCs w:val="20"/>
                <w:lang w:eastAsia="en-GB"/>
              </w:rPr>
              <w:t>superciliaris</w:t>
            </w:r>
            <w:proofErr w:type="spellEnd"/>
          </w:p>
        </w:tc>
        <w:tc>
          <w:tcPr>
            <w:tcW w:w="1740" w:type="dxa"/>
            <w:tcBorders>
              <w:top w:val="nil"/>
              <w:left w:val="nil"/>
              <w:bottom w:val="single" w:sz="4" w:space="0" w:color="auto"/>
              <w:right w:val="single" w:sz="4" w:space="0" w:color="auto"/>
            </w:tcBorders>
            <w:shd w:val="clear" w:color="auto" w:fill="auto"/>
            <w:hideMark/>
          </w:tcPr>
          <w:p w14:paraId="6C4F0A9B"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Chouette à sourcils blancs</w:t>
            </w:r>
          </w:p>
        </w:tc>
        <w:tc>
          <w:tcPr>
            <w:tcW w:w="3260" w:type="dxa"/>
            <w:tcBorders>
              <w:top w:val="nil"/>
              <w:left w:val="nil"/>
              <w:bottom w:val="single" w:sz="4" w:space="0" w:color="auto"/>
              <w:right w:val="single" w:sz="4" w:space="0" w:color="auto"/>
            </w:tcBorders>
            <w:shd w:val="clear" w:color="auto" w:fill="auto"/>
          </w:tcPr>
          <w:p w14:paraId="2F56DD30"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32703E19"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Ne répond pas à la définition d'espèce migratrice de la CMS</w:t>
            </w:r>
          </w:p>
        </w:tc>
      </w:tr>
      <w:tr w:rsidR="00AD52AE" w:rsidRPr="00D84146" w14:paraId="6A29C575" w14:textId="77777777" w:rsidTr="0020260E">
        <w:trPr>
          <w:trHeight w:val="1058"/>
        </w:trPr>
        <w:tc>
          <w:tcPr>
            <w:tcW w:w="1799" w:type="dxa"/>
            <w:tcBorders>
              <w:top w:val="nil"/>
              <w:left w:val="single" w:sz="4" w:space="0" w:color="auto"/>
              <w:bottom w:val="single" w:sz="4" w:space="0" w:color="auto"/>
              <w:right w:val="single" w:sz="4" w:space="0" w:color="auto"/>
            </w:tcBorders>
            <w:shd w:val="clear" w:color="auto" w:fill="auto"/>
            <w:hideMark/>
          </w:tcPr>
          <w:p w14:paraId="20CDB3FC" w14:textId="77777777" w:rsidR="00BF4030" w:rsidRPr="00AD52AE" w:rsidRDefault="00BF4030">
            <w:pPr>
              <w:rPr>
                <w:rFonts w:eastAsia="Times New Roman" w:cs="Arial"/>
                <w:i/>
                <w:iCs/>
                <w:color w:val="000000"/>
                <w:sz w:val="20"/>
                <w:szCs w:val="20"/>
                <w:lang w:eastAsia="en-GB"/>
              </w:rPr>
            </w:pPr>
            <w:r>
              <w:rPr>
                <w:rFonts w:eastAsia="Times New Roman" w:cs="Arial"/>
                <w:i/>
                <w:iCs/>
                <w:color w:val="000000"/>
                <w:sz w:val="20"/>
                <w:szCs w:val="20"/>
                <w:lang w:eastAsia="en-GB"/>
              </w:rPr>
              <w:t xml:space="preserve">Otus </w:t>
            </w:r>
            <w:proofErr w:type="spellStart"/>
            <w:r>
              <w:rPr>
                <w:rFonts w:eastAsia="Times New Roman" w:cs="Arial"/>
                <w:i/>
                <w:iCs/>
                <w:color w:val="000000"/>
                <w:sz w:val="20"/>
                <w:szCs w:val="20"/>
                <w:lang w:eastAsia="en-GB"/>
              </w:rPr>
              <w:t>semitorques</w:t>
            </w:r>
            <w:proofErr w:type="spellEnd"/>
          </w:p>
        </w:tc>
        <w:tc>
          <w:tcPr>
            <w:tcW w:w="1740" w:type="dxa"/>
            <w:tcBorders>
              <w:top w:val="nil"/>
              <w:left w:val="nil"/>
              <w:bottom w:val="single" w:sz="4" w:space="0" w:color="auto"/>
              <w:right w:val="single" w:sz="4" w:space="0" w:color="auto"/>
            </w:tcBorders>
            <w:shd w:val="clear" w:color="auto" w:fill="auto"/>
            <w:hideMark/>
          </w:tcPr>
          <w:p w14:paraId="0E7E9CF9"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Petit-duc du Japon</w:t>
            </w:r>
          </w:p>
        </w:tc>
        <w:tc>
          <w:tcPr>
            <w:tcW w:w="3260" w:type="dxa"/>
            <w:tcBorders>
              <w:top w:val="nil"/>
              <w:left w:val="nil"/>
              <w:bottom w:val="single" w:sz="4" w:space="0" w:color="auto"/>
              <w:right w:val="single" w:sz="4" w:space="0" w:color="auto"/>
            </w:tcBorders>
            <w:shd w:val="clear" w:color="auto" w:fill="auto"/>
          </w:tcPr>
          <w:p w14:paraId="2A58A871"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2642C26E"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La partie migratrice de la population se trouve en dehors du champ d'application géographique du Mémorandum d'Entente sur les rapaces et ne remplit donc pas les critères d'inscription sur la liste.</w:t>
            </w:r>
          </w:p>
        </w:tc>
      </w:tr>
      <w:tr w:rsidR="00AD52AE" w:rsidRPr="00D84146" w14:paraId="1DE1D0B4" w14:textId="77777777" w:rsidTr="0020260E">
        <w:trPr>
          <w:trHeight w:val="694"/>
        </w:trPr>
        <w:tc>
          <w:tcPr>
            <w:tcW w:w="1799" w:type="dxa"/>
            <w:tcBorders>
              <w:top w:val="nil"/>
              <w:left w:val="single" w:sz="4" w:space="0" w:color="auto"/>
              <w:bottom w:val="single" w:sz="4" w:space="0" w:color="auto"/>
              <w:right w:val="single" w:sz="4" w:space="0" w:color="auto"/>
            </w:tcBorders>
            <w:shd w:val="clear" w:color="auto" w:fill="auto"/>
            <w:hideMark/>
          </w:tcPr>
          <w:p w14:paraId="5F890EFD" w14:textId="77777777" w:rsidR="00BF4030" w:rsidRPr="00AD52AE" w:rsidRDefault="00BF4030">
            <w:pPr>
              <w:rPr>
                <w:rFonts w:eastAsia="Times New Roman" w:cs="Arial"/>
                <w:i/>
                <w:iCs/>
                <w:color w:val="000000"/>
                <w:sz w:val="20"/>
                <w:szCs w:val="20"/>
                <w:lang w:eastAsia="en-GB"/>
              </w:rPr>
            </w:pPr>
            <w:r>
              <w:rPr>
                <w:rFonts w:eastAsia="Times New Roman" w:cs="Arial"/>
                <w:i/>
                <w:iCs/>
                <w:color w:val="000000"/>
                <w:sz w:val="20"/>
                <w:szCs w:val="20"/>
                <w:lang w:eastAsia="en-GB"/>
              </w:rPr>
              <w:t xml:space="preserve">Otus </w:t>
            </w:r>
            <w:proofErr w:type="spellStart"/>
            <w:r>
              <w:rPr>
                <w:rFonts w:eastAsia="Times New Roman" w:cs="Arial"/>
                <w:i/>
                <w:iCs/>
                <w:color w:val="000000"/>
                <w:sz w:val="20"/>
                <w:szCs w:val="20"/>
                <w:lang w:eastAsia="en-GB"/>
              </w:rPr>
              <w:t>lettia</w:t>
            </w:r>
            <w:proofErr w:type="spellEnd"/>
          </w:p>
        </w:tc>
        <w:tc>
          <w:tcPr>
            <w:tcW w:w="1740" w:type="dxa"/>
            <w:tcBorders>
              <w:top w:val="nil"/>
              <w:left w:val="nil"/>
              <w:bottom w:val="single" w:sz="4" w:space="0" w:color="auto"/>
              <w:right w:val="single" w:sz="4" w:space="0" w:color="auto"/>
            </w:tcBorders>
            <w:shd w:val="clear" w:color="auto" w:fill="auto"/>
            <w:hideMark/>
          </w:tcPr>
          <w:p w14:paraId="2810F8EC"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Petit-duc à collier</w:t>
            </w:r>
          </w:p>
        </w:tc>
        <w:tc>
          <w:tcPr>
            <w:tcW w:w="3260" w:type="dxa"/>
            <w:tcBorders>
              <w:top w:val="nil"/>
              <w:left w:val="nil"/>
              <w:bottom w:val="single" w:sz="4" w:space="0" w:color="auto"/>
              <w:right w:val="single" w:sz="4" w:space="0" w:color="auto"/>
            </w:tcBorders>
            <w:shd w:val="clear" w:color="auto" w:fill="auto"/>
          </w:tcPr>
          <w:p w14:paraId="2E2A36A0"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247E5724"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Il n'y a actuellement pas assez de preuves qu'il répond à la définition de la CMS sur les espèces migratrices.</w:t>
            </w:r>
          </w:p>
        </w:tc>
      </w:tr>
      <w:tr w:rsidR="00AD52AE" w:rsidRPr="00D84146" w14:paraId="3F9FF5DA" w14:textId="77777777" w:rsidTr="0020260E">
        <w:trPr>
          <w:trHeight w:val="691"/>
        </w:trPr>
        <w:tc>
          <w:tcPr>
            <w:tcW w:w="1799" w:type="dxa"/>
            <w:tcBorders>
              <w:top w:val="nil"/>
              <w:left w:val="single" w:sz="4" w:space="0" w:color="auto"/>
              <w:bottom w:val="single" w:sz="4" w:space="0" w:color="auto"/>
              <w:right w:val="single" w:sz="4" w:space="0" w:color="auto"/>
            </w:tcBorders>
            <w:shd w:val="clear" w:color="auto" w:fill="auto"/>
            <w:hideMark/>
          </w:tcPr>
          <w:p w14:paraId="7B104DF2" w14:textId="77777777" w:rsidR="00BF4030" w:rsidRPr="00AD52AE" w:rsidRDefault="00BF4030">
            <w:pPr>
              <w:rPr>
                <w:rFonts w:eastAsia="Times New Roman" w:cs="Arial"/>
                <w:i/>
                <w:iCs/>
                <w:color w:val="000000"/>
                <w:sz w:val="20"/>
                <w:szCs w:val="20"/>
                <w:lang w:eastAsia="en-GB"/>
              </w:rPr>
            </w:pPr>
            <w:r>
              <w:rPr>
                <w:rFonts w:eastAsia="Times New Roman" w:cs="Arial"/>
                <w:i/>
                <w:iCs/>
                <w:color w:val="000000"/>
                <w:sz w:val="20"/>
                <w:szCs w:val="20"/>
                <w:lang w:eastAsia="en-GB"/>
              </w:rPr>
              <w:t xml:space="preserve">Otus </w:t>
            </w:r>
            <w:proofErr w:type="spellStart"/>
            <w:r>
              <w:rPr>
                <w:rFonts w:eastAsia="Times New Roman" w:cs="Arial"/>
                <w:i/>
                <w:iCs/>
                <w:color w:val="000000"/>
                <w:sz w:val="20"/>
                <w:szCs w:val="20"/>
                <w:lang w:eastAsia="en-GB"/>
              </w:rPr>
              <w:t>bakkamoena</w:t>
            </w:r>
            <w:proofErr w:type="spellEnd"/>
          </w:p>
        </w:tc>
        <w:tc>
          <w:tcPr>
            <w:tcW w:w="1740" w:type="dxa"/>
            <w:tcBorders>
              <w:top w:val="nil"/>
              <w:left w:val="nil"/>
              <w:bottom w:val="single" w:sz="4" w:space="0" w:color="auto"/>
              <w:right w:val="single" w:sz="4" w:space="0" w:color="auto"/>
            </w:tcBorders>
            <w:shd w:val="clear" w:color="auto" w:fill="auto"/>
            <w:hideMark/>
          </w:tcPr>
          <w:p w14:paraId="3B8B44D6"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Petit-duc indien</w:t>
            </w:r>
          </w:p>
        </w:tc>
        <w:tc>
          <w:tcPr>
            <w:tcW w:w="3260" w:type="dxa"/>
            <w:tcBorders>
              <w:top w:val="nil"/>
              <w:left w:val="nil"/>
              <w:bottom w:val="single" w:sz="4" w:space="0" w:color="auto"/>
              <w:right w:val="single" w:sz="4" w:space="0" w:color="auto"/>
            </w:tcBorders>
            <w:shd w:val="clear" w:color="auto" w:fill="auto"/>
          </w:tcPr>
          <w:p w14:paraId="68DC8C66"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700309E8"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Il n'y a actuellement pas assez de preuves qu'il répond à la définition de la CMS sur les espèces migratrices.</w:t>
            </w:r>
          </w:p>
        </w:tc>
      </w:tr>
      <w:tr w:rsidR="00AD52AE" w:rsidRPr="00D84146" w14:paraId="27BC2AAF" w14:textId="77777777" w:rsidTr="0020260E">
        <w:trPr>
          <w:trHeight w:val="700"/>
        </w:trPr>
        <w:tc>
          <w:tcPr>
            <w:tcW w:w="1799" w:type="dxa"/>
            <w:tcBorders>
              <w:top w:val="nil"/>
              <w:left w:val="single" w:sz="4" w:space="0" w:color="auto"/>
              <w:bottom w:val="single" w:sz="4" w:space="0" w:color="auto"/>
              <w:right w:val="single" w:sz="4" w:space="0" w:color="auto"/>
            </w:tcBorders>
            <w:shd w:val="clear" w:color="auto" w:fill="auto"/>
            <w:hideMark/>
          </w:tcPr>
          <w:p w14:paraId="76A78DAD" w14:textId="77777777" w:rsidR="00BF4030" w:rsidRPr="00AD52AE" w:rsidRDefault="00BF4030">
            <w:pPr>
              <w:rPr>
                <w:rFonts w:eastAsia="Times New Roman" w:cs="Arial"/>
                <w:i/>
                <w:iCs/>
                <w:color w:val="000000"/>
                <w:sz w:val="20"/>
                <w:szCs w:val="20"/>
                <w:lang w:eastAsia="en-GB"/>
              </w:rPr>
            </w:pPr>
            <w:r>
              <w:rPr>
                <w:rFonts w:eastAsia="Times New Roman" w:cs="Arial"/>
                <w:i/>
                <w:iCs/>
                <w:color w:val="000000"/>
                <w:sz w:val="20"/>
                <w:szCs w:val="20"/>
                <w:lang w:eastAsia="en-GB"/>
              </w:rPr>
              <w:t xml:space="preserve">Otus </w:t>
            </w:r>
            <w:proofErr w:type="spellStart"/>
            <w:r>
              <w:rPr>
                <w:rFonts w:eastAsia="Times New Roman" w:cs="Arial"/>
                <w:i/>
                <w:iCs/>
                <w:color w:val="000000"/>
                <w:sz w:val="20"/>
                <w:szCs w:val="20"/>
                <w:lang w:eastAsia="en-GB"/>
              </w:rPr>
              <w:t>spilocephalus</w:t>
            </w:r>
            <w:proofErr w:type="spellEnd"/>
          </w:p>
        </w:tc>
        <w:tc>
          <w:tcPr>
            <w:tcW w:w="1740" w:type="dxa"/>
            <w:tcBorders>
              <w:top w:val="nil"/>
              <w:left w:val="nil"/>
              <w:bottom w:val="single" w:sz="4" w:space="0" w:color="auto"/>
              <w:right w:val="single" w:sz="4" w:space="0" w:color="auto"/>
            </w:tcBorders>
            <w:shd w:val="clear" w:color="auto" w:fill="auto"/>
            <w:hideMark/>
          </w:tcPr>
          <w:p w14:paraId="14F30BC1"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Petit-duc tacheté</w:t>
            </w:r>
          </w:p>
        </w:tc>
        <w:tc>
          <w:tcPr>
            <w:tcW w:w="3260" w:type="dxa"/>
            <w:tcBorders>
              <w:top w:val="nil"/>
              <w:left w:val="nil"/>
              <w:bottom w:val="single" w:sz="4" w:space="0" w:color="auto"/>
              <w:right w:val="single" w:sz="4" w:space="0" w:color="auto"/>
            </w:tcBorders>
            <w:shd w:val="clear" w:color="auto" w:fill="auto"/>
          </w:tcPr>
          <w:p w14:paraId="4B169FCA"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3DFCD675"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Il n'y a actuellement pas assez de preuves qu'il répond à la définition de la CMS sur les espèces migratrices.</w:t>
            </w:r>
          </w:p>
        </w:tc>
      </w:tr>
      <w:tr w:rsidR="00AD52AE" w:rsidRPr="00D84146" w14:paraId="177D0175" w14:textId="77777777" w:rsidTr="0020260E">
        <w:trPr>
          <w:trHeight w:val="1546"/>
        </w:trPr>
        <w:tc>
          <w:tcPr>
            <w:tcW w:w="1799" w:type="dxa"/>
            <w:tcBorders>
              <w:top w:val="nil"/>
              <w:left w:val="single" w:sz="4" w:space="0" w:color="auto"/>
              <w:bottom w:val="single" w:sz="4" w:space="0" w:color="auto"/>
              <w:right w:val="single" w:sz="4" w:space="0" w:color="auto"/>
            </w:tcBorders>
            <w:shd w:val="clear" w:color="auto" w:fill="auto"/>
            <w:hideMark/>
          </w:tcPr>
          <w:p w14:paraId="78BE4FCA" w14:textId="77777777" w:rsidR="00BF4030" w:rsidRPr="00AD52AE" w:rsidRDefault="00BF4030">
            <w:pPr>
              <w:rPr>
                <w:rFonts w:eastAsia="Times New Roman" w:cs="Arial"/>
                <w:i/>
                <w:iCs/>
                <w:color w:val="000000"/>
                <w:sz w:val="20"/>
                <w:szCs w:val="20"/>
                <w:lang w:eastAsia="en-GB"/>
              </w:rPr>
            </w:pPr>
            <w:proofErr w:type="spellStart"/>
            <w:r>
              <w:rPr>
                <w:rFonts w:eastAsia="Times New Roman" w:cs="Arial"/>
                <w:i/>
                <w:iCs/>
                <w:color w:val="000000"/>
                <w:sz w:val="20"/>
                <w:szCs w:val="20"/>
                <w:lang w:eastAsia="en-GB"/>
              </w:rPr>
              <w:t>Strix</w:t>
            </w:r>
            <w:proofErr w:type="spellEnd"/>
            <w:r>
              <w:rPr>
                <w:rFonts w:eastAsia="Times New Roman" w:cs="Arial"/>
                <w:i/>
                <w:iCs/>
                <w:color w:val="000000"/>
                <w:sz w:val="20"/>
                <w:szCs w:val="20"/>
                <w:lang w:eastAsia="en-GB"/>
              </w:rPr>
              <w:t xml:space="preserve"> </w:t>
            </w:r>
            <w:proofErr w:type="spellStart"/>
            <w:r>
              <w:rPr>
                <w:rFonts w:eastAsia="Times New Roman" w:cs="Arial"/>
                <w:i/>
                <w:iCs/>
                <w:color w:val="000000"/>
                <w:sz w:val="20"/>
                <w:szCs w:val="20"/>
                <w:lang w:eastAsia="en-GB"/>
              </w:rPr>
              <w:t>butleri</w:t>
            </w:r>
            <w:proofErr w:type="spellEnd"/>
          </w:p>
        </w:tc>
        <w:tc>
          <w:tcPr>
            <w:tcW w:w="1740" w:type="dxa"/>
            <w:tcBorders>
              <w:top w:val="nil"/>
              <w:left w:val="nil"/>
              <w:bottom w:val="single" w:sz="4" w:space="0" w:color="auto"/>
              <w:right w:val="single" w:sz="4" w:space="0" w:color="auto"/>
            </w:tcBorders>
            <w:shd w:val="clear" w:color="auto" w:fill="auto"/>
            <w:hideMark/>
          </w:tcPr>
          <w:p w14:paraId="3807FEE1"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Hibou d'Oman</w:t>
            </w:r>
          </w:p>
        </w:tc>
        <w:tc>
          <w:tcPr>
            <w:tcW w:w="3260" w:type="dxa"/>
            <w:tcBorders>
              <w:top w:val="nil"/>
              <w:left w:val="nil"/>
              <w:bottom w:val="single" w:sz="4" w:space="0" w:color="auto"/>
              <w:right w:val="single" w:sz="4" w:space="0" w:color="auto"/>
            </w:tcBorders>
            <w:shd w:val="clear" w:color="auto" w:fill="auto"/>
          </w:tcPr>
          <w:p w14:paraId="25C9D961"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4BA51755"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Trop peu d'informations sur cette espèce récemment redécouverte, mais les petites zones de l'aire de répartition connue sont géographiquement très espacées. Recommande de réexaminer cette espèce lorsque de plus amples informations seront disponibles.</w:t>
            </w:r>
          </w:p>
        </w:tc>
      </w:tr>
      <w:tr w:rsidR="00AD52AE" w:rsidRPr="00D84146" w14:paraId="44837E84" w14:textId="77777777" w:rsidTr="0020260E">
        <w:trPr>
          <w:trHeight w:val="846"/>
        </w:trPr>
        <w:tc>
          <w:tcPr>
            <w:tcW w:w="1799" w:type="dxa"/>
            <w:tcBorders>
              <w:top w:val="nil"/>
              <w:left w:val="single" w:sz="4" w:space="0" w:color="auto"/>
              <w:bottom w:val="single" w:sz="4" w:space="0" w:color="auto"/>
              <w:right w:val="single" w:sz="4" w:space="0" w:color="auto"/>
            </w:tcBorders>
            <w:shd w:val="clear" w:color="auto" w:fill="auto"/>
            <w:hideMark/>
          </w:tcPr>
          <w:p w14:paraId="31AD965C" w14:textId="77777777" w:rsidR="00BF4030" w:rsidRPr="00AD52AE" w:rsidRDefault="00BF4030">
            <w:pPr>
              <w:rPr>
                <w:rFonts w:eastAsia="Times New Roman" w:cs="Arial"/>
                <w:i/>
                <w:iCs/>
                <w:color w:val="000000"/>
                <w:sz w:val="20"/>
                <w:szCs w:val="20"/>
                <w:lang w:val="fr-FR" w:eastAsia="en-GB"/>
              </w:rPr>
            </w:pPr>
            <w:r>
              <w:rPr>
                <w:rFonts w:eastAsia="Times New Roman" w:cs="Arial"/>
                <w:i/>
                <w:iCs/>
                <w:color w:val="000000"/>
                <w:sz w:val="20"/>
                <w:szCs w:val="20"/>
                <w:lang w:val="fr-FR" w:eastAsia="en-GB"/>
              </w:rPr>
              <w:t>Sagittaire serpentaire</w:t>
            </w:r>
          </w:p>
        </w:tc>
        <w:tc>
          <w:tcPr>
            <w:tcW w:w="1740" w:type="dxa"/>
            <w:tcBorders>
              <w:top w:val="nil"/>
              <w:left w:val="nil"/>
              <w:bottom w:val="single" w:sz="4" w:space="0" w:color="auto"/>
              <w:right w:val="single" w:sz="4" w:space="0" w:color="auto"/>
            </w:tcBorders>
            <w:shd w:val="clear" w:color="auto" w:fill="auto"/>
            <w:hideMark/>
          </w:tcPr>
          <w:p w14:paraId="6B6E0B61"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L'oiseau-secrétaire</w:t>
            </w:r>
          </w:p>
        </w:tc>
        <w:tc>
          <w:tcPr>
            <w:tcW w:w="3260" w:type="dxa"/>
            <w:tcBorders>
              <w:top w:val="nil"/>
              <w:left w:val="nil"/>
              <w:bottom w:val="single" w:sz="4" w:space="0" w:color="auto"/>
              <w:right w:val="single" w:sz="4" w:space="0" w:color="auto"/>
            </w:tcBorders>
            <w:shd w:val="clear" w:color="auto" w:fill="auto"/>
          </w:tcPr>
          <w:p w14:paraId="77B77EC6"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5587598E"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Il n'y a actuellement pas assez de preuves qu'il répond à la définition de la CMS sur les espèces migratrices. Les premières informations suggèrent que les déplacements sont nomades plutôt que cycliques/prévisibles.</w:t>
            </w:r>
          </w:p>
        </w:tc>
      </w:tr>
      <w:tr w:rsidR="00AD52AE" w:rsidRPr="00D84146" w14:paraId="0C42DDE4" w14:textId="77777777" w:rsidTr="0020260E">
        <w:trPr>
          <w:trHeight w:val="1269"/>
        </w:trPr>
        <w:tc>
          <w:tcPr>
            <w:tcW w:w="1799" w:type="dxa"/>
            <w:tcBorders>
              <w:top w:val="nil"/>
              <w:left w:val="single" w:sz="4" w:space="0" w:color="auto"/>
              <w:bottom w:val="single" w:sz="4" w:space="0" w:color="auto"/>
              <w:right w:val="single" w:sz="4" w:space="0" w:color="auto"/>
            </w:tcBorders>
            <w:shd w:val="clear" w:color="auto" w:fill="auto"/>
            <w:hideMark/>
          </w:tcPr>
          <w:p w14:paraId="0399774E" w14:textId="77777777" w:rsidR="00BF4030" w:rsidRPr="00AD52AE" w:rsidRDefault="00BF4030">
            <w:pPr>
              <w:rPr>
                <w:rFonts w:eastAsia="Times New Roman" w:cs="Arial"/>
                <w:i/>
                <w:iCs/>
                <w:color w:val="000000"/>
                <w:sz w:val="20"/>
                <w:szCs w:val="20"/>
                <w:lang w:eastAsia="en-GB"/>
              </w:rPr>
            </w:pPr>
            <w:proofErr w:type="spellStart"/>
            <w:r>
              <w:rPr>
                <w:rFonts w:eastAsia="Times New Roman" w:cs="Arial"/>
                <w:i/>
                <w:iCs/>
                <w:color w:val="000000"/>
                <w:sz w:val="20"/>
                <w:szCs w:val="20"/>
                <w:lang w:eastAsia="en-GB"/>
              </w:rPr>
              <w:t>Gypohierax</w:t>
            </w:r>
            <w:proofErr w:type="spellEnd"/>
            <w:r>
              <w:rPr>
                <w:rFonts w:eastAsia="Times New Roman" w:cs="Arial"/>
                <w:i/>
                <w:iCs/>
                <w:color w:val="000000"/>
                <w:sz w:val="20"/>
                <w:szCs w:val="20"/>
                <w:lang w:eastAsia="en-GB"/>
              </w:rPr>
              <w:t xml:space="preserve"> </w:t>
            </w:r>
            <w:proofErr w:type="spellStart"/>
            <w:r>
              <w:rPr>
                <w:rFonts w:eastAsia="Times New Roman" w:cs="Arial"/>
                <w:i/>
                <w:iCs/>
                <w:color w:val="000000"/>
                <w:sz w:val="20"/>
                <w:szCs w:val="20"/>
                <w:lang w:eastAsia="en-GB"/>
              </w:rPr>
              <w:t>angolensis</w:t>
            </w:r>
            <w:proofErr w:type="spellEnd"/>
          </w:p>
        </w:tc>
        <w:tc>
          <w:tcPr>
            <w:tcW w:w="1740" w:type="dxa"/>
            <w:tcBorders>
              <w:top w:val="nil"/>
              <w:left w:val="nil"/>
              <w:bottom w:val="single" w:sz="4" w:space="0" w:color="auto"/>
              <w:right w:val="single" w:sz="4" w:space="0" w:color="auto"/>
            </w:tcBorders>
            <w:shd w:val="clear" w:color="auto" w:fill="auto"/>
            <w:hideMark/>
          </w:tcPr>
          <w:p w14:paraId="3182ADA6"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Vautour des palmiers</w:t>
            </w:r>
          </w:p>
        </w:tc>
        <w:tc>
          <w:tcPr>
            <w:tcW w:w="3260" w:type="dxa"/>
            <w:tcBorders>
              <w:top w:val="nil"/>
              <w:left w:val="nil"/>
              <w:bottom w:val="single" w:sz="4" w:space="0" w:color="auto"/>
              <w:right w:val="single" w:sz="4" w:space="0" w:color="auto"/>
            </w:tcBorders>
            <w:shd w:val="clear" w:color="auto" w:fill="auto"/>
          </w:tcPr>
          <w:p w14:paraId="7D4C89A0"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 xml:space="preserve">L'une des espèces examinées par le GCT entre MOS2 et GCT3 et identifiée comme un rapace présent dans la géographie du Mémorandum d'Entente, ne figurant pas à l'Annexe 1 et codée par </w:t>
            </w:r>
            <w:proofErr w:type="spellStart"/>
            <w:r>
              <w:rPr>
                <w:rFonts w:eastAsia="Times New Roman" w:cs="Arial"/>
                <w:color w:val="000000"/>
                <w:sz w:val="20"/>
                <w:szCs w:val="20"/>
                <w:lang w:val="fr-FR" w:eastAsia="en-GB"/>
              </w:rPr>
              <w:t>BirdLife</w:t>
            </w:r>
            <w:proofErr w:type="spellEnd"/>
            <w:r>
              <w:rPr>
                <w:rFonts w:eastAsia="Times New Roman" w:cs="Arial"/>
                <w:color w:val="000000"/>
                <w:sz w:val="20"/>
                <w:szCs w:val="20"/>
                <w:lang w:val="fr-FR" w:eastAsia="en-GB"/>
              </w:rPr>
              <w:t xml:space="preserve"> International comme : migrateur complet, migrateur altitudinal, nomade ou statut migratoire « inconnu ». </w:t>
            </w:r>
          </w:p>
        </w:tc>
        <w:tc>
          <w:tcPr>
            <w:tcW w:w="2552" w:type="dxa"/>
            <w:tcBorders>
              <w:top w:val="nil"/>
              <w:left w:val="nil"/>
              <w:bottom w:val="single" w:sz="4" w:space="0" w:color="auto"/>
              <w:right w:val="single" w:sz="4" w:space="0" w:color="auto"/>
            </w:tcBorders>
            <w:shd w:val="clear" w:color="auto" w:fill="auto"/>
          </w:tcPr>
          <w:p w14:paraId="7C48B489" w14:textId="77777777" w:rsidR="00BF4030" w:rsidRPr="00AD52AE" w:rsidRDefault="00BF4030">
            <w:pPr>
              <w:rPr>
                <w:rFonts w:eastAsia="Times New Roman" w:cs="Arial"/>
                <w:color w:val="000000"/>
                <w:sz w:val="20"/>
                <w:szCs w:val="20"/>
                <w:lang w:val="fr-FR" w:eastAsia="en-GB"/>
              </w:rPr>
            </w:pPr>
            <w:r>
              <w:rPr>
                <w:rFonts w:eastAsia="Times New Roman" w:cs="Arial"/>
                <w:color w:val="000000"/>
                <w:sz w:val="20"/>
                <w:szCs w:val="20"/>
                <w:lang w:val="fr-FR" w:eastAsia="en-GB"/>
              </w:rPr>
              <w:t>Il n'y a actuellement pas assez de preuves qu'il répond à la définition de la CMS sur les espèces migratrices. Semble effectuer parfois des déplacements considérables, mais nous n'avons pas encore trouvé de preuves convaincantes qu'il ne s'agit pas seulement d'une dispersion de sujets juvéniles ou de déplacements nomades.</w:t>
            </w:r>
          </w:p>
        </w:tc>
      </w:tr>
    </w:tbl>
    <w:p w14:paraId="2FFA9534" w14:textId="77777777" w:rsidR="00BF4030" w:rsidRPr="00586055" w:rsidRDefault="00BF4030" w:rsidP="00AC532D">
      <w:pPr>
        <w:rPr>
          <w:lang w:val="pt-PT"/>
        </w:rPr>
      </w:pPr>
    </w:p>
    <w:p w14:paraId="5047F5E2" w14:textId="7A344CAA" w:rsidR="00BF4030" w:rsidRPr="00586055" w:rsidRDefault="00BF4030">
      <w:pPr>
        <w:rPr>
          <w:lang w:val="pt-PT"/>
        </w:rPr>
      </w:pPr>
      <w:r>
        <w:rPr>
          <w:lang w:val="fr-FR"/>
        </w:rPr>
        <w:br w:type="page"/>
      </w:r>
    </w:p>
    <w:p w14:paraId="436E1CBE" w14:textId="77777777" w:rsidR="00BF4030" w:rsidRPr="00586055" w:rsidRDefault="00BF4030" w:rsidP="009D665A">
      <w:pPr>
        <w:rPr>
          <w:lang w:val="pt-PT"/>
        </w:rPr>
      </w:pPr>
    </w:p>
    <w:p w14:paraId="1CB238BC" w14:textId="307F673E" w:rsidR="00695570" w:rsidRPr="004A3C0E" w:rsidRDefault="00695570" w:rsidP="00695570">
      <w:pPr>
        <w:pStyle w:val="Heading1"/>
        <w:jc w:val="center"/>
        <w:rPr>
          <w:lang w:val="fr-FR"/>
        </w:rPr>
      </w:pPr>
      <w:bookmarkStart w:id="116" w:name="_Toc131511990"/>
      <w:r>
        <w:rPr>
          <w:lang w:val="fr-FR"/>
        </w:rPr>
        <w:t>ADDENDUM 9 - Liste des espèces proposées pour le changement de catégorie dans le tableau 1 (Catégorisation des espèces) de l'annexe 3 depuis la MOS2, y compris la justification du changement</w:t>
      </w:r>
      <w:bookmarkEnd w:id="115"/>
      <w:bookmarkEnd w:id="116"/>
    </w:p>
    <w:p w14:paraId="7C374CFA" w14:textId="77777777" w:rsidR="00695570" w:rsidRPr="0018540E" w:rsidRDefault="00695570" w:rsidP="00695570">
      <w:pPr>
        <w:tabs>
          <w:tab w:val="center" w:pos="0"/>
        </w:tabs>
        <w:jc w:val="center"/>
        <w:rPr>
          <w:rFonts w:cs="Arial"/>
          <w:b/>
          <w:bCs/>
          <w:lang w:val="fr-FR"/>
        </w:rPr>
      </w:pPr>
    </w:p>
    <w:p w14:paraId="05A6D0A8" w14:textId="77777777" w:rsidR="00695570" w:rsidRPr="0018540E" w:rsidRDefault="00695570" w:rsidP="00695570">
      <w:pPr>
        <w:tabs>
          <w:tab w:val="center" w:pos="0"/>
        </w:tabs>
        <w:jc w:val="center"/>
        <w:rPr>
          <w:rFonts w:cs="Arial"/>
          <w:b/>
          <w:bCs/>
          <w:lang w:val="fr-FR"/>
        </w:rPr>
      </w:pPr>
    </w:p>
    <w:tbl>
      <w:tblPr>
        <w:tblW w:w="9464" w:type="dxa"/>
        <w:tblLook w:val="04A0" w:firstRow="1" w:lastRow="0" w:firstColumn="1" w:lastColumn="0" w:noHBand="0" w:noVBand="1"/>
      </w:tblPr>
      <w:tblGrid>
        <w:gridCol w:w="1516"/>
        <w:gridCol w:w="1812"/>
        <w:gridCol w:w="1231"/>
        <w:gridCol w:w="1231"/>
        <w:gridCol w:w="1549"/>
        <w:gridCol w:w="2902"/>
      </w:tblGrid>
      <w:tr w:rsidR="00695570" w:rsidRPr="00D84146" w14:paraId="59921846" w14:textId="77777777" w:rsidTr="00DC0C88">
        <w:trPr>
          <w:trHeight w:val="1000"/>
        </w:trPr>
        <w:tc>
          <w:tcPr>
            <w:tcW w:w="1516" w:type="dxa"/>
            <w:tcBorders>
              <w:top w:val="single" w:sz="4" w:space="0" w:color="auto"/>
              <w:left w:val="single" w:sz="4" w:space="0" w:color="auto"/>
              <w:bottom w:val="single" w:sz="4" w:space="0" w:color="808080"/>
              <w:right w:val="single" w:sz="4" w:space="0" w:color="808080"/>
            </w:tcBorders>
            <w:shd w:val="clear" w:color="auto" w:fill="E7E6E6" w:themeFill="background2"/>
            <w:vAlign w:val="center"/>
            <w:hideMark/>
          </w:tcPr>
          <w:p w14:paraId="6B9F79F2" w14:textId="77777777" w:rsidR="00695570" w:rsidRPr="00DC0C88" w:rsidRDefault="00695570">
            <w:pPr>
              <w:jc w:val="center"/>
              <w:rPr>
                <w:rFonts w:cs="Arial"/>
                <w:b/>
                <w:bCs/>
                <w:lang w:val="fr-FR"/>
              </w:rPr>
            </w:pPr>
            <w:r w:rsidRPr="00DC0C88">
              <w:rPr>
                <w:rFonts w:cs="Arial"/>
                <w:b/>
                <w:bCs/>
                <w:lang w:val="fr-FR"/>
              </w:rPr>
              <w:t>2021 Nom scientifique</w:t>
            </w:r>
          </w:p>
        </w:tc>
        <w:tc>
          <w:tcPr>
            <w:tcW w:w="1812"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60162C9A" w14:textId="70C4DD1C" w:rsidR="00695570" w:rsidRPr="00DC0C88" w:rsidRDefault="00695570">
            <w:pPr>
              <w:jc w:val="center"/>
              <w:rPr>
                <w:rFonts w:cs="Arial"/>
                <w:b/>
                <w:bCs/>
                <w:lang w:val="fr-FR"/>
              </w:rPr>
            </w:pPr>
            <w:r w:rsidRPr="00DC0C88">
              <w:rPr>
                <w:rFonts w:cs="Arial"/>
                <w:b/>
                <w:bCs/>
                <w:lang w:val="fr-FR"/>
              </w:rPr>
              <w:t>2021 Nom commun</w:t>
            </w:r>
          </w:p>
        </w:tc>
        <w:tc>
          <w:tcPr>
            <w:tcW w:w="1067"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4DB9FB2B" w14:textId="36B618EC" w:rsidR="00695570" w:rsidRPr="00DC0C88" w:rsidRDefault="00695570">
            <w:pPr>
              <w:jc w:val="center"/>
              <w:rPr>
                <w:rFonts w:cs="Arial"/>
                <w:b/>
                <w:bCs/>
                <w:lang w:val="fr-FR"/>
              </w:rPr>
            </w:pPr>
            <w:r w:rsidRPr="00DC0C88">
              <w:rPr>
                <w:rFonts w:cs="Arial"/>
                <w:b/>
                <w:bCs/>
                <w:lang w:val="fr-FR"/>
              </w:rPr>
              <w:t>Tableau 1 Catégorie (2015)</w:t>
            </w:r>
          </w:p>
        </w:tc>
        <w:tc>
          <w:tcPr>
            <w:tcW w:w="1067"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72E577AF" w14:textId="3F256A37" w:rsidR="00695570" w:rsidRPr="00DC0C88" w:rsidRDefault="00695570">
            <w:pPr>
              <w:jc w:val="center"/>
              <w:rPr>
                <w:rFonts w:cs="Arial"/>
                <w:b/>
                <w:bCs/>
                <w:lang w:val="fr-FR"/>
              </w:rPr>
            </w:pPr>
            <w:r w:rsidRPr="00DC0C88">
              <w:rPr>
                <w:rFonts w:cs="Arial"/>
                <w:b/>
                <w:bCs/>
                <w:lang w:val="fr-FR"/>
              </w:rPr>
              <w:t>Tableau 1 Catégorie (2021)</w:t>
            </w:r>
          </w:p>
        </w:tc>
        <w:tc>
          <w:tcPr>
            <w:tcW w:w="1100"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682D7752" w14:textId="77777777" w:rsidR="00695570" w:rsidRPr="00DC0C88" w:rsidRDefault="00695570">
            <w:pPr>
              <w:jc w:val="center"/>
              <w:rPr>
                <w:rFonts w:cs="Arial"/>
                <w:b/>
                <w:bCs/>
                <w:lang w:val="fr-FR"/>
              </w:rPr>
            </w:pPr>
            <w:r w:rsidRPr="00DC0C88">
              <w:rPr>
                <w:rFonts w:cs="Arial"/>
                <w:b/>
                <w:bCs/>
                <w:lang w:val="fr-FR"/>
              </w:rPr>
              <w:t>Tableau 1 Changement de catégorie depuis MOS2 ?</w:t>
            </w:r>
          </w:p>
        </w:tc>
        <w:tc>
          <w:tcPr>
            <w:tcW w:w="2902" w:type="dxa"/>
            <w:tcBorders>
              <w:top w:val="single" w:sz="4" w:space="0" w:color="auto"/>
              <w:left w:val="nil"/>
              <w:bottom w:val="single" w:sz="4" w:space="0" w:color="808080"/>
              <w:right w:val="single" w:sz="4" w:space="0" w:color="auto"/>
            </w:tcBorders>
            <w:shd w:val="clear" w:color="auto" w:fill="E7E6E6" w:themeFill="background2"/>
            <w:vAlign w:val="center"/>
            <w:hideMark/>
          </w:tcPr>
          <w:p w14:paraId="334783A5" w14:textId="19689DF1" w:rsidR="00695570" w:rsidRPr="00DC0C88" w:rsidRDefault="00695570">
            <w:pPr>
              <w:jc w:val="center"/>
              <w:rPr>
                <w:rFonts w:cs="Arial"/>
                <w:b/>
                <w:bCs/>
                <w:lang w:val="fr-FR"/>
              </w:rPr>
            </w:pPr>
            <w:r w:rsidRPr="00DC0C88">
              <w:rPr>
                <w:rFonts w:cs="Arial"/>
                <w:b/>
                <w:bCs/>
                <w:lang w:val="fr-FR"/>
              </w:rPr>
              <w:t>Motif du changement de catégorie</w:t>
            </w:r>
          </w:p>
        </w:tc>
      </w:tr>
      <w:tr w:rsidR="00695570" w:rsidRPr="00D84146" w14:paraId="3616D914"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4BA0C45" w14:textId="77777777" w:rsidR="00695570" w:rsidRPr="0018540E" w:rsidRDefault="00695570">
            <w:pPr>
              <w:rPr>
                <w:rFonts w:cs="Arial"/>
                <w:i/>
                <w:iCs/>
                <w:color w:val="000000"/>
              </w:rPr>
            </w:pPr>
            <w:proofErr w:type="spellStart"/>
            <w:r>
              <w:rPr>
                <w:rFonts w:cs="Arial"/>
                <w:i/>
                <w:iCs/>
                <w:color w:val="000000"/>
              </w:rPr>
              <w:t>Chelictinia</w:t>
            </w:r>
            <w:proofErr w:type="spellEnd"/>
            <w:r>
              <w:rPr>
                <w:rFonts w:cs="Arial"/>
                <w:i/>
                <w:iCs/>
                <w:color w:val="000000"/>
              </w:rPr>
              <w:t xml:space="preserve"> </w:t>
            </w:r>
            <w:proofErr w:type="spellStart"/>
            <w:r>
              <w:rPr>
                <w:rFonts w:cs="Arial"/>
                <w:i/>
                <w:iCs/>
                <w:color w:val="000000"/>
              </w:rPr>
              <w:t>riocourii</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0075A0EA" w14:textId="77777777" w:rsidR="00695570" w:rsidRPr="0018540E" w:rsidRDefault="00695570">
            <w:pPr>
              <w:rPr>
                <w:rFonts w:cs="Arial"/>
                <w:color w:val="000000"/>
                <w:lang w:val="fr-FR"/>
              </w:rPr>
            </w:pPr>
            <w:r>
              <w:rPr>
                <w:rFonts w:cs="Arial"/>
                <w:color w:val="000000"/>
                <w:lang w:val="fr-FR"/>
              </w:rPr>
              <w:t>Cerf-volant à queue en ciseaux</w:t>
            </w:r>
          </w:p>
        </w:tc>
        <w:tc>
          <w:tcPr>
            <w:tcW w:w="1067" w:type="dxa"/>
            <w:tcBorders>
              <w:top w:val="nil"/>
              <w:left w:val="nil"/>
              <w:bottom w:val="single" w:sz="4" w:space="0" w:color="808080"/>
              <w:right w:val="single" w:sz="4" w:space="0" w:color="808080"/>
            </w:tcBorders>
            <w:shd w:val="clear" w:color="auto" w:fill="auto"/>
            <w:noWrap/>
            <w:vAlign w:val="center"/>
            <w:hideMark/>
          </w:tcPr>
          <w:p w14:paraId="3BAAEF6C"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27AFE7D7" w14:textId="77777777" w:rsidR="00695570" w:rsidRPr="0018540E" w:rsidRDefault="00695570">
            <w:pPr>
              <w:rPr>
                <w:rFonts w:cs="Arial"/>
                <w:color w:val="000000"/>
              </w:rPr>
            </w:pPr>
            <w:r>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225DEDBC"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08761BD8" w14:textId="77777777" w:rsidR="00695570" w:rsidRPr="0018540E" w:rsidRDefault="00695570">
            <w:pPr>
              <w:rPr>
                <w:rFonts w:cs="Arial"/>
                <w:color w:val="000000"/>
                <w:lang w:val="fr-FR"/>
              </w:rPr>
            </w:pPr>
            <w:r>
              <w:rPr>
                <w:rFonts w:cs="Arial"/>
                <w:color w:val="000000"/>
                <w:lang w:val="fr-FR"/>
              </w:rPr>
              <w:t xml:space="preserve">Le statut global de la LR est passé de LC </w:t>
            </w:r>
            <w:proofErr w:type="spellStart"/>
            <w:r>
              <w:rPr>
                <w:rFonts w:cs="Arial"/>
                <w:color w:val="000000"/>
                <w:lang w:val="fr-FR"/>
              </w:rPr>
              <w:t>à</w:t>
            </w:r>
            <w:proofErr w:type="spellEnd"/>
            <w:r>
              <w:rPr>
                <w:rFonts w:cs="Arial"/>
                <w:color w:val="000000"/>
                <w:lang w:val="fr-FR"/>
              </w:rPr>
              <w:t xml:space="preserve"> VU</w:t>
            </w:r>
          </w:p>
        </w:tc>
      </w:tr>
      <w:tr w:rsidR="00695570" w:rsidRPr="00D84146" w14:paraId="4ACD6255"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592A32B" w14:textId="77777777" w:rsidR="00695570" w:rsidRPr="0018540E" w:rsidRDefault="00695570">
            <w:pPr>
              <w:rPr>
                <w:rFonts w:cs="Arial"/>
                <w:i/>
                <w:iCs/>
                <w:color w:val="000000"/>
              </w:rPr>
            </w:pPr>
            <w:r>
              <w:rPr>
                <w:rFonts w:cs="Arial"/>
                <w:i/>
                <w:iCs/>
                <w:color w:val="000000"/>
              </w:rPr>
              <w:t xml:space="preserve">Pernis </w:t>
            </w:r>
            <w:proofErr w:type="spellStart"/>
            <w:r>
              <w:rPr>
                <w:rFonts w:cs="Arial"/>
                <w:i/>
                <w:iCs/>
                <w:color w:val="000000"/>
              </w:rPr>
              <w:t>apivorus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058A665E" w14:textId="77777777" w:rsidR="00695570" w:rsidRPr="0018540E" w:rsidRDefault="00695570">
            <w:pPr>
              <w:rPr>
                <w:rFonts w:cs="Arial"/>
                <w:color w:val="000000"/>
                <w:lang w:val="fr-FR"/>
              </w:rPr>
            </w:pPr>
            <w:r>
              <w:rPr>
                <w:rFonts w:cs="Arial"/>
                <w:color w:val="000000"/>
                <w:lang w:val="fr-FR"/>
              </w:rPr>
              <w:t>Bondrée apivore</w:t>
            </w:r>
          </w:p>
        </w:tc>
        <w:tc>
          <w:tcPr>
            <w:tcW w:w="1067" w:type="dxa"/>
            <w:tcBorders>
              <w:top w:val="nil"/>
              <w:left w:val="nil"/>
              <w:bottom w:val="single" w:sz="4" w:space="0" w:color="808080"/>
              <w:right w:val="single" w:sz="4" w:space="0" w:color="808080"/>
            </w:tcBorders>
            <w:shd w:val="clear" w:color="auto" w:fill="auto"/>
            <w:noWrap/>
            <w:vAlign w:val="center"/>
            <w:hideMark/>
          </w:tcPr>
          <w:p w14:paraId="2985CB0A"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0CCAFC87" w14:textId="77777777" w:rsidR="00695570" w:rsidRPr="0018540E" w:rsidRDefault="00695570">
            <w:pPr>
              <w:rPr>
                <w:rFonts w:cs="Arial"/>
                <w:color w:val="000000"/>
              </w:rPr>
            </w:pPr>
            <w:r>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62467BDE"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450ACFA9" w14:textId="77777777" w:rsidR="00695570" w:rsidRPr="0018540E" w:rsidRDefault="00695570">
            <w:pPr>
              <w:rPr>
                <w:rFonts w:cs="Arial"/>
                <w:color w:val="000000"/>
                <w:lang w:val="fr-FR"/>
              </w:rPr>
            </w:pPr>
            <w:r>
              <w:rPr>
                <w:rFonts w:cs="Arial"/>
                <w:color w:val="000000"/>
                <w:lang w:val="fr-FR"/>
              </w:rPr>
              <w:t xml:space="preserve">La tendance démographique mondiale est désormais stable </w:t>
            </w:r>
          </w:p>
        </w:tc>
      </w:tr>
      <w:tr w:rsidR="00695570" w:rsidRPr="00D84146" w14:paraId="4D32802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4422BD9" w14:textId="77777777" w:rsidR="00695570" w:rsidRPr="0018540E" w:rsidRDefault="00695570">
            <w:pPr>
              <w:rPr>
                <w:rFonts w:cs="Arial"/>
                <w:i/>
                <w:iCs/>
                <w:color w:val="000000"/>
              </w:rPr>
            </w:pPr>
            <w:r>
              <w:rPr>
                <w:rFonts w:cs="Arial"/>
                <w:i/>
                <w:iCs/>
                <w:color w:val="000000"/>
              </w:rPr>
              <w:t xml:space="preserve">Pernis </w:t>
            </w:r>
            <w:proofErr w:type="spellStart"/>
            <w:r>
              <w:rPr>
                <w:rFonts w:cs="Arial"/>
                <w:i/>
                <w:iCs/>
                <w:color w:val="000000"/>
              </w:rPr>
              <w:t>ptilorhynchus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998FCEC" w14:textId="77777777" w:rsidR="00695570" w:rsidRPr="0018540E" w:rsidRDefault="00695570">
            <w:pPr>
              <w:rPr>
                <w:rFonts w:cs="Arial"/>
                <w:color w:val="000000"/>
                <w:lang w:val="fr-FR"/>
              </w:rPr>
            </w:pPr>
            <w:r>
              <w:rPr>
                <w:rFonts w:cs="Arial"/>
                <w:color w:val="000000"/>
                <w:lang w:val="fr-FR"/>
              </w:rPr>
              <w:t>Bondrée apivore orientale</w:t>
            </w:r>
          </w:p>
        </w:tc>
        <w:tc>
          <w:tcPr>
            <w:tcW w:w="1067" w:type="dxa"/>
            <w:tcBorders>
              <w:top w:val="nil"/>
              <w:left w:val="nil"/>
              <w:bottom w:val="single" w:sz="4" w:space="0" w:color="808080"/>
              <w:right w:val="single" w:sz="4" w:space="0" w:color="808080"/>
            </w:tcBorders>
            <w:shd w:val="clear" w:color="auto" w:fill="auto"/>
            <w:noWrap/>
            <w:vAlign w:val="center"/>
            <w:hideMark/>
          </w:tcPr>
          <w:p w14:paraId="3D2BC273"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52CF9203"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00216DF0"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1D83326F" w14:textId="77777777" w:rsidR="00695570" w:rsidRPr="0018540E" w:rsidRDefault="00695570">
            <w:pPr>
              <w:rPr>
                <w:rFonts w:cs="Arial"/>
                <w:color w:val="000000"/>
                <w:lang w:val="fr-FR"/>
              </w:rPr>
            </w:pPr>
            <w:r>
              <w:rPr>
                <w:rFonts w:cs="Arial"/>
                <w:color w:val="000000"/>
                <w:lang w:val="fr-FR"/>
              </w:rPr>
              <w:t>La tendance démographique mondiale est désormais à la baisse</w:t>
            </w:r>
          </w:p>
        </w:tc>
      </w:tr>
      <w:tr w:rsidR="00695570" w:rsidRPr="00D84146" w14:paraId="4A55E2CA"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56C1AE3" w14:textId="77777777" w:rsidR="00695570" w:rsidRPr="0018540E" w:rsidRDefault="00695570">
            <w:pPr>
              <w:rPr>
                <w:rFonts w:cs="Arial"/>
                <w:i/>
                <w:iCs/>
                <w:color w:val="000000"/>
              </w:rPr>
            </w:pPr>
            <w:proofErr w:type="spellStart"/>
            <w:r>
              <w:rPr>
                <w:rFonts w:cs="Arial"/>
                <w:i/>
                <w:iCs/>
                <w:color w:val="000000"/>
              </w:rPr>
              <w:t>Circaetus</w:t>
            </w:r>
            <w:proofErr w:type="spellEnd"/>
            <w:r>
              <w:rPr>
                <w:rFonts w:cs="Arial"/>
                <w:i/>
                <w:iCs/>
                <w:color w:val="000000"/>
              </w:rPr>
              <w:t xml:space="preserve"> cinereus</w:t>
            </w:r>
          </w:p>
        </w:tc>
        <w:tc>
          <w:tcPr>
            <w:tcW w:w="1812" w:type="dxa"/>
            <w:tcBorders>
              <w:top w:val="nil"/>
              <w:left w:val="nil"/>
              <w:bottom w:val="single" w:sz="4" w:space="0" w:color="808080"/>
              <w:right w:val="single" w:sz="4" w:space="0" w:color="808080"/>
            </w:tcBorders>
            <w:shd w:val="clear" w:color="auto" w:fill="auto"/>
            <w:noWrap/>
            <w:vAlign w:val="center"/>
            <w:hideMark/>
          </w:tcPr>
          <w:p w14:paraId="3F503674" w14:textId="77777777" w:rsidR="00695570" w:rsidRPr="0018540E" w:rsidRDefault="00695570">
            <w:pPr>
              <w:rPr>
                <w:rFonts w:cs="Arial"/>
                <w:color w:val="000000"/>
                <w:lang w:val="fr-FR"/>
              </w:rPr>
            </w:pPr>
            <w:r>
              <w:rPr>
                <w:rFonts w:cs="Arial"/>
                <w:color w:val="000000"/>
                <w:lang w:val="fr-FR"/>
              </w:rPr>
              <w:t>Aigle serpentaire brun</w:t>
            </w:r>
          </w:p>
        </w:tc>
        <w:tc>
          <w:tcPr>
            <w:tcW w:w="1067" w:type="dxa"/>
            <w:tcBorders>
              <w:top w:val="nil"/>
              <w:left w:val="nil"/>
              <w:bottom w:val="single" w:sz="4" w:space="0" w:color="808080"/>
              <w:right w:val="single" w:sz="4" w:space="0" w:color="808080"/>
            </w:tcBorders>
            <w:shd w:val="clear" w:color="auto" w:fill="auto"/>
            <w:noWrap/>
            <w:vAlign w:val="center"/>
            <w:hideMark/>
          </w:tcPr>
          <w:p w14:paraId="0345DEA1"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2A7A7BD7"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37EDA72C"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33331914" w14:textId="77777777" w:rsidR="00695570" w:rsidRPr="0018540E" w:rsidRDefault="00695570">
            <w:pPr>
              <w:rPr>
                <w:rFonts w:cs="Arial"/>
                <w:color w:val="000000"/>
                <w:lang w:val="fr-FR"/>
              </w:rPr>
            </w:pPr>
            <w:r>
              <w:rPr>
                <w:rFonts w:cs="Arial"/>
                <w:color w:val="000000"/>
                <w:lang w:val="fr-FR"/>
              </w:rPr>
              <w:t xml:space="preserve">Déclin de la population mondiale </w:t>
            </w:r>
          </w:p>
        </w:tc>
      </w:tr>
      <w:tr w:rsidR="00695570" w:rsidRPr="00D84146" w14:paraId="11B80B3C"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BEA4702" w14:textId="77777777" w:rsidR="00695570" w:rsidRPr="0018540E" w:rsidRDefault="00695570">
            <w:pPr>
              <w:rPr>
                <w:rFonts w:cs="Arial"/>
                <w:i/>
                <w:iCs/>
                <w:color w:val="000000"/>
              </w:rPr>
            </w:pPr>
            <w:proofErr w:type="spellStart"/>
            <w:r>
              <w:rPr>
                <w:rFonts w:cs="Arial"/>
                <w:i/>
                <w:iCs/>
                <w:color w:val="000000"/>
              </w:rPr>
              <w:t>Nisaetus</w:t>
            </w:r>
            <w:proofErr w:type="spellEnd"/>
            <w:r>
              <w:rPr>
                <w:rFonts w:cs="Arial"/>
                <w:i/>
                <w:iCs/>
                <w:color w:val="000000"/>
              </w:rPr>
              <w:t xml:space="preserve"> </w:t>
            </w:r>
            <w:proofErr w:type="spellStart"/>
            <w:r>
              <w:rPr>
                <w:rFonts w:cs="Arial"/>
                <w:i/>
                <w:iCs/>
                <w:color w:val="000000"/>
              </w:rPr>
              <w:t>nipalensis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45B2F995" w14:textId="77777777" w:rsidR="00695570" w:rsidRPr="0018540E" w:rsidRDefault="00695570">
            <w:pPr>
              <w:rPr>
                <w:rFonts w:cs="Arial"/>
                <w:color w:val="000000"/>
                <w:lang w:val="fr-FR"/>
              </w:rPr>
            </w:pPr>
            <w:r>
              <w:rPr>
                <w:rFonts w:cs="Arial"/>
                <w:color w:val="000000"/>
                <w:lang w:val="fr-FR"/>
              </w:rPr>
              <w:t>Aigle de montagne</w:t>
            </w:r>
          </w:p>
        </w:tc>
        <w:tc>
          <w:tcPr>
            <w:tcW w:w="1067" w:type="dxa"/>
            <w:tcBorders>
              <w:top w:val="nil"/>
              <w:left w:val="nil"/>
              <w:bottom w:val="single" w:sz="4" w:space="0" w:color="808080"/>
              <w:right w:val="single" w:sz="4" w:space="0" w:color="808080"/>
            </w:tcBorders>
            <w:shd w:val="clear" w:color="auto" w:fill="auto"/>
            <w:noWrap/>
            <w:vAlign w:val="center"/>
            <w:hideMark/>
          </w:tcPr>
          <w:p w14:paraId="7E1DAB82"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53498706" w14:textId="77777777" w:rsidR="00695570" w:rsidRPr="0018540E" w:rsidRDefault="00695570">
            <w:pPr>
              <w:rPr>
                <w:rFonts w:cs="Arial"/>
                <w:color w:val="000000"/>
              </w:rPr>
            </w:pPr>
            <w:r>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46CDC121"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5E76E18F" w14:textId="77777777" w:rsidR="00695570" w:rsidRPr="0018540E" w:rsidRDefault="00695570">
            <w:pPr>
              <w:rPr>
                <w:rFonts w:cs="Arial"/>
                <w:color w:val="000000"/>
                <w:lang w:val="fr-FR"/>
              </w:rPr>
            </w:pPr>
            <w:r>
              <w:rPr>
                <w:rFonts w:cs="Arial"/>
                <w:color w:val="000000"/>
                <w:lang w:val="fr-FR"/>
              </w:rPr>
              <w:t>Le statut global de la LR est passé de LC à NT</w:t>
            </w:r>
          </w:p>
        </w:tc>
      </w:tr>
      <w:tr w:rsidR="00695570" w:rsidRPr="00D84146" w14:paraId="7C0D6940"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C93BFEE" w14:textId="77777777" w:rsidR="00695570" w:rsidRPr="0018540E" w:rsidRDefault="00695570">
            <w:pPr>
              <w:rPr>
                <w:rFonts w:cs="Arial"/>
                <w:i/>
                <w:iCs/>
                <w:color w:val="000000"/>
              </w:rPr>
            </w:pPr>
            <w:r>
              <w:rPr>
                <w:rFonts w:cs="Arial"/>
                <w:i/>
                <w:iCs/>
                <w:color w:val="000000"/>
              </w:rPr>
              <w:t xml:space="preserve">Aquila </w:t>
            </w:r>
            <w:proofErr w:type="spellStart"/>
            <w:r>
              <w:rPr>
                <w:rFonts w:cs="Arial"/>
                <w:i/>
                <w:iCs/>
                <w:color w:val="000000"/>
              </w:rPr>
              <w:t>rapax</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2B370413" w14:textId="77777777" w:rsidR="00695570" w:rsidRPr="0018540E" w:rsidRDefault="00695570">
            <w:pPr>
              <w:rPr>
                <w:rFonts w:cs="Arial"/>
                <w:color w:val="000000"/>
                <w:lang w:val="fr-FR"/>
              </w:rPr>
            </w:pPr>
            <w:r>
              <w:rPr>
                <w:rFonts w:cs="Arial"/>
                <w:color w:val="000000"/>
                <w:lang w:val="fr-FR"/>
              </w:rPr>
              <w:t>Aigle fauve</w:t>
            </w:r>
          </w:p>
        </w:tc>
        <w:tc>
          <w:tcPr>
            <w:tcW w:w="1067" w:type="dxa"/>
            <w:tcBorders>
              <w:top w:val="nil"/>
              <w:left w:val="nil"/>
              <w:bottom w:val="single" w:sz="4" w:space="0" w:color="808080"/>
              <w:right w:val="single" w:sz="4" w:space="0" w:color="808080"/>
            </w:tcBorders>
            <w:shd w:val="clear" w:color="auto" w:fill="auto"/>
            <w:noWrap/>
            <w:vAlign w:val="center"/>
            <w:hideMark/>
          </w:tcPr>
          <w:p w14:paraId="78A414FB"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49C5D758" w14:textId="77777777" w:rsidR="00695570" w:rsidRPr="0018540E" w:rsidRDefault="00695570">
            <w:pPr>
              <w:rPr>
                <w:rFonts w:cs="Arial"/>
                <w:color w:val="000000"/>
              </w:rPr>
            </w:pPr>
            <w:r>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45E3360B"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389D0D20" w14:textId="77777777" w:rsidR="00695570" w:rsidRPr="0018540E" w:rsidRDefault="00695570">
            <w:pPr>
              <w:rPr>
                <w:rFonts w:cs="Arial"/>
                <w:color w:val="000000"/>
                <w:lang w:val="fr-FR"/>
              </w:rPr>
            </w:pPr>
            <w:r>
              <w:rPr>
                <w:rFonts w:cs="Arial"/>
                <w:color w:val="000000"/>
                <w:lang w:val="fr-FR"/>
              </w:rPr>
              <w:t xml:space="preserve">Le statut global de la LR est passé de LC </w:t>
            </w:r>
            <w:proofErr w:type="spellStart"/>
            <w:r>
              <w:rPr>
                <w:rFonts w:cs="Arial"/>
                <w:color w:val="000000"/>
                <w:lang w:val="fr-FR"/>
              </w:rPr>
              <w:t>à</w:t>
            </w:r>
            <w:proofErr w:type="spellEnd"/>
            <w:r>
              <w:rPr>
                <w:rFonts w:cs="Arial"/>
                <w:color w:val="000000"/>
                <w:lang w:val="fr-FR"/>
              </w:rPr>
              <w:t xml:space="preserve"> VU</w:t>
            </w:r>
          </w:p>
        </w:tc>
      </w:tr>
      <w:tr w:rsidR="00695570" w:rsidRPr="00D84146" w14:paraId="302C7B34"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98BBA48" w14:textId="77777777" w:rsidR="00695570" w:rsidRPr="0018540E" w:rsidRDefault="00695570">
            <w:pPr>
              <w:rPr>
                <w:rFonts w:cs="Arial"/>
                <w:i/>
                <w:iCs/>
                <w:color w:val="000000"/>
              </w:rPr>
            </w:pPr>
            <w:proofErr w:type="spellStart"/>
            <w:r>
              <w:rPr>
                <w:rFonts w:cs="Arial"/>
                <w:i/>
                <w:iCs/>
                <w:color w:val="000000"/>
              </w:rPr>
              <w:t>Hieraaetus</w:t>
            </w:r>
            <w:proofErr w:type="spellEnd"/>
            <w:r>
              <w:rPr>
                <w:rFonts w:cs="Arial"/>
                <w:i/>
                <w:iCs/>
                <w:color w:val="000000"/>
              </w:rPr>
              <w:t xml:space="preserve"> </w:t>
            </w:r>
            <w:proofErr w:type="spellStart"/>
            <w:r>
              <w:rPr>
                <w:rFonts w:cs="Arial"/>
                <w:i/>
                <w:iCs/>
                <w:color w:val="000000"/>
              </w:rPr>
              <w:t>ayresii</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07623B6" w14:textId="77777777" w:rsidR="00695570" w:rsidRPr="0018540E" w:rsidRDefault="00695570">
            <w:pPr>
              <w:rPr>
                <w:rFonts w:cs="Arial"/>
                <w:color w:val="000000"/>
                <w:lang w:val="fr-FR"/>
              </w:rPr>
            </w:pPr>
            <w:r>
              <w:rPr>
                <w:rFonts w:cs="Arial"/>
                <w:color w:val="000000"/>
                <w:lang w:val="fr-FR"/>
              </w:rPr>
              <w:t>Aigle d'Ayres</w:t>
            </w:r>
          </w:p>
        </w:tc>
        <w:tc>
          <w:tcPr>
            <w:tcW w:w="1067" w:type="dxa"/>
            <w:tcBorders>
              <w:top w:val="nil"/>
              <w:left w:val="nil"/>
              <w:bottom w:val="single" w:sz="4" w:space="0" w:color="808080"/>
              <w:right w:val="single" w:sz="4" w:space="0" w:color="808080"/>
            </w:tcBorders>
            <w:shd w:val="clear" w:color="auto" w:fill="auto"/>
            <w:noWrap/>
            <w:vAlign w:val="center"/>
            <w:hideMark/>
          </w:tcPr>
          <w:p w14:paraId="7F44E8DC"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11A647EB"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3321CFEC"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33326A80" w14:textId="77777777" w:rsidR="00695570" w:rsidRPr="0018540E" w:rsidRDefault="00695570">
            <w:pPr>
              <w:rPr>
                <w:rFonts w:cs="Arial"/>
                <w:color w:val="000000"/>
                <w:lang w:val="fr-FR"/>
              </w:rPr>
            </w:pPr>
            <w:r>
              <w:rPr>
                <w:rFonts w:cs="Arial"/>
                <w:color w:val="000000"/>
                <w:lang w:val="fr-FR"/>
              </w:rPr>
              <w:t>La tendance démographique mondiale est désormais à la baisse</w:t>
            </w:r>
          </w:p>
        </w:tc>
      </w:tr>
      <w:tr w:rsidR="00695570" w:rsidRPr="0018540E" w14:paraId="73028D7A"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57F5767" w14:textId="77777777" w:rsidR="00695570" w:rsidRPr="0018540E" w:rsidRDefault="00695570">
            <w:pPr>
              <w:rPr>
                <w:rFonts w:cs="Arial"/>
                <w:i/>
                <w:iCs/>
                <w:color w:val="000000"/>
              </w:rPr>
            </w:pPr>
            <w:r>
              <w:rPr>
                <w:rFonts w:cs="Arial"/>
                <w:i/>
                <w:iCs/>
                <w:color w:val="000000"/>
              </w:rPr>
              <w:t xml:space="preserve">Accipiter </w:t>
            </w:r>
            <w:proofErr w:type="spellStart"/>
            <w:r>
              <w:rPr>
                <w:rFonts w:cs="Arial"/>
                <w:i/>
                <w:iCs/>
                <w:color w:val="000000"/>
              </w:rPr>
              <w:t>brevipes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148D844" w14:textId="77777777" w:rsidR="00695570" w:rsidRPr="0018540E" w:rsidRDefault="00695570">
            <w:pPr>
              <w:rPr>
                <w:rFonts w:cs="Arial"/>
                <w:color w:val="000000"/>
                <w:lang w:val="fr-FR"/>
              </w:rPr>
            </w:pPr>
            <w:r>
              <w:rPr>
                <w:rFonts w:cs="Arial"/>
                <w:color w:val="000000"/>
                <w:lang w:val="fr-FR"/>
              </w:rPr>
              <w:t>Épervier du Levant</w:t>
            </w:r>
          </w:p>
        </w:tc>
        <w:tc>
          <w:tcPr>
            <w:tcW w:w="1067" w:type="dxa"/>
            <w:tcBorders>
              <w:top w:val="nil"/>
              <w:left w:val="nil"/>
              <w:bottom w:val="single" w:sz="4" w:space="0" w:color="808080"/>
              <w:right w:val="single" w:sz="4" w:space="0" w:color="808080"/>
            </w:tcBorders>
            <w:shd w:val="clear" w:color="auto" w:fill="auto"/>
            <w:noWrap/>
            <w:vAlign w:val="center"/>
            <w:hideMark/>
          </w:tcPr>
          <w:p w14:paraId="129D9E58"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43D05057"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29A6E031"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01F36F54" w14:textId="77777777" w:rsidR="00695570" w:rsidRPr="0018540E" w:rsidRDefault="00695570">
            <w:pPr>
              <w:rPr>
                <w:rFonts w:cs="Arial"/>
                <w:color w:val="000000"/>
                <w:lang w:val="fr-FR"/>
              </w:rPr>
            </w:pPr>
            <w:r>
              <w:rPr>
                <w:rFonts w:cs="Arial"/>
                <w:color w:val="000000"/>
                <w:lang w:val="fr-FR"/>
              </w:rPr>
              <w:t xml:space="preserve">Espèce de catégorie SPEC </w:t>
            </w:r>
          </w:p>
        </w:tc>
      </w:tr>
      <w:tr w:rsidR="00695570" w:rsidRPr="0018540E" w14:paraId="658ED96F"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tcPr>
          <w:p w14:paraId="43FA88B8" w14:textId="77777777" w:rsidR="00695570" w:rsidRPr="0018540E" w:rsidRDefault="00695570">
            <w:pPr>
              <w:rPr>
                <w:rFonts w:cs="Arial"/>
                <w:i/>
                <w:iCs/>
                <w:color w:val="000000"/>
              </w:rPr>
            </w:pPr>
            <w:r>
              <w:rPr>
                <w:rFonts w:cs="Arial"/>
                <w:i/>
                <w:iCs/>
                <w:color w:val="000000"/>
              </w:rPr>
              <w:t>Buteo lagopus</w:t>
            </w:r>
          </w:p>
        </w:tc>
        <w:tc>
          <w:tcPr>
            <w:tcW w:w="1812" w:type="dxa"/>
            <w:tcBorders>
              <w:top w:val="nil"/>
              <w:left w:val="nil"/>
              <w:bottom w:val="single" w:sz="4" w:space="0" w:color="808080"/>
              <w:right w:val="single" w:sz="4" w:space="0" w:color="808080"/>
            </w:tcBorders>
            <w:shd w:val="clear" w:color="auto" w:fill="auto"/>
            <w:noWrap/>
            <w:vAlign w:val="center"/>
          </w:tcPr>
          <w:p w14:paraId="7D5BCDF0" w14:textId="77777777" w:rsidR="00695570" w:rsidRPr="0018540E" w:rsidRDefault="00695570">
            <w:pPr>
              <w:rPr>
                <w:rFonts w:cs="Arial"/>
                <w:color w:val="000000"/>
                <w:lang w:val="fr-FR"/>
              </w:rPr>
            </w:pPr>
            <w:r>
              <w:rPr>
                <w:rFonts w:cs="Arial"/>
                <w:color w:val="000000"/>
                <w:lang w:val="fr-FR"/>
              </w:rPr>
              <w:t>Buse pattue</w:t>
            </w:r>
          </w:p>
        </w:tc>
        <w:tc>
          <w:tcPr>
            <w:tcW w:w="1067" w:type="dxa"/>
            <w:tcBorders>
              <w:top w:val="nil"/>
              <w:left w:val="nil"/>
              <w:bottom w:val="single" w:sz="4" w:space="0" w:color="808080"/>
              <w:right w:val="single" w:sz="4" w:space="0" w:color="808080"/>
            </w:tcBorders>
            <w:shd w:val="clear" w:color="auto" w:fill="auto"/>
            <w:noWrap/>
            <w:vAlign w:val="center"/>
          </w:tcPr>
          <w:p w14:paraId="45F85AE3"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tcPr>
          <w:p w14:paraId="63C3831D"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tcPr>
          <w:p w14:paraId="5E89E8C5"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tcPr>
          <w:p w14:paraId="6BB3A35B" w14:textId="77777777" w:rsidR="00695570" w:rsidRPr="0018540E" w:rsidRDefault="00695570">
            <w:pPr>
              <w:rPr>
                <w:rFonts w:cs="Arial"/>
                <w:color w:val="000000"/>
                <w:lang w:val="fr-FR"/>
              </w:rPr>
            </w:pPr>
            <w:r>
              <w:rPr>
                <w:rFonts w:cs="Arial"/>
                <w:color w:val="000000"/>
                <w:lang w:val="fr-FR"/>
              </w:rPr>
              <w:t>Espèce de catégorie SPEC</w:t>
            </w:r>
          </w:p>
        </w:tc>
      </w:tr>
      <w:tr w:rsidR="00695570" w:rsidRPr="00D84146" w14:paraId="6A22A3F3" w14:textId="77777777">
        <w:trPr>
          <w:trHeight w:val="80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4386F6F" w14:textId="77777777" w:rsidR="00695570" w:rsidRPr="0018540E" w:rsidRDefault="00695570">
            <w:pPr>
              <w:rPr>
                <w:rFonts w:cs="Arial"/>
                <w:i/>
                <w:iCs/>
                <w:color w:val="000000"/>
              </w:rPr>
            </w:pPr>
            <w:r>
              <w:rPr>
                <w:rFonts w:cs="Arial"/>
                <w:i/>
                <w:iCs/>
                <w:color w:val="000000"/>
              </w:rPr>
              <w:t xml:space="preserve">Milvus </w:t>
            </w:r>
            <w:proofErr w:type="spellStart"/>
            <w:r>
              <w:rPr>
                <w:rFonts w:cs="Arial"/>
                <w:i/>
                <w:iCs/>
                <w:color w:val="000000"/>
              </w:rPr>
              <w:t>milvus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417D5AE" w14:textId="77777777" w:rsidR="00695570" w:rsidRPr="0018540E" w:rsidRDefault="00695570">
            <w:pPr>
              <w:rPr>
                <w:rFonts w:cs="Arial"/>
                <w:color w:val="000000"/>
                <w:lang w:val="fr-FR"/>
              </w:rPr>
            </w:pPr>
            <w:r>
              <w:rPr>
                <w:rFonts w:cs="Arial"/>
                <w:color w:val="000000"/>
                <w:lang w:val="fr-FR"/>
              </w:rPr>
              <w:t>Cerf-volant rouge</w:t>
            </w:r>
          </w:p>
        </w:tc>
        <w:tc>
          <w:tcPr>
            <w:tcW w:w="1067" w:type="dxa"/>
            <w:tcBorders>
              <w:top w:val="nil"/>
              <w:left w:val="nil"/>
              <w:bottom w:val="single" w:sz="4" w:space="0" w:color="808080"/>
              <w:right w:val="single" w:sz="4" w:space="0" w:color="808080"/>
            </w:tcBorders>
            <w:shd w:val="clear" w:color="auto" w:fill="auto"/>
            <w:noWrap/>
            <w:vAlign w:val="center"/>
            <w:hideMark/>
          </w:tcPr>
          <w:p w14:paraId="516D64AD" w14:textId="77777777" w:rsidR="00695570" w:rsidRPr="0018540E" w:rsidRDefault="00695570">
            <w:pPr>
              <w:rPr>
                <w:rFonts w:cs="Arial"/>
                <w:color w:val="757171"/>
              </w:rPr>
            </w:pPr>
            <w:r>
              <w:rPr>
                <w:rFonts w:cs="Arial"/>
                <w:color w:val="757171"/>
              </w:rPr>
              <w:t>CAT1</w:t>
            </w:r>
          </w:p>
        </w:tc>
        <w:tc>
          <w:tcPr>
            <w:tcW w:w="1067" w:type="dxa"/>
            <w:tcBorders>
              <w:top w:val="nil"/>
              <w:left w:val="nil"/>
              <w:bottom w:val="single" w:sz="4" w:space="0" w:color="808080"/>
              <w:right w:val="single" w:sz="4" w:space="0" w:color="808080"/>
            </w:tcBorders>
            <w:shd w:val="clear" w:color="auto" w:fill="auto"/>
            <w:noWrap/>
            <w:vAlign w:val="center"/>
            <w:hideMark/>
          </w:tcPr>
          <w:p w14:paraId="6CBC3369" w14:textId="77777777" w:rsidR="00695570" w:rsidRPr="0018540E" w:rsidRDefault="00695570">
            <w:pPr>
              <w:rPr>
                <w:rFonts w:cs="Arial"/>
                <w:color w:val="000000"/>
              </w:rPr>
            </w:pPr>
            <w:r>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0B0D38EF"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vAlign w:val="center"/>
            <w:hideMark/>
          </w:tcPr>
          <w:p w14:paraId="154DF0FC" w14:textId="77777777" w:rsidR="00695570" w:rsidRPr="0018540E" w:rsidRDefault="00695570">
            <w:pPr>
              <w:rPr>
                <w:rFonts w:cs="Arial"/>
                <w:color w:val="000000"/>
                <w:lang w:val="fr-FR"/>
              </w:rPr>
            </w:pPr>
            <w:r>
              <w:rPr>
                <w:rFonts w:cs="Arial"/>
                <w:color w:val="000000"/>
                <w:lang w:val="fr-FR"/>
              </w:rPr>
              <w:t>Le statut de la LR mondiale est passé de NT à LC, la tendance de la population mondiale est maintenant à la hausse, elle n'entre plus dans la catégorie SPEC.</w:t>
            </w:r>
          </w:p>
        </w:tc>
      </w:tr>
      <w:tr w:rsidR="00695570" w:rsidRPr="00D84146" w14:paraId="33D0090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DF88827" w14:textId="77777777" w:rsidR="00695570" w:rsidRPr="0018540E" w:rsidRDefault="00695570">
            <w:pPr>
              <w:rPr>
                <w:rFonts w:cs="Arial"/>
                <w:i/>
                <w:iCs/>
                <w:color w:val="000000"/>
              </w:rPr>
            </w:pPr>
            <w:r>
              <w:rPr>
                <w:rFonts w:cs="Arial"/>
                <w:i/>
                <w:iCs/>
                <w:color w:val="000000"/>
              </w:rPr>
              <w:t xml:space="preserve">Milvus </w:t>
            </w:r>
            <w:proofErr w:type="spellStart"/>
            <w:r>
              <w:rPr>
                <w:rFonts w:cs="Arial"/>
                <w:i/>
                <w:iCs/>
                <w:color w:val="000000"/>
              </w:rPr>
              <w:t>migrans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528C2911" w14:textId="77777777" w:rsidR="00695570" w:rsidRPr="0018540E" w:rsidRDefault="00695570">
            <w:pPr>
              <w:rPr>
                <w:rFonts w:cs="Arial"/>
                <w:color w:val="000000"/>
                <w:lang w:val="fr-FR"/>
              </w:rPr>
            </w:pPr>
            <w:r>
              <w:rPr>
                <w:rFonts w:cs="Arial"/>
                <w:color w:val="000000"/>
                <w:lang w:val="fr-FR"/>
              </w:rPr>
              <w:t>Cerf-volant noir</w:t>
            </w:r>
          </w:p>
        </w:tc>
        <w:tc>
          <w:tcPr>
            <w:tcW w:w="1067" w:type="dxa"/>
            <w:tcBorders>
              <w:top w:val="nil"/>
              <w:left w:val="nil"/>
              <w:bottom w:val="single" w:sz="4" w:space="0" w:color="808080"/>
              <w:right w:val="single" w:sz="4" w:space="0" w:color="808080"/>
            </w:tcBorders>
            <w:shd w:val="clear" w:color="auto" w:fill="auto"/>
            <w:noWrap/>
            <w:vAlign w:val="center"/>
            <w:hideMark/>
          </w:tcPr>
          <w:p w14:paraId="66105667"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1BCF9678" w14:textId="77777777" w:rsidR="00695570" w:rsidRPr="0018540E" w:rsidRDefault="00695570">
            <w:pPr>
              <w:rPr>
                <w:rFonts w:cs="Arial"/>
                <w:color w:val="000000"/>
              </w:rPr>
            </w:pPr>
            <w:r>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05CC4666"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08B57181" w14:textId="77777777" w:rsidR="00695570" w:rsidRPr="0018540E" w:rsidRDefault="00695570">
            <w:pPr>
              <w:rPr>
                <w:rFonts w:cs="Arial"/>
                <w:color w:val="000000"/>
                <w:lang w:val="fr-FR"/>
              </w:rPr>
            </w:pPr>
            <w:r>
              <w:rPr>
                <w:rFonts w:cs="Arial"/>
                <w:color w:val="000000"/>
                <w:lang w:val="fr-FR"/>
              </w:rPr>
              <w:t>N'entre plus dans la catégorie SPEC</w:t>
            </w:r>
          </w:p>
        </w:tc>
      </w:tr>
      <w:tr w:rsidR="00695570" w:rsidRPr="00D84146" w14:paraId="4353690B"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EF8117C" w14:textId="77777777" w:rsidR="00695570" w:rsidRPr="0018540E" w:rsidRDefault="00695570">
            <w:pPr>
              <w:rPr>
                <w:rFonts w:cs="Arial"/>
                <w:i/>
                <w:iCs/>
                <w:color w:val="000000"/>
              </w:rPr>
            </w:pPr>
            <w:r>
              <w:rPr>
                <w:rFonts w:cs="Arial"/>
                <w:i/>
                <w:iCs/>
                <w:color w:val="000000"/>
              </w:rPr>
              <w:t xml:space="preserve">Buteo </w:t>
            </w:r>
            <w:proofErr w:type="spellStart"/>
            <w:r>
              <w:rPr>
                <w:rFonts w:cs="Arial"/>
                <w:i/>
                <w:iCs/>
                <w:color w:val="000000"/>
              </w:rPr>
              <w:t>trizonatus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1DC3B31E" w14:textId="77777777" w:rsidR="00695570" w:rsidRPr="0018540E" w:rsidRDefault="00695570">
            <w:pPr>
              <w:rPr>
                <w:rFonts w:cs="Arial"/>
                <w:color w:val="000000"/>
                <w:lang w:val="fr-FR"/>
              </w:rPr>
            </w:pPr>
            <w:r>
              <w:rPr>
                <w:rFonts w:cs="Arial"/>
                <w:color w:val="000000"/>
                <w:lang w:val="fr-FR"/>
              </w:rPr>
              <w:t>Buse des forêts</w:t>
            </w:r>
          </w:p>
        </w:tc>
        <w:tc>
          <w:tcPr>
            <w:tcW w:w="1067" w:type="dxa"/>
            <w:tcBorders>
              <w:top w:val="nil"/>
              <w:left w:val="nil"/>
              <w:bottom w:val="single" w:sz="4" w:space="0" w:color="808080"/>
              <w:right w:val="single" w:sz="4" w:space="0" w:color="808080"/>
            </w:tcBorders>
            <w:shd w:val="clear" w:color="auto" w:fill="auto"/>
            <w:noWrap/>
            <w:vAlign w:val="center"/>
            <w:hideMark/>
          </w:tcPr>
          <w:p w14:paraId="77BB3D0B"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6521C335" w14:textId="77777777" w:rsidR="00695570" w:rsidRPr="0018540E" w:rsidRDefault="00695570">
            <w:pPr>
              <w:rPr>
                <w:rFonts w:cs="Arial"/>
                <w:color w:val="000000"/>
              </w:rPr>
            </w:pPr>
            <w:r>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5B4ABDF7"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5D669448" w14:textId="77777777" w:rsidR="00695570" w:rsidRPr="0018540E" w:rsidRDefault="00695570">
            <w:pPr>
              <w:rPr>
                <w:rFonts w:cs="Arial"/>
                <w:color w:val="000000"/>
                <w:lang w:val="fr-FR"/>
              </w:rPr>
            </w:pPr>
            <w:r>
              <w:rPr>
                <w:rFonts w:cs="Arial"/>
                <w:color w:val="000000"/>
                <w:lang w:val="fr-FR"/>
              </w:rPr>
              <w:t>Le statut global de la LR est passé de LC à NT</w:t>
            </w:r>
          </w:p>
        </w:tc>
      </w:tr>
      <w:tr w:rsidR="00695570" w:rsidRPr="00D84146" w14:paraId="14DBB29F"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71F1B17F" w14:textId="77777777" w:rsidR="00695570" w:rsidRPr="0018540E" w:rsidRDefault="00695570">
            <w:pPr>
              <w:rPr>
                <w:rFonts w:cs="Arial"/>
                <w:i/>
                <w:iCs/>
                <w:color w:val="000000"/>
              </w:rPr>
            </w:pPr>
            <w:r>
              <w:rPr>
                <w:rFonts w:cs="Arial"/>
                <w:i/>
                <w:iCs/>
                <w:color w:val="000000"/>
              </w:rPr>
              <w:t>Falco columbarius</w:t>
            </w:r>
          </w:p>
        </w:tc>
        <w:tc>
          <w:tcPr>
            <w:tcW w:w="1812" w:type="dxa"/>
            <w:tcBorders>
              <w:top w:val="nil"/>
              <w:left w:val="nil"/>
              <w:bottom w:val="single" w:sz="4" w:space="0" w:color="808080"/>
              <w:right w:val="single" w:sz="4" w:space="0" w:color="808080"/>
            </w:tcBorders>
            <w:shd w:val="clear" w:color="auto" w:fill="auto"/>
            <w:noWrap/>
            <w:vAlign w:val="center"/>
            <w:hideMark/>
          </w:tcPr>
          <w:p w14:paraId="6033418E" w14:textId="77777777" w:rsidR="00695570" w:rsidRPr="0018540E" w:rsidRDefault="00695570">
            <w:pPr>
              <w:rPr>
                <w:rFonts w:cs="Arial"/>
                <w:color w:val="000000"/>
              </w:rPr>
            </w:pPr>
            <w:r>
              <w:rPr>
                <w:rFonts w:cs="Arial"/>
                <w:color w:val="000000"/>
              </w:rPr>
              <w:t>Merlin</w:t>
            </w:r>
          </w:p>
        </w:tc>
        <w:tc>
          <w:tcPr>
            <w:tcW w:w="1067" w:type="dxa"/>
            <w:tcBorders>
              <w:top w:val="nil"/>
              <w:left w:val="nil"/>
              <w:bottom w:val="single" w:sz="4" w:space="0" w:color="808080"/>
              <w:right w:val="single" w:sz="4" w:space="0" w:color="808080"/>
            </w:tcBorders>
            <w:shd w:val="clear" w:color="auto" w:fill="auto"/>
            <w:noWrap/>
            <w:vAlign w:val="center"/>
            <w:hideMark/>
          </w:tcPr>
          <w:p w14:paraId="2966DE7F"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6A7275EA"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442292A9"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7D613282" w14:textId="77777777" w:rsidR="00695570" w:rsidRPr="0018540E" w:rsidRDefault="00695570">
            <w:pPr>
              <w:rPr>
                <w:rFonts w:cs="Arial"/>
                <w:color w:val="000000"/>
                <w:lang w:val="fr-FR"/>
              </w:rPr>
            </w:pPr>
            <w:r>
              <w:rPr>
                <w:rFonts w:cs="Arial"/>
                <w:color w:val="000000"/>
                <w:lang w:val="fr-FR"/>
              </w:rPr>
              <w:t>Entre désormais dans la catégorie SPEC</w:t>
            </w:r>
          </w:p>
        </w:tc>
      </w:tr>
      <w:tr w:rsidR="00695570" w:rsidRPr="0018540E" w14:paraId="42DD540D" w14:textId="77777777">
        <w:trPr>
          <w:trHeight w:val="320"/>
        </w:trPr>
        <w:tc>
          <w:tcPr>
            <w:tcW w:w="1516" w:type="dxa"/>
            <w:tcBorders>
              <w:top w:val="nil"/>
              <w:left w:val="single" w:sz="4" w:space="0" w:color="auto"/>
              <w:bottom w:val="single" w:sz="4" w:space="0" w:color="auto"/>
              <w:right w:val="single" w:sz="4" w:space="0" w:color="808080"/>
            </w:tcBorders>
            <w:shd w:val="clear" w:color="auto" w:fill="auto"/>
            <w:noWrap/>
            <w:vAlign w:val="center"/>
            <w:hideMark/>
          </w:tcPr>
          <w:p w14:paraId="4B6027F2" w14:textId="77777777" w:rsidR="00695570" w:rsidRPr="0018540E" w:rsidRDefault="00695570">
            <w:pPr>
              <w:rPr>
                <w:rFonts w:cs="Arial"/>
                <w:i/>
                <w:iCs/>
                <w:color w:val="000000"/>
              </w:rPr>
            </w:pPr>
            <w:r>
              <w:rPr>
                <w:rFonts w:cs="Arial"/>
                <w:i/>
                <w:iCs/>
                <w:color w:val="000000"/>
              </w:rPr>
              <w:t xml:space="preserve">Falco </w:t>
            </w:r>
            <w:proofErr w:type="spellStart"/>
            <w:r>
              <w:rPr>
                <w:rFonts w:cs="Arial"/>
                <w:i/>
                <w:iCs/>
                <w:color w:val="000000"/>
              </w:rPr>
              <w:t>rusticolus</w:t>
            </w:r>
            <w:proofErr w:type="spellEnd"/>
          </w:p>
        </w:tc>
        <w:tc>
          <w:tcPr>
            <w:tcW w:w="1812" w:type="dxa"/>
            <w:tcBorders>
              <w:top w:val="nil"/>
              <w:left w:val="nil"/>
              <w:bottom w:val="single" w:sz="4" w:space="0" w:color="auto"/>
              <w:right w:val="single" w:sz="4" w:space="0" w:color="808080"/>
            </w:tcBorders>
            <w:shd w:val="clear" w:color="auto" w:fill="auto"/>
            <w:noWrap/>
            <w:vAlign w:val="center"/>
            <w:hideMark/>
          </w:tcPr>
          <w:p w14:paraId="42E952DE" w14:textId="77777777" w:rsidR="00695570" w:rsidRPr="0018540E" w:rsidRDefault="00695570">
            <w:pPr>
              <w:rPr>
                <w:rFonts w:cs="Arial"/>
                <w:color w:val="000000"/>
                <w:lang w:val="fr-FR"/>
              </w:rPr>
            </w:pPr>
            <w:r>
              <w:rPr>
                <w:rFonts w:cs="Arial"/>
                <w:color w:val="000000"/>
                <w:lang w:val="fr-FR"/>
              </w:rPr>
              <w:t>Faucon gerfaut</w:t>
            </w:r>
          </w:p>
        </w:tc>
        <w:tc>
          <w:tcPr>
            <w:tcW w:w="1067" w:type="dxa"/>
            <w:tcBorders>
              <w:top w:val="nil"/>
              <w:left w:val="nil"/>
              <w:bottom w:val="single" w:sz="4" w:space="0" w:color="auto"/>
              <w:right w:val="single" w:sz="4" w:space="0" w:color="808080"/>
            </w:tcBorders>
            <w:shd w:val="clear" w:color="auto" w:fill="auto"/>
            <w:noWrap/>
            <w:vAlign w:val="center"/>
            <w:hideMark/>
          </w:tcPr>
          <w:p w14:paraId="0C1CF454"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auto"/>
              <w:right w:val="single" w:sz="4" w:space="0" w:color="808080"/>
            </w:tcBorders>
            <w:shd w:val="clear" w:color="auto" w:fill="auto"/>
            <w:noWrap/>
            <w:vAlign w:val="center"/>
            <w:hideMark/>
          </w:tcPr>
          <w:p w14:paraId="4DD600A6"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auto"/>
              <w:right w:val="single" w:sz="4" w:space="0" w:color="808080"/>
            </w:tcBorders>
            <w:shd w:val="clear" w:color="auto" w:fill="auto"/>
            <w:noWrap/>
            <w:vAlign w:val="center"/>
            <w:hideMark/>
          </w:tcPr>
          <w:p w14:paraId="25E3BABF"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auto"/>
              <w:right w:val="single" w:sz="4" w:space="0" w:color="auto"/>
            </w:tcBorders>
            <w:shd w:val="clear" w:color="auto" w:fill="auto"/>
            <w:noWrap/>
            <w:vAlign w:val="center"/>
            <w:hideMark/>
          </w:tcPr>
          <w:p w14:paraId="2C7FEE15" w14:textId="77777777" w:rsidR="00695570" w:rsidRPr="0018540E" w:rsidRDefault="00695570">
            <w:pPr>
              <w:rPr>
                <w:rFonts w:cs="Arial"/>
                <w:color w:val="000000"/>
                <w:lang w:val="fr-FR"/>
              </w:rPr>
            </w:pPr>
            <w:r>
              <w:rPr>
                <w:rFonts w:cs="Arial"/>
                <w:color w:val="000000"/>
                <w:lang w:val="fr-FR"/>
              </w:rPr>
              <w:t xml:space="preserve">Espèce de catégorie SPEC </w:t>
            </w:r>
          </w:p>
        </w:tc>
      </w:tr>
      <w:tr w:rsidR="00695570" w:rsidRPr="0018540E" w14:paraId="5C0B948B"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FEE47F2" w14:textId="77777777" w:rsidR="00695570" w:rsidRPr="0018540E" w:rsidRDefault="00695570">
            <w:pPr>
              <w:rPr>
                <w:rFonts w:cs="Arial"/>
                <w:i/>
                <w:iCs/>
                <w:color w:val="000000"/>
              </w:rPr>
            </w:pPr>
            <w:proofErr w:type="spellStart"/>
            <w:r>
              <w:rPr>
                <w:rFonts w:cs="Arial"/>
                <w:i/>
                <w:iCs/>
                <w:color w:val="000000"/>
              </w:rPr>
              <w:t>Strix</w:t>
            </w:r>
            <w:proofErr w:type="spellEnd"/>
            <w:r>
              <w:rPr>
                <w:rFonts w:cs="Arial"/>
                <w:i/>
                <w:iCs/>
                <w:color w:val="000000"/>
              </w:rPr>
              <w:t xml:space="preserve"> </w:t>
            </w:r>
            <w:proofErr w:type="spellStart"/>
            <w:r>
              <w:rPr>
                <w:rFonts w:cs="Arial"/>
                <w:i/>
                <w:iCs/>
                <w:color w:val="000000"/>
              </w:rPr>
              <w:t>nebulosa</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34AE4DC" w14:textId="77777777" w:rsidR="00695570" w:rsidRPr="0018540E" w:rsidRDefault="00695570">
            <w:pPr>
              <w:rPr>
                <w:rFonts w:cs="Arial"/>
                <w:color w:val="000000"/>
                <w:lang w:val="fr-FR"/>
              </w:rPr>
            </w:pPr>
            <w:r>
              <w:rPr>
                <w:rFonts w:cs="Arial"/>
                <w:color w:val="000000"/>
                <w:lang w:val="fr-FR"/>
              </w:rPr>
              <w:t>Chouette grise</w:t>
            </w:r>
          </w:p>
        </w:tc>
        <w:tc>
          <w:tcPr>
            <w:tcW w:w="1067" w:type="dxa"/>
            <w:tcBorders>
              <w:top w:val="nil"/>
              <w:left w:val="nil"/>
              <w:bottom w:val="single" w:sz="4" w:space="0" w:color="808080"/>
              <w:right w:val="single" w:sz="4" w:space="0" w:color="808080"/>
            </w:tcBorders>
            <w:shd w:val="clear" w:color="auto" w:fill="auto"/>
            <w:noWrap/>
            <w:vAlign w:val="center"/>
            <w:hideMark/>
          </w:tcPr>
          <w:p w14:paraId="5B3A8C82" w14:textId="77777777" w:rsidR="00695570" w:rsidRPr="0018540E" w:rsidRDefault="00695570">
            <w:pPr>
              <w:rPr>
                <w:rFonts w:cs="Arial"/>
                <w:color w:val="757171"/>
              </w:rPr>
            </w:pPr>
            <w:r>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702D4718" w14:textId="77777777" w:rsidR="00695570" w:rsidRPr="0018540E" w:rsidRDefault="00695570">
            <w:pPr>
              <w:rPr>
                <w:rFonts w:cs="Arial"/>
                <w:color w:val="000000"/>
              </w:rPr>
            </w:pPr>
            <w:r>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140D44D4"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5C163C13" w14:textId="77777777" w:rsidR="00695570" w:rsidRPr="0018540E" w:rsidRDefault="00695570">
            <w:pPr>
              <w:rPr>
                <w:rFonts w:cs="Arial"/>
                <w:color w:val="000000"/>
                <w:lang w:val="fr-FR"/>
              </w:rPr>
            </w:pPr>
            <w:r>
              <w:rPr>
                <w:rFonts w:cs="Arial"/>
                <w:color w:val="000000"/>
                <w:lang w:val="fr-FR"/>
              </w:rPr>
              <w:t>Espèce de catégorie SPEC</w:t>
            </w:r>
          </w:p>
        </w:tc>
      </w:tr>
      <w:tr w:rsidR="00695570" w:rsidRPr="00D84146" w14:paraId="12D2A57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34E8B10" w14:textId="77777777" w:rsidR="00695570" w:rsidRPr="0018540E" w:rsidRDefault="00695570">
            <w:pPr>
              <w:rPr>
                <w:rFonts w:cs="Arial"/>
                <w:i/>
                <w:iCs/>
                <w:color w:val="000000"/>
              </w:rPr>
            </w:pPr>
            <w:r>
              <w:rPr>
                <w:rFonts w:cs="Arial"/>
                <w:i/>
                <w:iCs/>
                <w:color w:val="000000"/>
              </w:rPr>
              <w:t xml:space="preserve">Bubo </w:t>
            </w:r>
            <w:proofErr w:type="spellStart"/>
            <w:r>
              <w:rPr>
                <w:rFonts w:cs="Arial"/>
                <w:i/>
                <w:iCs/>
                <w:color w:val="000000"/>
              </w:rPr>
              <w:t>scandiacus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739B43D" w14:textId="77777777" w:rsidR="00695570" w:rsidRPr="0018540E" w:rsidRDefault="00695570">
            <w:pPr>
              <w:rPr>
                <w:rFonts w:cs="Arial"/>
                <w:color w:val="000000"/>
                <w:lang w:val="fr-FR"/>
              </w:rPr>
            </w:pPr>
            <w:r>
              <w:rPr>
                <w:rFonts w:cs="Arial"/>
                <w:color w:val="000000"/>
                <w:lang w:val="fr-FR"/>
              </w:rPr>
              <w:t>Hibou des neiges</w:t>
            </w:r>
          </w:p>
        </w:tc>
        <w:tc>
          <w:tcPr>
            <w:tcW w:w="1067" w:type="dxa"/>
            <w:tcBorders>
              <w:top w:val="nil"/>
              <w:left w:val="nil"/>
              <w:bottom w:val="single" w:sz="4" w:space="0" w:color="808080"/>
              <w:right w:val="single" w:sz="4" w:space="0" w:color="808080"/>
            </w:tcBorders>
            <w:shd w:val="clear" w:color="auto" w:fill="auto"/>
            <w:noWrap/>
            <w:vAlign w:val="center"/>
            <w:hideMark/>
          </w:tcPr>
          <w:p w14:paraId="3BC45051" w14:textId="77777777" w:rsidR="00695570" w:rsidRPr="0018540E" w:rsidRDefault="00695570">
            <w:pPr>
              <w:rPr>
                <w:rFonts w:cs="Arial"/>
                <w:color w:val="757171"/>
              </w:rPr>
            </w:pPr>
            <w:r>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754A0A31" w14:textId="77777777" w:rsidR="00695570" w:rsidRPr="0018540E" w:rsidRDefault="00695570">
            <w:pPr>
              <w:rPr>
                <w:rFonts w:cs="Arial"/>
                <w:color w:val="000000"/>
              </w:rPr>
            </w:pPr>
            <w:r>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3475E0AE" w14:textId="77777777" w:rsidR="00695570" w:rsidRPr="0018540E" w:rsidRDefault="00695570">
            <w:pPr>
              <w:rPr>
                <w:rFonts w:cs="Arial"/>
                <w:color w:val="000000"/>
                <w:lang w:val="fr-FR"/>
              </w:rPr>
            </w:pPr>
            <w:r>
              <w:rPr>
                <w:rFonts w:cs="Arial"/>
                <w:color w:val="000000"/>
                <w:lang w:val="fr-FR"/>
              </w:rPr>
              <w:t>OUI</w:t>
            </w:r>
          </w:p>
        </w:tc>
        <w:tc>
          <w:tcPr>
            <w:tcW w:w="2902" w:type="dxa"/>
            <w:tcBorders>
              <w:top w:val="nil"/>
              <w:left w:val="nil"/>
              <w:bottom w:val="single" w:sz="4" w:space="0" w:color="808080"/>
              <w:right w:val="single" w:sz="4" w:space="0" w:color="auto"/>
            </w:tcBorders>
            <w:shd w:val="clear" w:color="auto" w:fill="auto"/>
            <w:noWrap/>
            <w:vAlign w:val="center"/>
            <w:hideMark/>
          </w:tcPr>
          <w:p w14:paraId="293935D3" w14:textId="77777777" w:rsidR="00695570" w:rsidRPr="0018540E" w:rsidRDefault="00695570">
            <w:pPr>
              <w:rPr>
                <w:rFonts w:cs="Arial"/>
                <w:color w:val="000000"/>
                <w:lang w:val="fr-FR"/>
              </w:rPr>
            </w:pPr>
            <w:r>
              <w:rPr>
                <w:rFonts w:cs="Arial"/>
                <w:color w:val="000000"/>
                <w:lang w:val="fr-FR"/>
              </w:rPr>
              <w:t xml:space="preserve">Le statut global de la LR est passé de LC </w:t>
            </w:r>
            <w:proofErr w:type="spellStart"/>
            <w:r>
              <w:rPr>
                <w:rFonts w:cs="Arial"/>
                <w:color w:val="000000"/>
                <w:lang w:val="fr-FR"/>
              </w:rPr>
              <w:t>à</w:t>
            </w:r>
            <w:proofErr w:type="spellEnd"/>
            <w:r>
              <w:rPr>
                <w:rFonts w:cs="Arial"/>
                <w:color w:val="000000"/>
                <w:lang w:val="fr-FR"/>
              </w:rPr>
              <w:t xml:space="preserve"> VU</w:t>
            </w:r>
          </w:p>
        </w:tc>
      </w:tr>
    </w:tbl>
    <w:p w14:paraId="36236AFA" w14:textId="77777777" w:rsidR="00695570" w:rsidRDefault="00695570" w:rsidP="00695570">
      <w:pPr>
        <w:tabs>
          <w:tab w:val="center" w:pos="0"/>
        </w:tabs>
        <w:jc w:val="center"/>
        <w:rPr>
          <w:rFonts w:asciiTheme="minorBidi" w:hAnsiTheme="minorBidi"/>
          <w:b/>
          <w:bCs/>
          <w:lang w:val="fr-FR"/>
        </w:rPr>
      </w:pPr>
    </w:p>
    <w:p w14:paraId="1E5377FE" w14:textId="2EE11662" w:rsidR="00EF3DAF" w:rsidRPr="004A3C0E" w:rsidRDefault="00695570" w:rsidP="009406C2">
      <w:pPr>
        <w:pStyle w:val="Heading1"/>
        <w:jc w:val="center"/>
        <w:rPr>
          <w:lang w:val="fr-FR"/>
        </w:rPr>
      </w:pPr>
      <w:bookmarkStart w:id="117" w:name="_Toc131511991"/>
      <w:r>
        <w:rPr>
          <w:lang w:val="fr-FR"/>
        </w:rPr>
        <w:t>A</w:t>
      </w:r>
      <w:bookmarkStart w:id="118" w:name="_Toc130559824"/>
      <w:r>
        <w:rPr>
          <w:lang w:val="fr-FR"/>
        </w:rPr>
        <w:t>DDENDUM 10 - Liste des 18 espèces ajoutées à l'annexe 1 (liste des espèces) du Mémorandum d'Entente lors de la MOS2</w:t>
      </w:r>
      <w:bookmarkEnd w:id="117"/>
      <w:bookmarkEnd w:id="118"/>
    </w:p>
    <w:p w14:paraId="2FEA253E" w14:textId="77777777" w:rsidR="001148C2" w:rsidRPr="0018540E" w:rsidRDefault="001148C2" w:rsidP="001156B6">
      <w:pPr>
        <w:jc w:val="center"/>
        <w:rPr>
          <w:rFonts w:cs="Arial"/>
          <w:b/>
          <w:bCs/>
          <w:lang w:val="fr-FR"/>
        </w:rPr>
      </w:pPr>
    </w:p>
    <w:p w14:paraId="5010C034" w14:textId="77777777" w:rsidR="001148C2" w:rsidRPr="0018540E" w:rsidRDefault="001148C2" w:rsidP="001156B6">
      <w:pPr>
        <w:rPr>
          <w:rFonts w:cs="Arial"/>
          <w:lang w:val="fr-FR"/>
        </w:rPr>
      </w:pPr>
    </w:p>
    <w:p w14:paraId="2DAA590B" w14:textId="281DB41B" w:rsidR="001148C2" w:rsidRPr="0018540E" w:rsidRDefault="001148C2" w:rsidP="009406C2">
      <w:pPr>
        <w:jc w:val="center"/>
        <w:rPr>
          <w:rFonts w:cs="Arial"/>
          <w:lang w:val="fr-FR"/>
        </w:rPr>
      </w:pPr>
      <w:r>
        <w:rPr>
          <w:rFonts w:cs="Arial"/>
          <w:lang w:val="fr-FR"/>
        </w:rPr>
        <w:t xml:space="preserve">Pour plus de détails, voir le document </w:t>
      </w:r>
      <w:hyperlink r:id="rId20" w:history="1">
        <w:r>
          <w:rPr>
            <w:rStyle w:val="Hyperlink"/>
            <w:lang w:val="fr-FR"/>
          </w:rPr>
          <w:t>UNEP/CMS/Raptors/MOS2/</w:t>
        </w:r>
        <w:r>
          <w:rPr>
            <w:rStyle w:val="Hyperlink"/>
            <w:rFonts w:cs="Arial"/>
            <w:lang w:val="fr-FR"/>
          </w:rPr>
          <w:t>Doc.</w:t>
        </w:r>
        <w:r>
          <w:rPr>
            <w:rStyle w:val="Hyperlink"/>
            <w:lang w:val="fr-FR"/>
          </w:rPr>
          <w:t>13</w:t>
        </w:r>
      </w:hyperlink>
      <w:r>
        <w:rPr>
          <w:rFonts w:cs="Arial"/>
          <w:lang w:val="fr-FR"/>
        </w:rPr>
        <w:t>.</w:t>
      </w:r>
    </w:p>
    <w:p w14:paraId="7B26BFC7" w14:textId="77777777" w:rsidR="001148C2" w:rsidRPr="0018540E" w:rsidRDefault="001148C2" w:rsidP="001156B6">
      <w:pPr>
        <w:rPr>
          <w:rFonts w:cs="Arial"/>
          <w:b/>
          <w:bCs/>
          <w:i/>
          <w:iCs/>
          <w:lang w:val="fr-FR"/>
        </w:rPr>
      </w:pPr>
    </w:p>
    <w:tbl>
      <w:tblPr>
        <w:tblStyle w:val="TableGrid"/>
        <w:tblW w:w="0" w:type="auto"/>
        <w:tblLook w:val="04A0" w:firstRow="1" w:lastRow="0" w:firstColumn="1" w:lastColumn="0" w:noHBand="0" w:noVBand="1"/>
      </w:tblPr>
      <w:tblGrid>
        <w:gridCol w:w="4675"/>
        <w:gridCol w:w="4675"/>
      </w:tblGrid>
      <w:tr w:rsidR="00BA622A" w:rsidRPr="0018540E" w14:paraId="2E3F6829" w14:textId="77777777" w:rsidTr="00DC0C88">
        <w:trPr>
          <w:cantSplit/>
          <w:trHeight w:val="476"/>
        </w:trPr>
        <w:tc>
          <w:tcPr>
            <w:tcW w:w="4675" w:type="dxa"/>
            <w:shd w:val="clear" w:color="auto" w:fill="E7E6E6" w:themeFill="background2"/>
            <w:vAlign w:val="center"/>
          </w:tcPr>
          <w:p w14:paraId="342A0A40" w14:textId="77777777" w:rsidR="007A1E44" w:rsidRPr="009406C2" w:rsidRDefault="007A1E44" w:rsidP="001156B6">
            <w:pPr>
              <w:rPr>
                <w:rFonts w:cs="Arial"/>
                <w:b/>
                <w:bCs/>
                <w:lang w:val="fr-FR"/>
              </w:rPr>
            </w:pPr>
            <w:r>
              <w:rPr>
                <w:rFonts w:cs="Arial"/>
                <w:b/>
                <w:bCs/>
                <w:lang w:val="fr-FR"/>
              </w:rPr>
              <w:t>Nom scientifique</w:t>
            </w:r>
          </w:p>
        </w:tc>
        <w:tc>
          <w:tcPr>
            <w:tcW w:w="4675" w:type="dxa"/>
            <w:shd w:val="clear" w:color="auto" w:fill="E7E6E6" w:themeFill="background2"/>
            <w:vAlign w:val="center"/>
          </w:tcPr>
          <w:p w14:paraId="4BD80A3F" w14:textId="70C2CADB" w:rsidR="007A1E44" w:rsidRPr="009406C2" w:rsidRDefault="007A1E44" w:rsidP="001156B6">
            <w:pPr>
              <w:rPr>
                <w:rFonts w:cs="Arial"/>
                <w:b/>
                <w:bCs/>
                <w:lang w:val="fr-FR"/>
              </w:rPr>
            </w:pPr>
            <w:r>
              <w:rPr>
                <w:rFonts w:cs="Arial"/>
                <w:b/>
                <w:bCs/>
                <w:lang w:val="fr-FR"/>
              </w:rPr>
              <w:t>Nom commun</w:t>
            </w:r>
          </w:p>
        </w:tc>
      </w:tr>
      <w:tr w:rsidR="00BA622A" w:rsidRPr="0018540E" w14:paraId="387DD4A0" w14:textId="77777777" w:rsidTr="007A1E44">
        <w:trPr>
          <w:cantSplit/>
        </w:trPr>
        <w:tc>
          <w:tcPr>
            <w:tcW w:w="4675" w:type="dxa"/>
            <w:vAlign w:val="center"/>
          </w:tcPr>
          <w:p w14:paraId="4547B5D6" w14:textId="77777777" w:rsidR="007A1E44" w:rsidRPr="0018540E" w:rsidRDefault="007A1E44" w:rsidP="001156B6">
            <w:pPr>
              <w:rPr>
                <w:rFonts w:cs="Arial"/>
                <w:i/>
                <w:iCs/>
              </w:rPr>
            </w:pPr>
            <w:proofErr w:type="spellStart"/>
            <w:r>
              <w:rPr>
                <w:rFonts w:cs="Arial"/>
                <w:i/>
                <w:iCs/>
              </w:rPr>
              <w:t>Gypaetus</w:t>
            </w:r>
            <w:proofErr w:type="spellEnd"/>
            <w:r>
              <w:rPr>
                <w:rFonts w:cs="Arial"/>
                <w:i/>
                <w:iCs/>
              </w:rPr>
              <w:t xml:space="preserve"> barbatus</w:t>
            </w:r>
          </w:p>
        </w:tc>
        <w:tc>
          <w:tcPr>
            <w:tcW w:w="4675" w:type="dxa"/>
            <w:vAlign w:val="center"/>
          </w:tcPr>
          <w:p w14:paraId="6B179B1F" w14:textId="7BED31BC" w:rsidR="007A1E44" w:rsidRPr="0018540E" w:rsidRDefault="007A1E44" w:rsidP="001156B6">
            <w:pPr>
              <w:rPr>
                <w:rFonts w:cs="Arial"/>
                <w:lang w:val="fr-FR"/>
              </w:rPr>
            </w:pPr>
            <w:r>
              <w:rPr>
                <w:rFonts w:cs="Arial"/>
                <w:lang w:val="fr-FR"/>
              </w:rPr>
              <w:t xml:space="preserve">Gypaète barbu </w:t>
            </w:r>
          </w:p>
        </w:tc>
      </w:tr>
      <w:tr w:rsidR="00BA622A" w:rsidRPr="0018540E" w14:paraId="6731206C" w14:textId="77777777" w:rsidTr="007A1E44">
        <w:trPr>
          <w:cantSplit/>
        </w:trPr>
        <w:tc>
          <w:tcPr>
            <w:tcW w:w="4675" w:type="dxa"/>
            <w:vAlign w:val="center"/>
          </w:tcPr>
          <w:p w14:paraId="33E9AE6A" w14:textId="77777777" w:rsidR="007A1E44" w:rsidRPr="0018540E" w:rsidRDefault="007A1E44" w:rsidP="001156B6">
            <w:pPr>
              <w:rPr>
                <w:rFonts w:cs="Arial"/>
                <w:i/>
                <w:iCs/>
              </w:rPr>
            </w:pPr>
            <w:proofErr w:type="spellStart"/>
            <w:r>
              <w:rPr>
                <w:rFonts w:cs="Arial"/>
                <w:i/>
                <w:iCs/>
              </w:rPr>
              <w:t>Circaetus</w:t>
            </w:r>
            <w:proofErr w:type="spellEnd"/>
            <w:r>
              <w:rPr>
                <w:rFonts w:cs="Arial"/>
                <w:i/>
                <w:iCs/>
              </w:rPr>
              <w:t xml:space="preserve"> </w:t>
            </w:r>
            <w:proofErr w:type="spellStart"/>
            <w:r>
              <w:rPr>
                <w:rFonts w:cs="Arial"/>
                <w:i/>
                <w:iCs/>
              </w:rPr>
              <w:t>beaudouini</w:t>
            </w:r>
            <w:proofErr w:type="spellEnd"/>
          </w:p>
        </w:tc>
        <w:tc>
          <w:tcPr>
            <w:tcW w:w="4675" w:type="dxa"/>
            <w:vAlign w:val="center"/>
          </w:tcPr>
          <w:p w14:paraId="26D4E323" w14:textId="5599F501" w:rsidR="007A1E44" w:rsidRPr="0018540E" w:rsidRDefault="007A1E44" w:rsidP="001156B6">
            <w:pPr>
              <w:rPr>
                <w:rFonts w:cs="Arial"/>
                <w:lang w:val="fr-FR"/>
              </w:rPr>
            </w:pPr>
            <w:r>
              <w:rPr>
                <w:rFonts w:cs="Arial"/>
                <w:lang w:val="fr-FR"/>
              </w:rPr>
              <w:t>Aigle serpentaire de Beaudouin</w:t>
            </w:r>
          </w:p>
        </w:tc>
      </w:tr>
      <w:tr w:rsidR="00BA622A" w:rsidRPr="00D84146" w14:paraId="2140D4E2" w14:textId="77777777" w:rsidTr="007A1E44">
        <w:trPr>
          <w:cantSplit/>
        </w:trPr>
        <w:tc>
          <w:tcPr>
            <w:tcW w:w="4675" w:type="dxa"/>
            <w:vAlign w:val="center"/>
          </w:tcPr>
          <w:p w14:paraId="258391F3" w14:textId="77777777" w:rsidR="007A1E44" w:rsidRPr="0018540E" w:rsidRDefault="007A1E44" w:rsidP="001156B6">
            <w:pPr>
              <w:rPr>
                <w:rFonts w:cs="Arial"/>
                <w:i/>
                <w:iCs/>
              </w:rPr>
            </w:pPr>
            <w:proofErr w:type="spellStart"/>
            <w:r>
              <w:rPr>
                <w:rFonts w:cs="Arial"/>
                <w:i/>
                <w:iCs/>
              </w:rPr>
              <w:t>Circaetus</w:t>
            </w:r>
            <w:proofErr w:type="spellEnd"/>
            <w:r>
              <w:rPr>
                <w:rFonts w:cs="Arial"/>
                <w:i/>
                <w:iCs/>
              </w:rPr>
              <w:t xml:space="preserve"> pectoralis</w:t>
            </w:r>
          </w:p>
        </w:tc>
        <w:tc>
          <w:tcPr>
            <w:tcW w:w="4675" w:type="dxa"/>
            <w:vAlign w:val="center"/>
          </w:tcPr>
          <w:p w14:paraId="4382E62D" w14:textId="0E58FD02" w:rsidR="007A1E44" w:rsidRPr="0018540E" w:rsidRDefault="007A1E44" w:rsidP="001156B6">
            <w:pPr>
              <w:rPr>
                <w:rFonts w:cs="Arial"/>
                <w:lang w:val="fr-FR"/>
              </w:rPr>
            </w:pPr>
            <w:r>
              <w:rPr>
                <w:rFonts w:cs="Arial"/>
                <w:lang w:val="fr-FR"/>
              </w:rPr>
              <w:t>Aigle serpentaire à poitrine noire</w:t>
            </w:r>
          </w:p>
        </w:tc>
      </w:tr>
      <w:tr w:rsidR="00BA622A" w:rsidRPr="0018540E" w14:paraId="6266EE36" w14:textId="77777777" w:rsidTr="007A1E44">
        <w:trPr>
          <w:cantSplit/>
        </w:trPr>
        <w:tc>
          <w:tcPr>
            <w:tcW w:w="4675" w:type="dxa"/>
            <w:vAlign w:val="center"/>
          </w:tcPr>
          <w:p w14:paraId="1AE09F65" w14:textId="77777777" w:rsidR="007A1E44" w:rsidRPr="0018540E" w:rsidRDefault="007A1E44" w:rsidP="001156B6">
            <w:pPr>
              <w:rPr>
                <w:rFonts w:cs="Arial"/>
                <w:i/>
                <w:iCs/>
              </w:rPr>
            </w:pPr>
            <w:proofErr w:type="spellStart"/>
            <w:r>
              <w:rPr>
                <w:rFonts w:cs="Arial"/>
                <w:i/>
                <w:iCs/>
              </w:rPr>
              <w:t>Circaetus</w:t>
            </w:r>
            <w:proofErr w:type="spellEnd"/>
            <w:r>
              <w:rPr>
                <w:rFonts w:cs="Arial"/>
                <w:i/>
                <w:iCs/>
              </w:rPr>
              <w:t xml:space="preserve"> cinereus</w:t>
            </w:r>
          </w:p>
        </w:tc>
        <w:tc>
          <w:tcPr>
            <w:tcW w:w="4675" w:type="dxa"/>
            <w:vAlign w:val="center"/>
          </w:tcPr>
          <w:p w14:paraId="364FA395" w14:textId="06EF00CF" w:rsidR="007A1E44" w:rsidRPr="0018540E" w:rsidRDefault="007A1E44" w:rsidP="001156B6">
            <w:pPr>
              <w:rPr>
                <w:rFonts w:cs="Arial"/>
                <w:lang w:val="fr-FR"/>
              </w:rPr>
            </w:pPr>
            <w:r>
              <w:rPr>
                <w:rFonts w:cs="Arial"/>
                <w:lang w:val="fr-FR"/>
              </w:rPr>
              <w:t xml:space="preserve">Aigle serpentaire brun </w:t>
            </w:r>
          </w:p>
        </w:tc>
      </w:tr>
      <w:tr w:rsidR="00BA622A" w:rsidRPr="0018540E" w14:paraId="1393D856" w14:textId="77777777" w:rsidTr="007A1E44">
        <w:trPr>
          <w:cantSplit/>
        </w:trPr>
        <w:tc>
          <w:tcPr>
            <w:tcW w:w="4675" w:type="dxa"/>
            <w:vAlign w:val="center"/>
          </w:tcPr>
          <w:p w14:paraId="3CB90D70" w14:textId="77777777" w:rsidR="007A1E44" w:rsidRPr="0018540E" w:rsidRDefault="007A1E44" w:rsidP="001156B6">
            <w:pPr>
              <w:rPr>
                <w:rFonts w:cs="Arial"/>
                <w:i/>
                <w:iCs/>
              </w:rPr>
            </w:pPr>
            <w:proofErr w:type="spellStart"/>
            <w:r>
              <w:rPr>
                <w:rFonts w:cs="Arial"/>
                <w:i/>
                <w:iCs/>
              </w:rPr>
              <w:t>Sarcogyps</w:t>
            </w:r>
            <w:proofErr w:type="spellEnd"/>
            <w:r>
              <w:rPr>
                <w:rFonts w:cs="Arial"/>
                <w:i/>
                <w:iCs/>
              </w:rPr>
              <w:t xml:space="preserve"> calvus</w:t>
            </w:r>
          </w:p>
        </w:tc>
        <w:tc>
          <w:tcPr>
            <w:tcW w:w="4675" w:type="dxa"/>
            <w:vAlign w:val="center"/>
          </w:tcPr>
          <w:p w14:paraId="22455DA0" w14:textId="19FEB8D4" w:rsidR="007A1E44" w:rsidRPr="0018540E" w:rsidRDefault="007A1E44" w:rsidP="001156B6">
            <w:pPr>
              <w:rPr>
                <w:rFonts w:cs="Arial"/>
                <w:lang w:val="fr-FR"/>
              </w:rPr>
            </w:pPr>
            <w:r>
              <w:rPr>
                <w:rFonts w:cs="Arial"/>
                <w:lang w:val="fr-FR"/>
              </w:rPr>
              <w:t>Vautour à tête rouge</w:t>
            </w:r>
          </w:p>
        </w:tc>
      </w:tr>
      <w:tr w:rsidR="00BA622A" w:rsidRPr="0018540E" w14:paraId="672B2430" w14:textId="77777777" w:rsidTr="007A1E44">
        <w:trPr>
          <w:cantSplit/>
        </w:trPr>
        <w:tc>
          <w:tcPr>
            <w:tcW w:w="4675" w:type="dxa"/>
            <w:vAlign w:val="center"/>
          </w:tcPr>
          <w:p w14:paraId="6F48A9CE" w14:textId="77777777" w:rsidR="007A1E44" w:rsidRPr="0018540E" w:rsidRDefault="007A1E44" w:rsidP="001156B6">
            <w:pPr>
              <w:rPr>
                <w:rFonts w:cs="Arial"/>
                <w:i/>
                <w:iCs/>
              </w:rPr>
            </w:pPr>
            <w:proofErr w:type="spellStart"/>
            <w:r>
              <w:rPr>
                <w:rFonts w:cs="Arial"/>
                <w:i/>
                <w:iCs/>
              </w:rPr>
              <w:t>Trigonoceps</w:t>
            </w:r>
            <w:proofErr w:type="spellEnd"/>
            <w:r>
              <w:rPr>
                <w:rFonts w:cs="Arial"/>
                <w:i/>
                <w:iCs/>
              </w:rPr>
              <w:t xml:space="preserve"> occipitalis</w:t>
            </w:r>
          </w:p>
        </w:tc>
        <w:tc>
          <w:tcPr>
            <w:tcW w:w="4675" w:type="dxa"/>
            <w:vAlign w:val="center"/>
          </w:tcPr>
          <w:p w14:paraId="51A742EA" w14:textId="5C055642" w:rsidR="007A1E44" w:rsidRPr="0018540E" w:rsidRDefault="007A1E44" w:rsidP="001156B6">
            <w:pPr>
              <w:rPr>
                <w:rFonts w:cs="Arial"/>
                <w:lang w:val="fr-FR"/>
              </w:rPr>
            </w:pPr>
            <w:r>
              <w:rPr>
                <w:rFonts w:cs="Arial"/>
                <w:lang w:val="fr-FR"/>
              </w:rPr>
              <w:t xml:space="preserve">Vautour à tête blanche </w:t>
            </w:r>
          </w:p>
        </w:tc>
      </w:tr>
      <w:tr w:rsidR="00BA622A" w:rsidRPr="0018540E" w14:paraId="6FC0C7D8" w14:textId="77777777" w:rsidTr="007A1E44">
        <w:trPr>
          <w:cantSplit/>
        </w:trPr>
        <w:tc>
          <w:tcPr>
            <w:tcW w:w="4675" w:type="dxa"/>
            <w:vAlign w:val="center"/>
          </w:tcPr>
          <w:p w14:paraId="6EBA265D" w14:textId="77777777" w:rsidR="007A1E44" w:rsidRPr="0018540E" w:rsidRDefault="007A1E44" w:rsidP="001156B6">
            <w:pPr>
              <w:rPr>
                <w:rFonts w:cs="Arial"/>
              </w:rPr>
            </w:pPr>
            <w:proofErr w:type="spellStart"/>
            <w:r>
              <w:rPr>
                <w:rFonts w:cs="Arial"/>
                <w:i/>
                <w:iCs/>
              </w:rPr>
              <w:t>Necrosyrtes</w:t>
            </w:r>
            <w:proofErr w:type="spellEnd"/>
            <w:r>
              <w:rPr>
                <w:rFonts w:cs="Arial"/>
                <w:i/>
                <w:iCs/>
              </w:rPr>
              <w:t xml:space="preserve"> </w:t>
            </w:r>
            <w:proofErr w:type="spellStart"/>
            <w:r>
              <w:rPr>
                <w:rFonts w:cs="Arial"/>
                <w:i/>
                <w:iCs/>
              </w:rPr>
              <w:t>monachus</w:t>
            </w:r>
            <w:proofErr w:type="spellEnd"/>
          </w:p>
        </w:tc>
        <w:tc>
          <w:tcPr>
            <w:tcW w:w="4675" w:type="dxa"/>
            <w:vAlign w:val="center"/>
          </w:tcPr>
          <w:p w14:paraId="765EACC0" w14:textId="53CB197C" w:rsidR="007A1E44" w:rsidRPr="0018540E" w:rsidRDefault="007A1E44" w:rsidP="001156B6">
            <w:pPr>
              <w:rPr>
                <w:rFonts w:cs="Arial"/>
                <w:lang w:val="fr-FR"/>
              </w:rPr>
            </w:pPr>
            <w:r>
              <w:rPr>
                <w:rFonts w:cs="Arial"/>
                <w:lang w:val="fr-FR"/>
              </w:rPr>
              <w:t xml:space="preserve">Vautour à capuchon </w:t>
            </w:r>
          </w:p>
        </w:tc>
      </w:tr>
      <w:tr w:rsidR="00BA622A" w:rsidRPr="0018540E" w14:paraId="61BE7893" w14:textId="77777777" w:rsidTr="007A1E44">
        <w:trPr>
          <w:cantSplit/>
        </w:trPr>
        <w:tc>
          <w:tcPr>
            <w:tcW w:w="4675" w:type="dxa"/>
            <w:vAlign w:val="center"/>
          </w:tcPr>
          <w:p w14:paraId="55FE3E9C" w14:textId="77777777" w:rsidR="007A1E44" w:rsidRPr="0018540E" w:rsidRDefault="007A1E44" w:rsidP="001156B6">
            <w:pPr>
              <w:rPr>
                <w:rFonts w:cs="Arial"/>
                <w:i/>
                <w:iCs/>
              </w:rPr>
            </w:pPr>
            <w:r>
              <w:rPr>
                <w:rFonts w:cs="Arial"/>
                <w:i/>
                <w:iCs/>
              </w:rPr>
              <w:t xml:space="preserve">Gyps </w:t>
            </w:r>
            <w:proofErr w:type="spellStart"/>
            <w:r>
              <w:rPr>
                <w:rFonts w:cs="Arial"/>
                <w:i/>
                <w:iCs/>
              </w:rPr>
              <w:t>himalayensis</w:t>
            </w:r>
            <w:proofErr w:type="spellEnd"/>
          </w:p>
        </w:tc>
        <w:tc>
          <w:tcPr>
            <w:tcW w:w="4675" w:type="dxa"/>
            <w:vAlign w:val="center"/>
          </w:tcPr>
          <w:p w14:paraId="15B4D4AB" w14:textId="319D9F63" w:rsidR="007A1E44" w:rsidRPr="0018540E" w:rsidRDefault="007A1E44" w:rsidP="001156B6">
            <w:pPr>
              <w:rPr>
                <w:rFonts w:cs="Arial"/>
                <w:lang w:val="fr-FR"/>
              </w:rPr>
            </w:pPr>
            <w:r>
              <w:rPr>
                <w:rFonts w:cs="Arial"/>
                <w:lang w:val="fr-FR"/>
              </w:rPr>
              <w:t xml:space="preserve">Griffon de l'Himalaya </w:t>
            </w:r>
          </w:p>
        </w:tc>
      </w:tr>
      <w:tr w:rsidR="00BA622A" w:rsidRPr="0018540E" w14:paraId="51E41726" w14:textId="77777777" w:rsidTr="007A1E44">
        <w:trPr>
          <w:cantSplit/>
        </w:trPr>
        <w:tc>
          <w:tcPr>
            <w:tcW w:w="4675" w:type="dxa"/>
            <w:vAlign w:val="center"/>
          </w:tcPr>
          <w:p w14:paraId="639AAF51" w14:textId="77777777" w:rsidR="007A1E44" w:rsidRPr="0018540E" w:rsidRDefault="007A1E44" w:rsidP="001156B6">
            <w:pPr>
              <w:rPr>
                <w:rFonts w:cs="Arial"/>
              </w:rPr>
            </w:pPr>
            <w:r>
              <w:rPr>
                <w:rFonts w:cs="Arial"/>
                <w:i/>
                <w:iCs/>
              </w:rPr>
              <w:t>Gyps bengalensis</w:t>
            </w:r>
          </w:p>
        </w:tc>
        <w:tc>
          <w:tcPr>
            <w:tcW w:w="4675" w:type="dxa"/>
            <w:vAlign w:val="center"/>
          </w:tcPr>
          <w:p w14:paraId="40449CB4" w14:textId="06F85DAE" w:rsidR="007A1E44" w:rsidRPr="0018540E" w:rsidRDefault="007A1E44" w:rsidP="001156B6">
            <w:pPr>
              <w:rPr>
                <w:rFonts w:cs="Arial"/>
                <w:lang w:val="fr-FR"/>
              </w:rPr>
            </w:pPr>
            <w:r>
              <w:rPr>
                <w:rFonts w:cs="Arial"/>
                <w:lang w:val="fr-FR"/>
              </w:rPr>
              <w:t xml:space="preserve">Vautour à croupion blanc </w:t>
            </w:r>
          </w:p>
        </w:tc>
      </w:tr>
      <w:tr w:rsidR="00BA622A" w:rsidRPr="0018540E" w14:paraId="67A8355B" w14:textId="77777777" w:rsidTr="007A1E44">
        <w:trPr>
          <w:cantSplit/>
        </w:trPr>
        <w:tc>
          <w:tcPr>
            <w:tcW w:w="4675" w:type="dxa"/>
            <w:vAlign w:val="center"/>
          </w:tcPr>
          <w:p w14:paraId="6290B01D" w14:textId="77777777" w:rsidR="007A1E44" w:rsidRPr="0018540E" w:rsidRDefault="007A1E44" w:rsidP="001156B6">
            <w:pPr>
              <w:rPr>
                <w:rFonts w:cs="Arial"/>
              </w:rPr>
            </w:pPr>
            <w:r>
              <w:rPr>
                <w:rFonts w:cs="Arial"/>
                <w:i/>
                <w:iCs/>
              </w:rPr>
              <w:t>Gyps africanus</w:t>
            </w:r>
          </w:p>
        </w:tc>
        <w:tc>
          <w:tcPr>
            <w:tcW w:w="4675" w:type="dxa"/>
            <w:vAlign w:val="center"/>
          </w:tcPr>
          <w:p w14:paraId="63C12E96" w14:textId="012E7EFB" w:rsidR="007A1E44" w:rsidRPr="0018540E" w:rsidRDefault="007A1E44" w:rsidP="001156B6">
            <w:pPr>
              <w:rPr>
                <w:rFonts w:cs="Arial"/>
                <w:lang w:val="fr-FR"/>
              </w:rPr>
            </w:pPr>
            <w:r>
              <w:rPr>
                <w:rFonts w:cs="Arial"/>
                <w:lang w:val="fr-FR"/>
              </w:rPr>
              <w:t xml:space="preserve">Vautour à dos blanc </w:t>
            </w:r>
          </w:p>
        </w:tc>
      </w:tr>
      <w:tr w:rsidR="00BA622A" w:rsidRPr="0018540E" w14:paraId="660A8707" w14:textId="77777777" w:rsidTr="007A1E44">
        <w:trPr>
          <w:cantSplit/>
        </w:trPr>
        <w:tc>
          <w:tcPr>
            <w:tcW w:w="4675" w:type="dxa"/>
            <w:vAlign w:val="center"/>
          </w:tcPr>
          <w:p w14:paraId="7B4ED66C" w14:textId="77777777" w:rsidR="007A1E44" w:rsidRPr="0018540E" w:rsidRDefault="007A1E44" w:rsidP="001156B6">
            <w:pPr>
              <w:rPr>
                <w:rFonts w:cs="Arial"/>
              </w:rPr>
            </w:pPr>
            <w:r>
              <w:rPr>
                <w:rFonts w:cs="Arial"/>
                <w:i/>
                <w:iCs/>
              </w:rPr>
              <w:t>Gyps indicus</w:t>
            </w:r>
          </w:p>
        </w:tc>
        <w:tc>
          <w:tcPr>
            <w:tcW w:w="4675" w:type="dxa"/>
            <w:vAlign w:val="center"/>
          </w:tcPr>
          <w:p w14:paraId="1A84F887" w14:textId="6FCA2172" w:rsidR="007A1E44" w:rsidRPr="0018540E" w:rsidRDefault="007A1E44" w:rsidP="001156B6">
            <w:pPr>
              <w:rPr>
                <w:rFonts w:cs="Arial"/>
                <w:lang w:val="fr-FR"/>
              </w:rPr>
            </w:pPr>
            <w:r>
              <w:rPr>
                <w:rFonts w:cs="Arial"/>
                <w:lang w:val="fr-FR"/>
              </w:rPr>
              <w:t>Vautour indien</w:t>
            </w:r>
          </w:p>
        </w:tc>
      </w:tr>
      <w:tr w:rsidR="00BA622A" w:rsidRPr="0018540E" w14:paraId="766EB0CF" w14:textId="77777777" w:rsidTr="007A1E44">
        <w:trPr>
          <w:cantSplit/>
        </w:trPr>
        <w:tc>
          <w:tcPr>
            <w:tcW w:w="4675" w:type="dxa"/>
            <w:vAlign w:val="center"/>
          </w:tcPr>
          <w:p w14:paraId="62C6C180" w14:textId="77777777" w:rsidR="007A1E44" w:rsidRPr="0018540E" w:rsidRDefault="007A1E44" w:rsidP="001156B6">
            <w:pPr>
              <w:rPr>
                <w:rFonts w:cs="Arial"/>
              </w:rPr>
            </w:pPr>
            <w:r>
              <w:rPr>
                <w:rFonts w:cs="Arial"/>
                <w:i/>
                <w:iCs/>
              </w:rPr>
              <w:t xml:space="preserve">Gyps </w:t>
            </w:r>
            <w:proofErr w:type="spellStart"/>
            <w:r>
              <w:rPr>
                <w:rFonts w:cs="Arial"/>
                <w:i/>
                <w:iCs/>
              </w:rPr>
              <w:t>tenuirostris</w:t>
            </w:r>
            <w:proofErr w:type="spellEnd"/>
          </w:p>
        </w:tc>
        <w:tc>
          <w:tcPr>
            <w:tcW w:w="4675" w:type="dxa"/>
            <w:vAlign w:val="center"/>
          </w:tcPr>
          <w:p w14:paraId="7DFA26D6" w14:textId="38721072" w:rsidR="007A1E44" w:rsidRPr="0018540E" w:rsidRDefault="007A1E44" w:rsidP="001156B6">
            <w:pPr>
              <w:rPr>
                <w:rFonts w:cs="Arial"/>
                <w:lang w:val="fr-FR"/>
              </w:rPr>
            </w:pPr>
            <w:r>
              <w:rPr>
                <w:rFonts w:cs="Arial"/>
                <w:lang w:val="fr-FR"/>
              </w:rPr>
              <w:t>Vautour à bec grêle</w:t>
            </w:r>
          </w:p>
        </w:tc>
      </w:tr>
      <w:tr w:rsidR="00BA622A" w:rsidRPr="0018540E" w14:paraId="39EBA9A5" w14:textId="77777777" w:rsidTr="007A1E44">
        <w:trPr>
          <w:cantSplit/>
        </w:trPr>
        <w:tc>
          <w:tcPr>
            <w:tcW w:w="4675" w:type="dxa"/>
            <w:vAlign w:val="center"/>
          </w:tcPr>
          <w:p w14:paraId="19365F26" w14:textId="77777777" w:rsidR="007A1E44" w:rsidRPr="0018540E" w:rsidRDefault="007A1E44" w:rsidP="001156B6">
            <w:pPr>
              <w:rPr>
                <w:rFonts w:cs="Arial"/>
              </w:rPr>
            </w:pPr>
            <w:r>
              <w:rPr>
                <w:rFonts w:cs="Arial"/>
                <w:i/>
                <w:iCs/>
              </w:rPr>
              <w:t xml:space="preserve">Gyps </w:t>
            </w:r>
            <w:proofErr w:type="spellStart"/>
            <w:r>
              <w:rPr>
                <w:rFonts w:cs="Arial"/>
                <w:i/>
                <w:iCs/>
              </w:rPr>
              <w:t>coprotheres</w:t>
            </w:r>
            <w:proofErr w:type="spellEnd"/>
          </w:p>
        </w:tc>
        <w:tc>
          <w:tcPr>
            <w:tcW w:w="4675" w:type="dxa"/>
            <w:vAlign w:val="center"/>
          </w:tcPr>
          <w:p w14:paraId="55ECF219" w14:textId="0AEDB85D" w:rsidR="007A1E44" w:rsidRPr="0018540E" w:rsidRDefault="007A1E44" w:rsidP="001156B6">
            <w:pPr>
              <w:rPr>
                <w:rFonts w:cs="Arial"/>
                <w:lang w:val="fr-FR"/>
              </w:rPr>
            </w:pPr>
            <w:r>
              <w:rPr>
                <w:rFonts w:cs="Arial"/>
                <w:lang w:val="fr-FR"/>
              </w:rPr>
              <w:t xml:space="preserve">Vautour percnoptère </w:t>
            </w:r>
          </w:p>
        </w:tc>
      </w:tr>
      <w:tr w:rsidR="00BA622A" w:rsidRPr="0018540E" w14:paraId="75BE41BF" w14:textId="77777777" w:rsidTr="007A1E44">
        <w:trPr>
          <w:cantSplit/>
        </w:trPr>
        <w:tc>
          <w:tcPr>
            <w:tcW w:w="4675" w:type="dxa"/>
            <w:vAlign w:val="center"/>
          </w:tcPr>
          <w:p w14:paraId="59CD8144" w14:textId="77777777" w:rsidR="007A1E44" w:rsidRPr="0018540E" w:rsidRDefault="007A1E44" w:rsidP="001156B6">
            <w:pPr>
              <w:rPr>
                <w:rFonts w:cs="Arial"/>
              </w:rPr>
            </w:pPr>
            <w:r>
              <w:rPr>
                <w:rFonts w:cs="Arial"/>
                <w:i/>
                <w:iCs/>
              </w:rPr>
              <w:t xml:space="preserve">Gyps </w:t>
            </w:r>
            <w:proofErr w:type="spellStart"/>
            <w:r>
              <w:rPr>
                <w:rFonts w:cs="Arial"/>
                <w:i/>
                <w:iCs/>
              </w:rPr>
              <w:t>rueppelli</w:t>
            </w:r>
            <w:proofErr w:type="spellEnd"/>
          </w:p>
        </w:tc>
        <w:tc>
          <w:tcPr>
            <w:tcW w:w="4675" w:type="dxa"/>
            <w:vAlign w:val="center"/>
          </w:tcPr>
          <w:p w14:paraId="3BE4FDB9" w14:textId="5CC67E2F" w:rsidR="007A1E44" w:rsidRPr="0018540E" w:rsidRDefault="007A1E44" w:rsidP="001156B6">
            <w:pPr>
              <w:rPr>
                <w:rFonts w:cs="Arial"/>
                <w:lang w:val="fr-FR"/>
              </w:rPr>
            </w:pPr>
            <w:r>
              <w:rPr>
                <w:rFonts w:cs="Arial"/>
                <w:lang w:val="fr-FR"/>
              </w:rPr>
              <w:t xml:space="preserve">Vautour de </w:t>
            </w:r>
            <w:proofErr w:type="spellStart"/>
            <w:r>
              <w:rPr>
                <w:rFonts w:cs="Arial"/>
                <w:lang w:val="fr-FR"/>
              </w:rPr>
              <w:t>Rüppell</w:t>
            </w:r>
            <w:proofErr w:type="spellEnd"/>
            <w:r>
              <w:rPr>
                <w:rFonts w:cs="Arial"/>
                <w:lang w:val="fr-FR"/>
              </w:rPr>
              <w:t xml:space="preserve"> </w:t>
            </w:r>
          </w:p>
        </w:tc>
      </w:tr>
      <w:tr w:rsidR="00BA622A" w:rsidRPr="0018540E" w14:paraId="7F23D458" w14:textId="77777777" w:rsidTr="007A1E44">
        <w:trPr>
          <w:cantSplit/>
        </w:trPr>
        <w:tc>
          <w:tcPr>
            <w:tcW w:w="4675" w:type="dxa"/>
            <w:vAlign w:val="center"/>
          </w:tcPr>
          <w:p w14:paraId="549F67A5" w14:textId="77777777" w:rsidR="007A1E44" w:rsidRPr="0018540E" w:rsidRDefault="007A1E44" w:rsidP="001156B6">
            <w:pPr>
              <w:rPr>
                <w:rFonts w:cs="Arial"/>
              </w:rPr>
            </w:pPr>
            <w:proofErr w:type="spellStart"/>
            <w:r>
              <w:rPr>
                <w:rFonts w:cs="Arial"/>
                <w:i/>
                <w:iCs/>
              </w:rPr>
              <w:t>Torgos</w:t>
            </w:r>
            <w:proofErr w:type="spellEnd"/>
            <w:r>
              <w:rPr>
                <w:rFonts w:cs="Arial"/>
                <w:i/>
                <w:iCs/>
              </w:rPr>
              <w:t xml:space="preserve"> </w:t>
            </w:r>
            <w:proofErr w:type="spellStart"/>
            <w:r>
              <w:rPr>
                <w:rFonts w:cs="Arial"/>
                <w:i/>
                <w:iCs/>
              </w:rPr>
              <w:t>tracheliotos</w:t>
            </w:r>
            <w:proofErr w:type="spellEnd"/>
          </w:p>
        </w:tc>
        <w:tc>
          <w:tcPr>
            <w:tcW w:w="4675" w:type="dxa"/>
            <w:vAlign w:val="center"/>
          </w:tcPr>
          <w:p w14:paraId="02581557" w14:textId="45E3A5F8" w:rsidR="007A1E44" w:rsidRPr="0018540E" w:rsidRDefault="007A1E44" w:rsidP="001156B6">
            <w:pPr>
              <w:rPr>
                <w:rFonts w:cs="Arial"/>
                <w:lang w:val="fr-FR"/>
              </w:rPr>
            </w:pPr>
            <w:r>
              <w:rPr>
                <w:rFonts w:cs="Arial"/>
                <w:lang w:val="fr-FR"/>
              </w:rPr>
              <w:t xml:space="preserve">Vautour à tête blanche </w:t>
            </w:r>
          </w:p>
        </w:tc>
      </w:tr>
      <w:tr w:rsidR="00BA622A" w:rsidRPr="0018540E" w14:paraId="305DA522" w14:textId="77777777" w:rsidTr="007A1E44">
        <w:trPr>
          <w:cantSplit/>
        </w:trPr>
        <w:tc>
          <w:tcPr>
            <w:tcW w:w="4675" w:type="dxa"/>
            <w:vAlign w:val="center"/>
          </w:tcPr>
          <w:p w14:paraId="4C07C0FF" w14:textId="77777777" w:rsidR="007A1E44" w:rsidRPr="0018540E" w:rsidRDefault="007A1E44" w:rsidP="001156B6">
            <w:pPr>
              <w:rPr>
                <w:rFonts w:cs="Arial"/>
              </w:rPr>
            </w:pPr>
            <w:proofErr w:type="spellStart"/>
            <w:r>
              <w:rPr>
                <w:rFonts w:cs="Arial"/>
                <w:i/>
                <w:iCs/>
              </w:rPr>
              <w:t>Hieraaetus</w:t>
            </w:r>
            <w:proofErr w:type="spellEnd"/>
            <w:r>
              <w:rPr>
                <w:rFonts w:cs="Arial"/>
                <w:i/>
                <w:iCs/>
              </w:rPr>
              <w:t xml:space="preserve"> </w:t>
            </w:r>
            <w:proofErr w:type="spellStart"/>
            <w:r>
              <w:rPr>
                <w:rFonts w:cs="Arial"/>
                <w:i/>
                <w:iCs/>
              </w:rPr>
              <w:t>ayresii</w:t>
            </w:r>
            <w:proofErr w:type="spellEnd"/>
          </w:p>
        </w:tc>
        <w:tc>
          <w:tcPr>
            <w:tcW w:w="4675" w:type="dxa"/>
            <w:vAlign w:val="center"/>
          </w:tcPr>
          <w:p w14:paraId="6083D988" w14:textId="4962ED37" w:rsidR="007A1E44" w:rsidRPr="0018540E" w:rsidRDefault="007A1E44" w:rsidP="001156B6">
            <w:pPr>
              <w:rPr>
                <w:rFonts w:cs="Arial"/>
                <w:lang w:val="fr-FR"/>
              </w:rPr>
            </w:pPr>
            <w:r>
              <w:rPr>
                <w:rFonts w:cs="Arial"/>
                <w:lang w:val="fr-FR"/>
              </w:rPr>
              <w:t xml:space="preserve">Aigle d'Ayres </w:t>
            </w:r>
          </w:p>
        </w:tc>
      </w:tr>
      <w:tr w:rsidR="00BA622A" w:rsidRPr="0018540E" w14:paraId="574FE387" w14:textId="77777777" w:rsidTr="007A1E44">
        <w:trPr>
          <w:cantSplit/>
        </w:trPr>
        <w:tc>
          <w:tcPr>
            <w:tcW w:w="4675" w:type="dxa"/>
            <w:vAlign w:val="center"/>
          </w:tcPr>
          <w:p w14:paraId="6CC17A3E" w14:textId="77777777" w:rsidR="007A1E44" w:rsidRPr="0018540E" w:rsidRDefault="007A1E44" w:rsidP="001156B6">
            <w:pPr>
              <w:rPr>
                <w:rFonts w:cs="Arial"/>
              </w:rPr>
            </w:pPr>
            <w:r>
              <w:rPr>
                <w:rFonts w:cs="Arial"/>
                <w:i/>
                <w:iCs/>
              </w:rPr>
              <w:t xml:space="preserve">Falco </w:t>
            </w:r>
            <w:proofErr w:type="spellStart"/>
            <w:r>
              <w:rPr>
                <w:rFonts w:cs="Arial"/>
                <w:i/>
                <w:iCs/>
              </w:rPr>
              <w:t>cuvierii</w:t>
            </w:r>
            <w:proofErr w:type="spellEnd"/>
          </w:p>
        </w:tc>
        <w:tc>
          <w:tcPr>
            <w:tcW w:w="4675" w:type="dxa"/>
            <w:vAlign w:val="center"/>
          </w:tcPr>
          <w:p w14:paraId="557B94C8" w14:textId="733333D0" w:rsidR="007A1E44" w:rsidRPr="0018540E" w:rsidRDefault="007A1E44" w:rsidP="001156B6">
            <w:pPr>
              <w:rPr>
                <w:rFonts w:cs="Arial"/>
                <w:lang w:val="fr-FR"/>
              </w:rPr>
            </w:pPr>
            <w:r>
              <w:rPr>
                <w:rFonts w:cs="Arial"/>
                <w:lang w:val="fr-FR"/>
              </w:rPr>
              <w:t xml:space="preserve">Hobby africain </w:t>
            </w:r>
          </w:p>
        </w:tc>
      </w:tr>
      <w:tr w:rsidR="00BA622A" w:rsidRPr="0018540E" w14:paraId="56399737" w14:textId="77777777" w:rsidTr="007A1E44">
        <w:trPr>
          <w:cantSplit/>
        </w:trPr>
        <w:tc>
          <w:tcPr>
            <w:tcW w:w="4675" w:type="dxa"/>
            <w:vAlign w:val="center"/>
          </w:tcPr>
          <w:p w14:paraId="1E38F460" w14:textId="77777777" w:rsidR="007A1E44" w:rsidRPr="0018540E" w:rsidRDefault="007A1E44" w:rsidP="001156B6">
            <w:pPr>
              <w:pStyle w:val="CommentText"/>
              <w:spacing w:after="0"/>
              <w:rPr>
                <w:rFonts w:ascii="Arial" w:hAnsi="Arial" w:cs="Arial"/>
                <w:sz w:val="22"/>
                <w:szCs w:val="22"/>
              </w:rPr>
            </w:pPr>
            <w:proofErr w:type="spellStart"/>
            <w:r>
              <w:rPr>
                <w:rFonts w:ascii="Arial" w:hAnsi="Arial" w:cs="Arial"/>
                <w:i/>
                <w:iCs/>
                <w:sz w:val="22"/>
                <w:szCs w:val="22"/>
              </w:rPr>
              <w:t>Asio</w:t>
            </w:r>
            <w:proofErr w:type="spellEnd"/>
            <w:r>
              <w:rPr>
                <w:rFonts w:ascii="Arial" w:hAnsi="Arial" w:cs="Arial"/>
                <w:i/>
                <w:iCs/>
                <w:sz w:val="22"/>
                <w:szCs w:val="22"/>
              </w:rPr>
              <w:t xml:space="preserve"> capensis</w:t>
            </w:r>
          </w:p>
        </w:tc>
        <w:tc>
          <w:tcPr>
            <w:tcW w:w="4675" w:type="dxa"/>
            <w:vAlign w:val="center"/>
          </w:tcPr>
          <w:p w14:paraId="0A03CFA3" w14:textId="0E57B4CB" w:rsidR="007A1E44" w:rsidRPr="0018540E" w:rsidRDefault="007A1E44" w:rsidP="001156B6">
            <w:pPr>
              <w:pStyle w:val="CommentText"/>
              <w:spacing w:after="0"/>
              <w:rPr>
                <w:rFonts w:ascii="Arial" w:hAnsi="Arial" w:cs="Arial"/>
                <w:sz w:val="22"/>
                <w:szCs w:val="22"/>
                <w:lang w:val="fr-FR"/>
              </w:rPr>
            </w:pPr>
            <w:r>
              <w:rPr>
                <w:rFonts w:ascii="Arial" w:hAnsi="Arial" w:cs="Arial"/>
                <w:sz w:val="22"/>
                <w:szCs w:val="22"/>
                <w:lang w:val="fr-FR"/>
              </w:rPr>
              <w:t>Hibou du Cap</w:t>
            </w:r>
          </w:p>
        </w:tc>
      </w:tr>
    </w:tbl>
    <w:p w14:paraId="4C4F6705" w14:textId="77BAF688" w:rsidR="00695570" w:rsidRPr="00695570" w:rsidRDefault="00695570" w:rsidP="00695570">
      <w:pPr>
        <w:rPr>
          <w:rFonts w:cs="Arial"/>
          <w:b/>
          <w:bCs/>
          <w:lang w:val="fr-FR"/>
        </w:rPr>
      </w:pPr>
    </w:p>
    <w:sectPr w:rsidR="00695570" w:rsidRPr="00695570" w:rsidSect="007463B5">
      <w:pgSz w:w="12240" w:h="15840"/>
      <w:pgMar w:top="805" w:right="1440" w:bottom="1440" w:left="1440" w:header="720" w:footer="5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6ECC" w14:textId="77777777" w:rsidR="00220D11" w:rsidRDefault="00220D11" w:rsidP="008562CA">
      <w:r>
        <w:rPr>
          <w:lang w:val="fr-FR"/>
        </w:rPr>
        <w:separator/>
      </w:r>
    </w:p>
  </w:endnote>
  <w:endnote w:type="continuationSeparator" w:id="0">
    <w:p w14:paraId="1A249E24" w14:textId="77777777" w:rsidR="00220D11" w:rsidRDefault="00220D11" w:rsidP="008562CA">
      <w:r>
        <w:rPr>
          <w:lang w:val="fr-FR"/>
        </w:rPr>
        <w:continuationSeparator/>
      </w:r>
    </w:p>
  </w:endnote>
  <w:endnote w:type="continuationNotice" w:id="1">
    <w:p w14:paraId="144E60DF" w14:textId="77777777" w:rsidR="00220D11" w:rsidRDefault="00220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MS Gothic"/>
    <w:panose1 w:val="00000000000000000000"/>
    <w:charset w:val="80"/>
    <w:family w:val="auto"/>
    <w:notTrueType/>
    <w:pitch w:val="default"/>
    <w:sig w:usb0="00000003" w:usb1="08070000" w:usb2="00000010" w:usb3="00000000" w:csb0="0002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66602824"/>
      <w:docPartObj>
        <w:docPartGallery w:val="Page Numbers (Bottom of Page)"/>
        <w:docPartUnique/>
      </w:docPartObj>
    </w:sdtPr>
    <w:sdtEndPr>
      <w:rPr>
        <w:noProof/>
      </w:rPr>
    </w:sdtEndPr>
    <w:sdtContent>
      <w:p w14:paraId="7BDCF7DD" w14:textId="22778DE5" w:rsidR="0068175C" w:rsidRPr="0068175C" w:rsidRDefault="0068175C" w:rsidP="0068175C">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308888"/>
      <w:docPartObj>
        <w:docPartGallery w:val="Page Numbers (Bottom of Page)"/>
        <w:docPartUnique/>
      </w:docPartObj>
    </w:sdtPr>
    <w:sdtEndPr>
      <w:rPr>
        <w:noProof/>
        <w:sz w:val="18"/>
        <w:szCs w:val="18"/>
      </w:rPr>
    </w:sdtEndPr>
    <w:sdtContent>
      <w:p w14:paraId="16CC52F9" w14:textId="16636DE0" w:rsidR="004F6ECD" w:rsidRPr="002B4B1D" w:rsidRDefault="002B4B1D" w:rsidP="002B4B1D">
        <w:pPr>
          <w:pStyle w:val="Footer"/>
          <w:jc w:val="center"/>
          <w:rPr>
            <w:sz w:val="18"/>
            <w:szCs w:val="18"/>
          </w:rPr>
        </w:pPr>
        <w:r w:rsidRPr="002B4B1D">
          <w:rPr>
            <w:sz w:val="18"/>
            <w:szCs w:val="18"/>
          </w:rPr>
          <w:fldChar w:fldCharType="begin"/>
        </w:r>
        <w:r w:rsidRPr="002B4B1D">
          <w:rPr>
            <w:sz w:val="18"/>
            <w:szCs w:val="18"/>
          </w:rPr>
          <w:instrText xml:space="preserve"> PAGE   \* MERGEFORMAT </w:instrText>
        </w:r>
        <w:r w:rsidRPr="002B4B1D">
          <w:rPr>
            <w:sz w:val="18"/>
            <w:szCs w:val="18"/>
          </w:rPr>
          <w:fldChar w:fldCharType="separate"/>
        </w:r>
        <w:r w:rsidRPr="002B4B1D">
          <w:rPr>
            <w:noProof/>
            <w:sz w:val="18"/>
            <w:szCs w:val="18"/>
          </w:rPr>
          <w:t>2</w:t>
        </w:r>
        <w:r w:rsidRPr="002B4B1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BFD3" w14:textId="53311879" w:rsidR="00EB5C55" w:rsidRPr="00EB5C55" w:rsidRDefault="00EB5C55">
    <w:pPr>
      <w:pStyle w:val="Footer"/>
      <w:jc w:val="center"/>
      <w:rPr>
        <w:sz w:val="18"/>
        <w:szCs w:val="18"/>
        <w:lang w:val="fr-FR"/>
      </w:rPr>
    </w:pPr>
  </w:p>
  <w:p w14:paraId="7F185121" w14:textId="77777777" w:rsidR="007463B5" w:rsidRDefault="007463B5" w:rsidP="007463B5">
    <w:pPr>
      <w:pStyle w:val="Footer"/>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78A0" w14:textId="77777777" w:rsidR="00220D11" w:rsidRDefault="00220D11" w:rsidP="008562CA">
      <w:r>
        <w:rPr>
          <w:lang w:val="fr-FR"/>
        </w:rPr>
        <w:separator/>
      </w:r>
    </w:p>
  </w:footnote>
  <w:footnote w:type="continuationSeparator" w:id="0">
    <w:p w14:paraId="629CC948" w14:textId="77777777" w:rsidR="00220D11" w:rsidRDefault="00220D11" w:rsidP="008562CA">
      <w:r>
        <w:rPr>
          <w:lang w:val="fr-FR"/>
        </w:rPr>
        <w:continuationSeparator/>
      </w:r>
    </w:p>
  </w:footnote>
  <w:footnote w:type="continuationNotice" w:id="1">
    <w:p w14:paraId="1B265D0B" w14:textId="77777777" w:rsidR="00220D11" w:rsidRDefault="00220D11"/>
  </w:footnote>
  <w:footnote w:id="2">
    <w:p w14:paraId="44ED2D0F" w14:textId="77777777" w:rsidR="00F37F6A" w:rsidRDefault="00F37F6A" w:rsidP="00F37F6A">
      <w:pPr>
        <w:pStyle w:val="FootnoteText"/>
        <w:ind w:left="170" w:hanging="170"/>
        <w:rPr>
          <w:lang w:val="fr-FR"/>
        </w:rPr>
      </w:pPr>
      <w:r>
        <w:rPr>
          <w:rStyle w:val="FootnoteReference"/>
          <w:rFonts w:ascii="Arial" w:hAnsi="Arial" w:cs="Arial"/>
          <w:sz w:val="18"/>
          <w:szCs w:val="18"/>
          <w:lang w:val="fr-FR"/>
        </w:rPr>
        <w:footnoteRef/>
      </w:r>
      <w:r>
        <w:rPr>
          <w:rFonts w:ascii="Arial" w:hAnsi="Arial" w:cs="Arial"/>
          <w:sz w:val="18"/>
          <w:szCs w:val="18"/>
          <w:lang w:val="fr-FR"/>
        </w:rPr>
        <w:t>On entend par déclin de la population une réduction de l'abondance ou de l'aire de répartition.</w:t>
      </w:r>
    </w:p>
  </w:footnote>
  <w:footnote w:id="3">
    <w:p w14:paraId="69290F9C" w14:textId="2FEF9C35" w:rsidR="00500CE3" w:rsidRPr="00125AE8" w:rsidRDefault="00500CE3" w:rsidP="009406C2">
      <w:pPr>
        <w:pStyle w:val="FootnoteText"/>
        <w:jc w:val="both"/>
        <w:rPr>
          <w:rFonts w:asciiTheme="minorBidi" w:hAnsiTheme="minorBidi"/>
          <w:sz w:val="18"/>
          <w:szCs w:val="18"/>
          <w:lang w:val="fr-FR"/>
        </w:rPr>
      </w:pPr>
      <w:r>
        <w:rPr>
          <w:rStyle w:val="FootnoteReference"/>
          <w:rFonts w:asciiTheme="minorBidi" w:hAnsiTheme="minorBidi"/>
          <w:sz w:val="18"/>
          <w:szCs w:val="18"/>
          <w:lang w:val="fr-FR"/>
        </w:rPr>
        <w:footnoteRef/>
      </w:r>
      <w:r>
        <w:rPr>
          <w:rFonts w:asciiTheme="minorBidi" w:hAnsiTheme="minorBidi"/>
          <w:sz w:val="18"/>
          <w:szCs w:val="18"/>
          <w:lang w:val="fr-FR"/>
        </w:rPr>
        <w:t xml:space="preserve"> Basé sur l'annexe 1 telle qu'amendée par la </w:t>
      </w:r>
      <w:r>
        <w:rPr>
          <w:rFonts w:asciiTheme="minorBidi" w:hAnsiTheme="minorBidi"/>
          <w:strike/>
          <w:sz w:val="18"/>
          <w:szCs w:val="18"/>
          <w:lang w:val="fr-FR"/>
        </w:rPr>
        <w:t>deuxième</w:t>
      </w:r>
      <w:r>
        <w:rPr>
          <w:rFonts w:asciiTheme="minorBidi" w:hAnsiTheme="minorBidi"/>
          <w:sz w:val="18"/>
          <w:szCs w:val="18"/>
          <w:u w:val="single"/>
          <w:lang w:val="fr-FR"/>
        </w:rPr>
        <w:t>-troisième</w:t>
      </w:r>
      <w:r>
        <w:rPr>
          <w:rFonts w:asciiTheme="minorBidi" w:hAnsiTheme="minorBidi"/>
          <w:sz w:val="18"/>
          <w:szCs w:val="18"/>
          <w:lang w:val="fr-FR"/>
        </w:rPr>
        <w:t xml:space="preserve"> réunion des signataires en 20</w:t>
      </w:r>
      <w:r>
        <w:rPr>
          <w:rFonts w:asciiTheme="minorBidi" w:hAnsiTheme="minorBidi"/>
          <w:strike/>
          <w:sz w:val="18"/>
          <w:szCs w:val="18"/>
          <w:lang w:val="fr-FR"/>
        </w:rPr>
        <w:t>15</w:t>
      </w:r>
      <w:r>
        <w:rPr>
          <w:rFonts w:asciiTheme="minorBidi" w:hAnsiTheme="minorBidi"/>
          <w:sz w:val="18"/>
          <w:szCs w:val="18"/>
          <w:u w:val="single"/>
          <w:lang w:val="fr-FR"/>
        </w:rPr>
        <w:t>23</w:t>
      </w:r>
      <w:r>
        <w:rPr>
          <w:rFonts w:asciiTheme="minorBidi" w:hAnsiTheme="minorBidi"/>
          <w:sz w:val="18"/>
          <w:szCs w:val="18"/>
          <w:lang w:val="fr-FR"/>
        </w:rPr>
        <w:t xml:space="preserve"> et entrée en vigueur le </w:t>
      </w:r>
      <w:r>
        <w:rPr>
          <w:rFonts w:asciiTheme="minorBidi" w:hAnsiTheme="minorBidi"/>
          <w:strike/>
          <w:sz w:val="18"/>
          <w:szCs w:val="18"/>
          <w:lang w:val="fr-FR"/>
        </w:rPr>
        <w:t>6 octobre 2015</w:t>
      </w:r>
      <w:r>
        <w:rPr>
          <w:rFonts w:asciiTheme="minorBidi" w:hAnsiTheme="minorBidi"/>
          <w:sz w:val="18"/>
          <w:szCs w:val="18"/>
          <w:u w:val="single"/>
          <w:lang w:val="fr-FR"/>
        </w:rPr>
        <w:t>7 juillet 2023</w:t>
      </w:r>
      <w:r>
        <w:rPr>
          <w:rFonts w:asciiTheme="minorBidi" w:hAnsiTheme="minorBidi"/>
          <w:sz w:val="18"/>
          <w:szCs w:val="18"/>
          <w:lang w:val="fr-FR"/>
        </w:rPr>
        <w:t>.</w:t>
      </w:r>
    </w:p>
  </w:footnote>
  <w:footnote w:id="4">
    <w:p w14:paraId="27B6751F" w14:textId="66AE1F54" w:rsidR="00A55FA1" w:rsidRPr="004A272E" w:rsidRDefault="00A55FA1" w:rsidP="009406C2">
      <w:pPr>
        <w:pStyle w:val="FootnoteText"/>
        <w:jc w:val="both"/>
        <w:rPr>
          <w:rFonts w:asciiTheme="minorBidi" w:hAnsiTheme="minorBidi"/>
          <w:lang w:val="fr-FR"/>
        </w:rPr>
      </w:pPr>
      <w:r>
        <w:rPr>
          <w:rStyle w:val="FootnoteReference"/>
          <w:rFonts w:asciiTheme="minorBidi" w:hAnsiTheme="minorBidi"/>
          <w:sz w:val="18"/>
          <w:szCs w:val="18"/>
          <w:lang w:val="fr-FR"/>
        </w:rPr>
        <w:footnoteRef/>
      </w:r>
      <w:r>
        <w:rPr>
          <w:rFonts w:asciiTheme="minorBidi" w:hAnsiTheme="minorBidi"/>
          <w:sz w:val="18"/>
          <w:szCs w:val="18"/>
          <w:lang w:val="fr-FR"/>
        </w:rPr>
        <w:t xml:space="preserve"> Espèces mondialement menacées et quasi menacées selon la Liste rouge mondiale (</w:t>
      </w:r>
      <w:r>
        <w:rPr>
          <w:rFonts w:asciiTheme="minorBidi" w:hAnsiTheme="minorBidi"/>
          <w:strike/>
          <w:sz w:val="18"/>
          <w:szCs w:val="18"/>
          <w:lang w:val="fr-FR"/>
        </w:rPr>
        <w:t>2015</w:t>
      </w:r>
      <w:r>
        <w:rPr>
          <w:rFonts w:asciiTheme="minorBidi" w:hAnsiTheme="minorBidi"/>
          <w:sz w:val="18"/>
          <w:szCs w:val="18"/>
          <w:u w:val="single"/>
          <w:lang w:val="fr-FR"/>
        </w:rPr>
        <w:t>2022</w:t>
      </w:r>
      <w:r>
        <w:rPr>
          <w:rFonts w:asciiTheme="minorBidi" w:hAnsiTheme="minorBidi"/>
          <w:sz w:val="18"/>
          <w:szCs w:val="18"/>
          <w:lang w:val="fr-FR"/>
        </w:rPr>
        <w:t xml:space="preserve">) définie par l'UICN et figurant dans la base de données mondiale sur les oiseaux et la biodiversité de </w:t>
      </w:r>
      <w:proofErr w:type="spellStart"/>
      <w:r>
        <w:rPr>
          <w:rFonts w:asciiTheme="minorBidi" w:hAnsiTheme="minorBidi"/>
          <w:sz w:val="18"/>
          <w:szCs w:val="18"/>
          <w:lang w:val="fr-FR"/>
        </w:rPr>
        <w:t>BirdLife</w:t>
      </w:r>
      <w:proofErr w:type="spellEnd"/>
      <w:r>
        <w:rPr>
          <w:rFonts w:asciiTheme="minorBidi" w:hAnsiTheme="minorBidi"/>
          <w:sz w:val="18"/>
          <w:szCs w:val="18"/>
          <w:lang w:val="fr-FR"/>
        </w:rPr>
        <w:t xml:space="preserve"> International (CR = en danger critique d'extinction, EN = en danger ; VU = vulnérable ; NT = quasi menacé).</w:t>
      </w:r>
    </w:p>
  </w:footnote>
  <w:footnote w:id="5">
    <w:p w14:paraId="021A3479" w14:textId="6BADFC9E" w:rsidR="001E1313" w:rsidRPr="00125AE8" w:rsidRDefault="001E1313" w:rsidP="00E86148">
      <w:pPr>
        <w:pStyle w:val="FootnoteText"/>
        <w:jc w:val="both"/>
        <w:rPr>
          <w:rFonts w:asciiTheme="minorBidi" w:hAnsiTheme="minorBidi"/>
          <w:sz w:val="18"/>
          <w:szCs w:val="18"/>
          <w:lang w:val="fr-FR"/>
        </w:rPr>
      </w:pPr>
      <w:r>
        <w:rPr>
          <w:rStyle w:val="FootnoteReference"/>
          <w:rFonts w:asciiTheme="minorBidi" w:hAnsiTheme="minorBidi"/>
          <w:sz w:val="18"/>
          <w:szCs w:val="18"/>
          <w:lang w:val="fr-FR"/>
        </w:rPr>
        <w:footnoteRef/>
      </w:r>
      <w:r>
        <w:rPr>
          <w:rFonts w:asciiTheme="minorBidi" w:hAnsiTheme="minorBidi"/>
          <w:sz w:val="18"/>
          <w:szCs w:val="18"/>
          <w:lang w:val="fr-FR"/>
        </w:rPr>
        <w:t xml:space="preserve"> Espèces dont l'état de conservation est considéré comme défavorable au niveau régional dans la zone (définie à l'annexe 2) du Mémorandum d'Entente. Il s'agit en fait des espèces de l'annexe 1 qui figurent sur la Liste rouge mondiale de l'UICN en tant qu'espèces de préoccupation mineure, mais qui sont soit :</w:t>
      </w:r>
    </w:p>
    <w:p w14:paraId="425BC220" w14:textId="0CC1267F" w:rsidR="001E1313" w:rsidRPr="0058372B" w:rsidRDefault="001E1313" w:rsidP="009406C2">
      <w:pPr>
        <w:pStyle w:val="FootnoteText"/>
        <w:numPr>
          <w:ilvl w:val="0"/>
          <w:numId w:val="89"/>
        </w:numPr>
        <w:tabs>
          <w:tab w:val="clear" w:pos="4513"/>
          <w:tab w:val="clear" w:pos="9026"/>
        </w:tabs>
        <w:jc w:val="both"/>
        <w:rPr>
          <w:rFonts w:asciiTheme="minorBidi" w:hAnsiTheme="minorBidi"/>
          <w:sz w:val="18"/>
          <w:szCs w:val="18"/>
          <w:lang w:val="fr-FR"/>
        </w:rPr>
      </w:pPr>
      <w:r>
        <w:rPr>
          <w:rFonts w:asciiTheme="minorBidi" w:hAnsiTheme="minorBidi"/>
          <w:sz w:val="18"/>
          <w:szCs w:val="18"/>
          <w:lang w:val="fr-FR"/>
        </w:rPr>
        <w:t>Inscrites comme menacées ou quasi menacées sur la Liste rouge européenne des oiseaux (2021) ; ou,</w:t>
      </w:r>
    </w:p>
    <w:p w14:paraId="575A6296" w14:textId="68EE9B98" w:rsidR="001E1313" w:rsidRPr="00085544" w:rsidRDefault="001E1313">
      <w:pPr>
        <w:pStyle w:val="FootnoteText"/>
        <w:numPr>
          <w:ilvl w:val="0"/>
          <w:numId w:val="89"/>
        </w:numPr>
        <w:tabs>
          <w:tab w:val="clear" w:pos="4513"/>
          <w:tab w:val="clear" w:pos="9026"/>
        </w:tabs>
        <w:jc w:val="both"/>
        <w:rPr>
          <w:rFonts w:asciiTheme="minorBidi" w:hAnsiTheme="minorBidi"/>
          <w:sz w:val="18"/>
          <w:szCs w:val="18"/>
          <w:lang w:val="fr-FR"/>
        </w:rPr>
      </w:pPr>
      <w:r>
        <w:rPr>
          <w:rFonts w:asciiTheme="minorBidi" w:hAnsiTheme="minorBidi"/>
          <w:sz w:val="18"/>
          <w:szCs w:val="18"/>
          <w:lang w:val="fr-FR"/>
        </w:rPr>
        <w:t xml:space="preserve">Sur la base des données de </w:t>
      </w:r>
      <w:proofErr w:type="spellStart"/>
      <w:r>
        <w:rPr>
          <w:rFonts w:asciiTheme="minorBidi" w:hAnsiTheme="minorBidi"/>
          <w:sz w:val="18"/>
          <w:szCs w:val="18"/>
          <w:lang w:val="fr-FR"/>
        </w:rPr>
        <w:t>BirdLife</w:t>
      </w:r>
      <w:proofErr w:type="spellEnd"/>
      <w:r>
        <w:rPr>
          <w:rFonts w:asciiTheme="minorBidi" w:hAnsiTheme="minorBidi"/>
          <w:sz w:val="18"/>
          <w:szCs w:val="18"/>
          <w:lang w:val="fr-FR"/>
        </w:rPr>
        <w:t xml:space="preserve"> International 2021, l'espèce répondrait aux critères pour être considérée comme une espèce préoccupante au niveau européen - SPEC1, SPEC2 ou SPEC 3 (comme dans </w:t>
      </w:r>
      <w:proofErr w:type="spellStart"/>
      <w:r>
        <w:rPr>
          <w:rFonts w:asciiTheme="minorBidi" w:hAnsiTheme="minorBidi"/>
          <w:sz w:val="18"/>
          <w:szCs w:val="18"/>
          <w:lang w:val="fr-FR"/>
        </w:rPr>
        <w:t>BirdLife</w:t>
      </w:r>
      <w:proofErr w:type="spellEnd"/>
      <w:r>
        <w:rPr>
          <w:rFonts w:asciiTheme="minorBidi" w:hAnsiTheme="minorBidi"/>
          <w:sz w:val="18"/>
          <w:szCs w:val="18"/>
          <w:lang w:val="fr-FR"/>
        </w:rPr>
        <w:t xml:space="preserve"> International (2004) </w:t>
      </w:r>
      <w:proofErr w:type="spellStart"/>
      <w:r>
        <w:rPr>
          <w:rFonts w:asciiTheme="minorBidi" w:hAnsiTheme="minorBidi"/>
          <w:sz w:val="18"/>
          <w:szCs w:val="18"/>
          <w:lang w:val="fr-FR"/>
        </w:rPr>
        <w:t>Birds</w:t>
      </w:r>
      <w:proofErr w:type="spellEnd"/>
      <w:r>
        <w:rPr>
          <w:rFonts w:asciiTheme="minorBidi" w:hAnsiTheme="minorBidi"/>
          <w:sz w:val="18"/>
          <w:szCs w:val="18"/>
          <w:lang w:val="fr-FR"/>
        </w:rPr>
        <w:t xml:space="preserve"> in Europe : population </w:t>
      </w:r>
      <w:proofErr w:type="spellStart"/>
      <w:r>
        <w:rPr>
          <w:rFonts w:asciiTheme="minorBidi" w:hAnsiTheme="minorBidi"/>
          <w:sz w:val="18"/>
          <w:szCs w:val="18"/>
          <w:lang w:val="fr-FR"/>
        </w:rPr>
        <w:t>estimates</w:t>
      </w:r>
      <w:proofErr w:type="spellEnd"/>
      <w:r>
        <w:rPr>
          <w:rFonts w:asciiTheme="minorBidi" w:hAnsiTheme="minorBidi"/>
          <w:sz w:val="18"/>
          <w:szCs w:val="18"/>
          <w:lang w:val="fr-FR"/>
        </w:rPr>
        <w:t xml:space="preserve">, trends and conservation </w:t>
      </w:r>
      <w:proofErr w:type="spellStart"/>
      <w:r>
        <w:rPr>
          <w:rFonts w:asciiTheme="minorBidi" w:hAnsiTheme="minorBidi"/>
          <w:sz w:val="18"/>
          <w:szCs w:val="18"/>
          <w:lang w:val="fr-FR"/>
        </w:rPr>
        <w:t>status</w:t>
      </w:r>
      <w:proofErr w:type="spellEnd"/>
      <w:r>
        <w:rPr>
          <w:rFonts w:asciiTheme="minorBidi" w:hAnsiTheme="minorBidi"/>
          <w:sz w:val="18"/>
          <w:szCs w:val="18"/>
          <w:lang w:val="fr-FR"/>
        </w:rPr>
        <w:t xml:space="preserve"> (Oiseaux en Europe : estimations des populations, tendances et état de conservation). Cambridge, UK : </w:t>
      </w:r>
      <w:proofErr w:type="spellStart"/>
      <w:r>
        <w:rPr>
          <w:rFonts w:asciiTheme="minorBidi" w:hAnsiTheme="minorBidi"/>
          <w:sz w:val="18"/>
          <w:szCs w:val="18"/>
          <w:lang w:val="fr-FR"/>
        </w:rPr>
        <w:t>BirdLife</w:t>
      </w:r>
      <w:proofErr w:type="spellEnd"/>
      <w:r>
        <w:rPr>
          <w:rFonts w:asciiTheme="minorBidi" w:hAnsiTheme="minorBidi"/>
          <w:sz w:val="18"/>
          <w:szCs w:val="18"/>
          <w:lang w:val="fr-FR"/>
        </w:rPr>
        <w:t xml:space="preserve"> International Conservation </w:t>
      </w:r>
      <w:proofErr w:type="spellStart"/>
      <w:r>
        <w:rPr>
          <w:rFonts w:asciiTheme="minorBidi" w:hAnsiTheme="minorBidi"/>
          <w:sz w:val="18"/>
          <w:szCs w:val="18"/>
          <w:lang w:val="fr-FR"/>
        </w:rPr>
        <w:t>Series</w:t>
      </w:r>
      <w:proofErr w:type="spellEnd"/>
      <w:r>
        <w:rPr>
          <w:rFonts w:asciiTheme="minorBidi" w:hAnsiTheme="minorBidi"/>
          <w:sz w:val="18"/>
          <w:szCs w:val="18"/>
          <w:lang w:val="fr-FR"/>
        </w:rPr>
        <w:t xml:space="preserve"> No.12) ; </w:t>
      </w:r>
      <w:proofErr w:type="gramStart"/>
      <w:r>
        <w:rPr>
          <w:rFonts w:asciiTheme="minorBidi" w:hAnsiTheme="minorBidi"/>
          <w:sz w:val="18"/>
          <w:szCs w:val="18"/>
          <w:lang w:val="fr-FR"/>
        </w:rPr>
        <w:t>ou</w:t>
      </w:r>
      <w:proofErr w:type="gramEnd"/>
    </w:p>
    <w:p w14:paraId="4184EE8E" w14:textId="24D3FEAC" w:rsidR="001E1313" w:rsidRPr="007026F7" w:rsidRDefault="001E1313" w:rsidP="00085544">
      <w:pPr>
        <w:pStyle w:val="FootnoteText"/>
        <w:numPr>
          <w:ilvl w:val="0"/>
          <w:numId w:val="89"/>
        </w:numPr>
        <w:tabs>
          <w:tab w:val="clear" w:pos="4513"/>
          <w:tab w:val="clear" w:pos="9026"/>
        </w:tabs>
        <w:jc w:val="both"/>
        <w:rPr>
          <w:lang w:val="fr-FR"/>
        </w:rPr>
      </w:pPr>
      <w:proofErr w:type="gramStart"/>
      <w:r>
        <w:rPr>
          <w:rFonts w:asciiTheme="minorBidi" w:hAnsiTheme="minorBidi"/>
          <w:sz w:val="18"/>
          <w:szCs w:val="18"/>
          <w:lang w:val="fr-FR"/>
        </w:rPr>
        <w:t>ont</w:t>
      </w:r>
      <w:proofErr w:type="gramEnd"/>
      <w:r>
        <w:rPr>
          <w:rFonts w:asciiTheme="minorBidi" w:hAnsiTheme="minorBidi"/>
          <w:sz w:val="18"/>
          <w:szCs w:val="18"/>
          <w:lang w:val="fr-FR"/>
        </w:rPr>
        <w:t xml:space="preserve"> une population mondiale en déclin selon la base de données de </w:t>
      </w:r>
      <w:proofErr w:type="spellStart"/>
      <w:r>
        <w:rPr>
          <w:rFonts w:asciiTheme="minorBidi" w:hAnsiTheme="minorBidi"/>
          <w:sz w:val="18"/>
          <w:szCs w:val="18"/>
          <w:lang w:val="fr-FR"/>
        </w:rPr>
        <w:t>Birdlife</w:t>
      </w:r>
      <w:proofErr w:type="spellEnd"/>
      <w:r>
        <w:rPr>
          <w:rFonts w:asciiTheme="minorBidi" w:hAnsiTheme="minorBidi"/>
          <w:sz w:val="18"/>
          <w:szCs w:val="18"/>
          <w:lang w:val="fr-FR"/>
        </w:rPr>
        <w:t xml:space="preserve"> International 2022.</w:t>
      </w:r>
    </w:p>
  </w:footnote>
  <w:footnote w:id="6">
    <w:p w14:paraId="42E0CF52" w14:textId="77777777" w:rsidR="006362F6" w:rsidRPr="009406C2" w:rsidRDefault="006362F6" w:rsidP="006362F6">
      <w:pPr>
        <w:pStyle w:val="FootnoteText"/>
        <w:rPr>
          <w:rFonts w:ascii="Arial" w:hAnsi="Arial" w:cs="Arial"/>
          <w:sz w:val="18"/>
          <w:szCs w:val="18"/>
          <w:lang w:val="fr-FR"/>
        </w:rPr>
      </w:pPr>
      <w:r>
        <w:rPr>
          <w:rStyle w:val="FootnoteReference"/>
          <w:rFonts w:ascii="Arial" w:hAnsi="Arial" w:cs="Arial"/>
          <w:sz w:val="18"/>
          <w:szCs w:val="18"/>
          <w:lang w:val="fr-FR"/>
        </w:rPr>
        <w:footnoteRef/>
      </w:r>
      <w:r>
        <w:rPr>
          <w:rFonts w:ascii="Arial" w:hAnsi="Arial" w:cs="Arial"/>
          <w:sz w:val="18"/>
          <w:szCs w:val="18"/>
          <w:lang w:val="fr-FR"/>
        </w:rPr>
        <w:t xml:space="preserve"> Toutes les autres espèces migratrices.</w:t>
      </w:r>
    </w:p>
  </w:footnote>
  <w:footnote w:id="7">
    <w:p w14:paraId="7C471984" w14:textId="443395B8" w:rsidR="00BF4030" w:rsidRPr="00D84146" w:rsidRDefault="00BF4030" w:rsidP="00BF4030">
      <w:pPr>
        <w:pStyle w:val="FootnoteText"/>
        <w:rPr>
          <w:rFonts w:ascii="Arial" w:hAnsi="Arial" w:cs="Arial"/>
          <w:sz w:val="18"/>
          <w:szCs w:val="18"/>
          <w:lang w:val="en-US"/>
        </w:rPr>
      </w:pPr>
      <w:r>
        <w:rPr>
          <w:rStyle w:val="FootnoteReference"/>
          <w:rFonts w:ascii="Arial" w:hAnsi="Arial" w:cs="Arial"/>
          <w:sz w:val="18"/>
          <w:szCs w:val="18"/>
          <w:lang w:val="fr-FR"/>
        </w:rPr>
        <w:footnoteRef/>
      </w:r>
      <w:r w:rsidRPr="00D84146">
        <w:rPr>
          <w:rFonts w:ascii="Arial" w:hAnsi="Arial" w:cs="Arial"/>
          <w:sz w:val="18"/>
          <w:szCs w:val="18"/>
          <w:lang w:val="en-US"/>
        </w:rPr>
        <w:t xml:space="preserve"> </w:t>
      </w:r>
      <w:hyperlink r:id="rId1" w:history="1">
        <w:r w:rsidRPr="00D84146">
          <w:rPr>
            <w:rStyle w:val="Hyperlink"/>
            <w:rFonts w:ascii="Arial" w:hAnsi="Arial" w:cs="Arial"/>
            <w:sz w:val="18"/>
            <w:szCs w:val="18"/>
            <w:lang w:val="en-US"/>
          </w:rPr>
          <w:t>cms_raptors-tag3_doc4.1a_amendments-species-list.pdf</w:t>
        </w:r>
      </w:hyperlink>
      <w:r w:rsidRPr="00D84146">
        <w:rPr>
          <w:rStyle w:val="Hyperlink"/>
          <w:rFonts w:ascii="Arial" w:hAnsi="Arial" w:cs="Arial"/>
          <w:sz w:val="18"/>
          <w:szCs w:val="18"/>
          <w:lang w:val="en-US"/>
        </w:rPr>
        <w:t>.</w:t>
      </w:r>
    </w:p>
  </w:footnote>
  <w:footnote w:id="8">
    <w:p w14:paraId="4EAAC4CE" w14:textId="0A0383DF" w:rsidR="00BF4030" w:rsidRPr="00D84146" w:rsidRDefault="00BF4030" w:rsidP="00BF4030">
      <w:pPr>
        <w:pStyle w:val="FootnoteText"/>
        <w:rPr>
          <w:lang w:val="en-US"/>
        </w:rPr>
      </w:pPr>
      <w:r>
        <w:rPr>
          <w:rStyle w:val="FootnoteReference"/>
          <w:rFonts w:ascii="Arial" w:hAnsi="Arial" w:cs="Arial"/>
          <w:sz w:val="18"/>
          <w:szCs w:val="18"/>
          <w:lang w:val="fr-FR"/>
        </w:rPr>
        <w:footnoteRef/>
      </w:r>
      <w:r w:rsidRPr="00D84146">
        <w:rPr>
          <w:rFonts w:ascii="Arial" w:hAnsi="Arial" w:cs="Arial"/>
          <w:sz w:val="18"/>
          <w:szCs w:val="18"/>
          <w:lang w:val="en-US"/>
        </w:rPr>
        <w:t xml:space="preserve"> </w:t>
      </w:r>
      <w:hyperlink r:id="rId2" w:history="1">
        <w:r w:rsidRPr="00D84146">
          <w:rPr>
            <w:rStyle w:val="Hyperlink"/>
            <w:rFonts w:ascii="Arial" w:hAnsi="Arial" w:cs="Arial"/>
            <w:sz w:val="18"/>
            <w:szCs w:val="18"/>
            <w:lang w:val="en-US"/>
          </w:rPr>
          <w:t>cms_raptors-tag4_doc_6.2b_Amendments_species Rev1_0.pdf</w:t>
        </w:r>
      </w:hyperlink>
      <w:r w:rsidRPr="00D84146">
        <w:rPr>
          <w:rStyle w:val="Hyperlink"/>
          <w:rFonts w:ascii="Arial" w:hAnsi="Arial" w:cs="Arial"/>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4EE1" w14:textId="17DB7AB6" w:rsidR="004A3EEA" w:rsidRPr="004A3EEA" w:rsidRDefault="004A3EEA" w:rsidP="004A3EEA">
    <w:pPr>
      <w:pStyle w:val="Header"/>
      <w:pBdr>
        <w:bottom w:val="single" w:sz="4" w:space="1" w:color="auto"/>
      </w:pBdr>
      <w:rPr>
        <w:i/>
        <w:iCs/>
        <w:sz w:val="18"/>
        <w:szCs w:val="18"/>
        <w:lang w:val="fr-FR"/>
      </w:rPr>
    </w:pPr>
    <w:r>
      <w:rPr>
        <w:i/>
        <w:iCs/>
        <w:sz w:val="18"/>
        <w:szCs w:val="18"/>
        <w:lang w:val="fr-FR"/>
      </w:rPr>
      <w:t>UNEP/CMS/RAPTORS/MOS3/</w:t>
    </w:r>
    <w:r w:rsidR="00962D82">
      <w:rPr>
        <w:i/>
        <w:iCs/>
        <w:sz w:val="18"/>
        <w:szCs w:val="18"/>
        <w:lang w:val="fr-FR"/>
      </w:rPr>
      <w:t>CRP.1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67EC" w14:textId="7580F9C6" w:rsidR="004A3EEA" w:rsidRPr="004A3EEA" w:rsidRDefault="004A3EEA" w:rsidP="004A3EEA">
    <w:pPr>
      <w:pStyle w:val="Header"/>
      <w:pBdr>
        <w:bottom w:val="single" w:sz="4" w:space="1" w:color="auto"/>
      </w:pBdr>
      <w:jc w:val="right"/>
      <w:rPr>
        <w:i/>
        <w:iCs/>
        <w:sz w:val="18"/>
        <w:szCs w:val="18"/>
        <w:lang w:val="fr-FR"/>
      </w:rPr>
    </w:pPr>
    <w:r>
      <w:rPr>
        <w:i/>
        <w:iCs/>
        <w:sz w:val="18"/>
        <w:szCs w:val="18"/>
        <w:lang w:val="fr-FR"/>
      </w:rPr>
      <w:t>UNEP/CMS/RAPTORS/MOS3/</w:t>
    </w:r>
    <w:r w:rsidR="00962D82">
      <w:rPr>
        <w:i/>
        <w:iCs/>
        <w:sz w:val="18"/>
        <w:szCs w:val="18"/>
        <w:lang w:val="fr-FR"/>
      </w:rPr>
      <w:t>CRP.</w:t>
    </w:r>
    <w:r>
      <w:rPr>
        <w:i/>
        <w:iCs/>
        <w:sz w:val="18"/>
        <w:szCs w:val="18"/>
        <w:lang w:val="fr-F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525F" w14:textId="327EB70D" w:rsidR="004A3EEA" w:rsidRDefault="000C55D5" w:rsidP="004A3EEA">
    <w:pPr>
      <w:pStyle w:val="Header"/>
      <w:rPr>
        <w:lang w:val="fr-FR"/>
      </w:rPr>
    </w:pPr>
    <w:r>
      <w:rPr>
        <w:noProof/>
      </w:rPr>
      <w:drawing>
        <wp:anchor distT="0" distB="0" distL="114300" distR="114300" simplePos="0" relativeHeight="251660290" behindDoc="0" locked="0" layoutInCell="1" allowOverlap="1" wp14:anchorId="702DFEC3" wp14:editId="72BD1E67">
          <wp:simplePos x="0" y="0"/>
          <wp:positionH relativeFrom="column">
            <wp:posOffset>-597877</wp:posOffset>
          </wp:positionH>
          <wp:positionV relativeFrom="paragraph">
            <wp:posOffset>-246185</wp:posOffset>
          </wp:positionV>
          <wp:extent cx="1097280" cy="1097280"/>
          <wp:effectExtent l="0" t="0" r="7620" b="7620"/>
          <wp:wrapNone/>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10" behindDoc="0" locked="0" layoutInCell="1" allowOverlap="1" wp14:anchorId="5581A740" wp14:editId="7908CC06">
          <wp:simplePos x="0" y="0"/>
          <wp:positionH relativeFrom="column">
            <wp:posOffset>5669427</wp:posOffset>
          </wp:positionH>
          <wp:positionV relativeFrom="paragraph">
            <wp:posOffset>-134620</wp:posOffset>
          </wp:positionV>
          <wp:extent cx="673785" cy="760224"/>
          <wp:effectExtent l="0" t="0" r="0" b="0"/>
          <wp:wrapNone/>
          <wp:docPr id="1" name="Picture 1"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cation&#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673785" cy="76022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6" behindDoc="0" locked="0" layoutInCell="1" allowOverlap="1" wp14:anchorId="377D65DF" wp14:editId="682E8941">
          <wp:simplePos x="0" y="0"/>
          <wp:positionH relativeFrom="column">
            <wp:posOffset>5231374</wp:posOffset>
          </wp:positionH>
          <wp:positionV relativeFrom="paragraph">
            <wp:posOffset>-41051</wp:posOffset>
          </wp:positionV>
          <wp:extent cx="438701" cy="616403"/>
          <wp:effectExtent l="0" t="0" r="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701" cy="61640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8" behindDoc="0" locked="0" layoutInCell="1" allowOverlap="1" wp14:anchorId="7E63A8B6" wp14:editId="2A1AE18B">
              <wp:simplePos x="0" y="0"/>
              <wp:positionH relativeFrom="column">
                <wp:posOffset>571500</wp:posOffset>
              </wp:positionH>
              <wp:positionV relativeFrom="paragraph">
                <wp:posOffset>14605</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623EF21" w14:textId="77777777" w:rsidR="000C55D5" w:rsidRPr="00C64B0F" w:rsidRDefault="000C55D5" w:rsidP="000C55D5">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xmlns:w16du="http://schemas.microsoft.com/office/word/2023/wordml/word16du">
          <w:pict>
            <v:shapetype w14:anchorId="7E63A8B6" id="_x0000_t202" coordsize="21600,21600" o:spt="202" path="m,l,21600r21600,l21600,xe">
              <v:stroke joinstyle="miter"/>
              <v:path gradientshapeok="t" o:connecttype="rect"/>
            </v:shapetype>
            <v:shape id="Text Box 2" o:spid="_x0000_s1027" type="#_x0000_t202" style="position:absolute;margin-left:45pt;margin-top:1.15pt;width:360.9pt;height:44pt;z-index:2516623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" filled="f" stroked="f" strokeweight="0">
              <v:textbox style="mso-fit-shape-to-text:t">
                <w:txbxContent>
                  <w:p w14:paraId="4623EF21" w14:textId="77777777" w:rsidR="000C55D5" w:rsidRPr="00C64B0F" w:rsidRDefault="000C55D5" w:rsidP="000C55D5">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5FB6213E" w14:textId="77777777" w:rsidR="00531399" w:rsidRDefault="00531399">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1F82" w14:textId="77777777" w:rsidR="007463B5" w:rsidRPr="004A3EEA" w:rsidRDefault="007463B5" w:rsidP="007463B5">
    <w:pPr>
      <w:pStyle w:val="Header"/>
      <w:pBdr>
        <w:bottom w:val="single" w:sz="4" w:space="1" w:color="auto"/>
      </w:pBdr>
      <w:rPr>
        <w:i/>
        <w:iCs/>
        <w:sz w:val="18"/>
        <w:szCs w:val="18"/>
        <w:lang w:val="fr-FR"/>
      </w:rPr>
    </w:pPr>
    <w:r>
      <w:rPr>
        <w:i/>
        <w:iCs/>
        <w:sz w:val="18"/>
        <w:szCs w:val="18"/>
        <w:lang w:val="fr-FR"/>
      </w:rPr>
      <w:t>UNEP/CMS/RAPTORS/MOS3/Doc.14.1</w:t>
    </w:r>
  </w:p>
  <w:p w14:paraId="6BBA79FE" w14:textId="77777777" w:rsidR="007463B5" w:rsidRPr="00EF5FC2" w:rsidRDefault="007463B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20154"/>
    <w:multiLevelType w:val="hybridMultilevel"/>
    <w:tmpl w:val="2884B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A2758"/>
    <w:multiLevelType w:val="hybridMultilevel"/>
    <w:tmpl w:val="A32C4F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033B86"/>
    <w:multiLevelType w:val="hybridMultilevel"/>
    <w:tmpl w:val="D80CC7E8"/>
    <w:lvl w:ilvl="0" w:tplc="35FC56D6">
      <w:start w:val="1"/>
      <w:numFmt w:val="lowerLetter"/>
      <w:lvlText w:val="(%1)"/>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253119"/>
    <w:multiLevelType w:val="hybridMultilevel"/>
    <w:tmpl w:val="0A524B38"/>
    <w:lvl w:ilvl="0" w:tplc="FFFFFFF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DCE48B8"/>
    <w:multiLevelType w:val="hybridMultilevel"/>
    <w:tmpl w:val="E9E0FC9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B51710"/>
    <w:multiLevelType w:val="hybridMultilevel"/>
    <w:tmpl w:val="1232707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10DC690E"/>
    <w:multiLevelType w:val="hybridMultilevel"/>
    <w:tmpl w:val="B9AA2B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6326D0"/>
    <w:multiLevelType w:val="hybridMultilevel"/>
    <w:tmpl w:val="FB00C5CE"/>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576218"/>
    <w:multiLevelType w:val="hybridMultilevel"/>
    <w:tmpl w:val="9FCA786E"/>
    <w:lvl w:ilvl="0" w:tplc="B0E24E6E">
      <w:start w:val="1"/>
      <w:numFmt w:val="lowerLetter"/>
      <w:lvlText w:val="%1)"/>
      <w:lvlJc w:val="left"/>
      <w:pPr>
        <w:ind w:left="502" w:hanging="360"/>
      </w:pPr>
      <w:rPr>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77A5B5C"/>
    <w:multiLevelType w:val="hybridMultilevel"/>
    <w:tmpl w:val="2CCAC872"/>
    <w:lvl w:ilvl="0" w:tplc="08090001">
      <w:start w:val="1"/>
      <w:numFmt w:val="bullet"/>
      <w:lvlText w:val=""/>
      <w:lvlJc w:val="left"/>
      <w:pPr>
        <w:ind w:left="1582" w:hanging="360"/>
      </w:pPr>
      <w:rPr>
        <w:rFonts w:ascii="Symbol" w:hAnsi="Symbol"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11" w15:restartNumberingAfterBreak="0">
    <w:nsid w:val="1851028D"/>
    <w:multiLevelType w:val="hybridMultilevel"/>
    <w:tmpl w:val="F6920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1670C"/>
    <w:multiLevelType w:val="hybridMultilevel"/>
    <w:tmpl w:val="70B422B2"/>
    <w:lvl w:ilvl="0" w:tplc="0409000F">
      <w:start w:val="1"/>
      <w:numFmt w:val="decimal"/>
      <w:lvlText w:val="%1."/>
      <w:lvlJc w:val="left"/>
      <w:pPr>
        <w:ind w:left="1145"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C84BB8"/>
    <w:multiLevelType w:val="hybridMultilevel"/>
    <w:tmpl w:val="3CE6B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130357"/>
    <w:multiLevelType w:val="hybridMultilevel"/>
    <w:tmpl w:val="983A68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205936E2"/>
    <w:multiLevelType w:val="hybridMultilevel"/>
    <w:tmpl w:val="29CE2E58"/>
    <w:lvl w:ilvl="0" w:tplc="FFFFFFFF">
      <w:start w:val="1"/>
      <w:numFmt w:val="lowerLetter"/>
      <w:lvlText w:val="%1)"/>
      <w:lvlJc w:val="left"/>
      <w:pPr>
        <w:ind w:left="72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F7F45"/>
    <w:multiLevelType w:val="hybridMultilevel"/>
    <w:tmpl w:val="7C0E9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E47D9A"/>
    <w:multiLevelType w:val="hybridMultilevel"/>
    <w:tmpl w:val="BEA0878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F17B0A"/>
    <w:multiLevelType w:val="hybridMultilevel"/>
    <w:tmpl w:val="207A5F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8C5154"/>
    <w:multiLevelType w:val="hybridMultilevel"/>
    <w:tmpl w:val="723A9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B44FB5"/>
    <w:multiLevelType w:val="hybridMultilevel"/>
    <w:tmpl w:val="47108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DC7F64"/>
    <w:multiLevelType w:val="hybridMultilevel"/>
    <w:tmpl w:val="9E5E2696"/>
    <w:lvl w:ilvl="0" w:tplc="04090017">
      <w:start w:val="1"/>
      <w:numFmt w:val="lowerLetter"/>
      <w:lvlText w:val="%1)"/>
      <w:lvlJc w:val="left"/>
      <w:pPr>
        <w:ind w:left="720" w:hanging="360"/>
      </w:pPr>
    </w:lvl>
    <w:lvl w:ilvl="1" w:tplc="35FC56D6">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411040"/>
    <w:multiLevelType w:val="hybridMultilevel"/>
    <w:tmpl w:val="51F20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CB2CE6"/>
    <w:multiLevelType w:val="hybridMultilevel"/>
    <w:tmpl w:val="82AC87F0"/>
    <w:lvl w:ilvl="0" w:tplc="35FC56D6">
      <w:start w:val="1"/>
      <w:numFmt w:val="lowerLetter"/>
      <w:lvlText w:val="(%1)"/>
      <w:lvlJc w:val="left"/>
      <w:pPr>
        <w:ind w:left="720" w:hanging="360"/>
      </w:pPr>
      <w:rPr>
        <w:rFonts w:ascii="Arial" w:eastAsia="Times New Roman"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91C55B7"/>
    <w:multiLevelType w:val="hybridMultilevel"/>
    <w:tmpl w:val="43627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59543C"/>
    <w:multiLevelType w:val="hybridMultilevel"/>
    <w:tmpl w:val="F774BE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A6C2457"/>
    <w:multiLevelType w:val="hybridMultilevel"/>
    <w:tmpl w:val="0B423D3C"/>
    <w:lvl w:ilvl="0" w:tplc="FBAEE0C2">
      <w:start w:val="8"/>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787C2C"/>
    <w:multiLevelType w:val="hybridMultilevel"/>
    <w:tmpl w:val="C4C41E16"/>
    <w:lvl w:ilvl="0" w:tplc="FFFFFFFF">
      <w:start w:val="1"/>
      <w:numFmt w:val="lowerLetter"/>
      <w:lvlText w:val="%1)"/>
      <w:lvlJc w:val="left"/>
      <w:pPr>
        <w:ind w:left="720" w:hanging="360"/>
      </w:pPr>
      <w:rPr>
        <w:rFonts w:hint="default"/>
      </w:rPr>
    </w:lvl>
    <w:lvl w:ilvl="1" w:tplc="FBAEE0C2">
      <w:start w:val="8"/>
      <w:numFmt w:val="bullet"/>
      <w:lvlText w:val="-"/>
      <w:lvlJc w:val="left"/>
      <w:pPr>
        <w:ind w:left="1440" w:hanging="360"/>
      </w:pPr>
      <w:rPr>
        <w:rFonts w:ascii="Calibri" w:eastAsiaTheme="minorHAnsi" w:hAnsi="Calibri" w:cs="Calibri" w:hint="default"/>
      </w:rPr>
    </w:lvl>
    <w:lvl w:ilvl="2" w:tplc="A8EA8AD4">
      <w:start w:val="1"/>
      <w:numFmt w:val="decimal"/>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04C0296"/>
    <w:multiLevelType w:val="hybridMultilevel"/>
    <w:tmpl w:val="86B205C2"/>
    <w:lvl w:ilvl="0" w:tplc="0FA0B306">
      <w:start w:val="1"/>
      <w:numFmt w:val="lowerRoman"/>
      <w:lvlText w:val="%1)"/>
      <w:lvlJc w:val="left"/>
      <w:pPr>
        <w:ind w:left="720" w:hanging="360"/>
      </w:pPr>
      <w:rPr>
        <w:rFonts w:asciiTheme="minorBidi" w:eastAsiaTheme="minorHAnsi" w:hAnsiTheme="minorBid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0F036C4"/>
    <w:multiLevelType w:val="hybridMultilevel"/>
    <w:tmpl w:val="8962DC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423B5D"/>
    <w:multiLevelType w:val="hybridMultilevel"/>
    <w:tmpl w:val="580C1E4E"/>
    <w:lvl w:ilvl="0" w:tplc="0B2AA6D8">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E71657"/>
    <w:multiLevelType w:val="hybridMultilevel"/>
    <w:tmpl w:val="55924C00"/>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37" w15:restartNumberingAfterBreak="0">
    <w:nsid w:val="36052BAB"/>
    <w:multiLevelType w:val="hybridMultilevel"/>
    <w:tmpl w:val="D9BA48C8"/>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814378"/>
    <w:multiLevelType w:val="hybridMultilevel"/>
    <w:tmpl w:val="39DE8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96553A"/>
    <w:multiLevelType w:val="hybridMultilevel"/>
    <w:tmpl w:val="C7B02590"/>
    <w:lvl w:ilvl="0" w:tplc="4F0CD12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79A43D4"/>
    <w:multiLevelType w:val="hybridMultilevel"/>
    <w:tmpl w:val="ACB4F43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90D7992"/>
    <w:multiLevelType w:val="hybridMultilevel"/>
    <w:tmpl w:val="856E6F78"/>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9E375E7"/>
    <w:multiLevelType w:val="hybridMultilevel"/>
    <w:tmpl w:val="E3AA74EA"/>
    <w:lvl w:ilvl="0" w:tplc="35FC56D6">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C221947"/>
    <w:multiLevelType w:val="hybridMultilevel"/>
    <w:tmpl w:val="8938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BA41C6"/>
    <w:multiLevelType w:val="hybridMultilevel"/>
    <w:tmpl w:val="F1145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E2A191F"/>
    <w:multiLevelType w:val="hybridMultilevel"/>
    <w:tmpl w:val="09BCD89C"/>
    <w:lvl w:ilvl="0" w:tplc="7E6A074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E34F43"/>
    <w:multiLevelType w:val="hybridMultilevel"/>
    <w:tmpl w:val="4C2CBC60"/>
    <w:lvl w:ilvl="0" w:tplc="FFFFFFFF">
      <w:start w:val="1"/>
      <w:numFmt w:val="decimal"/>
      <w:lvlText w:val="%1."/>
      <w:lvlJc w:val="left"/>
      <w:pPr>
        <w:ind w:left="360" w:hanging="360"/>
      </w:pPr>
    </w:lvl>
    <w:lvl w:ilvl="1" w:tplc="35FC56D6">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28C411C"/>
    <w:multiLevelType w:val="hybridMultilevel"/>
    <w:tmpl w:val="25B2A68E"/>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4CC0B42"/>
    <w:multiLevelType w:val="hybridMultilevel"/>
    <w:tmpl w:val="47ECB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5742966"/>
    <w:multiLevelType w:val="hybridMultilevel"/>
    <w:tmpl w:val="E32A570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D">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2" w15:restartNumberingAfterBreak="0">
    <w:nsid w:val="45B60C79"/>
    <w:multiLevelType w:val="hybridMultilevel"/>
    <w:tmpl w:val="FF669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73F028A"/>
    <w:multiLevelType w:val="hybridMultilevel"/>
    <w:tmpl w:val="311C7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9B27DFD"/>
    <w:multiLevelType w:val="hybridMultilevel"/>
    <w:tmpl w:val="CFE8A6D0"/>
    <w:lvl w:ilvl="0" w:tplc="0FA0B306">
      <w:start w:val="1"/>
      <w:numFmt w:val="lowerRoman"/>
      <w:lvlText w:val="%1)"/>
      <w:lvlJc w:val="left"/>
      <w:pPr>
        <w:ind w:left="1080" w:hanging="360"/>
      </w:pPr>
      <w:rPr>
        <w:rFonts w:asciiTheme="minorBidi" w:eastAsiaTheme="minorHAnsi" w:hAnsiTheme="minorBidi"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9B198E"/>
    <w:multiLevelType w:val="hybridMultilevel"/>
    <w:tmpl w:val="34E82F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EFB2E0D"/>
    <w:multiLevelType w:val="hybridMultilevel"/>
    <w:tmpl w:val="E042F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11C71D6"/>
    <w:multiLevelType w:val="hybridMultilevel"/>
    <w:tmpl w:val="0152FDC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3" w15:restartNumberingAfterBreak="0">
    <w:nsid w:val="51920801"/>
    <w:multiLevelType w:val="hybridMultilevel"/>
    <w:tmpl w:val="A2762B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4174928"/>
    <w:multiLevelType w:val="hybridMultilevel"/>
    <w:tmpl w:val="8A0A1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66" w15:restartNumberingAfterBreak="0">
    <w:nsid w:val="54F46229"/>
    <w:multiLevelType w:val="hybridMultilevel"/>
    <w:tmpl w:val="27B84BF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7" w15:restartNumberingAfterBreak="0">
    <w:nsid w:val="55736D77"/>
    <w:multiLevelType w:val="hybridMultilevel"/>
    <w:tmpl w:val="9878D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5A42D92"/>
    <w:multiLevelType w:val="hybridMultilevel"/>
    <w:tmpl w:val="087E4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61F257F"/>
    <w:multiLevelType w:val="hybridMultilevel"/>
    <w:tmpl w:val="5666E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6AA7BED"/>
    <w:multiLevelType w:val="hybridMultilevel"/>
    <w:tmpl w:val="239094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1" w15:restartNumberingAfterBreak="0">
    <w:nsid w:val="571C1694"/>
    <w:multiLevelType w:val="hybridMultilevel"/>
    <w:tmpl w:val="24A65A2A"/>
    <w:lvl w:ilvl="0" w:tplc="35FC56D6">
      <w:start w:val="1"/>
      <w:numFmt w:val="lowerLetter"/>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88D6FA5"/>
    <w:multiLevelType w:val="hybridMultilevel"/>
    <w:tmpl w:val="C8D66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93F1451"/>
    <w:multiLevelType w:val="hybridMultilevel"/>
    <w:tmpl w:val="856E6F78"/>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59AE3093"/>
    <w:multiLevelType w:val="hybridMultilevel"/>
    <w:tmpl w:val="DCF66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A60710E"/>
    <w:multiLevelType w:val="hybridMultilevel"/>
    <w:tmpl w:val="EC8E95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5A85764A"/>
    <w:multiLevelType w:val="hybridMultilevel"/>
    <w:tmpl w:val="FF82A5D4"/>
    <w:lvl w:ilvl="0" w:tplc="78280F1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B6B68B8"/>
    <w:multiLevelType w:val="hybridMultilevel"/>
    <w:tmpl w:val="ABAEDAAC"/>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8" w15:restartNumberingAfterBreak="0">
    <w:nsid w:val="5BDB3CF2"/>
    <w:multiLevelType w:val="hybridMultilevel"/>
    <w:tmpl w:val="B6E60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5C9F07F6"/>
    <w:multiLevelType w:val="hybridMultilevel"/>
    <w:tmpl w:val="856E6F78"/>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D9A17D4"/>
    <w:multiLevelType w:val="hybridMultilevel"/>
    <w:tmpl w:val="350464A2"/>
    <w:lvl w:ilvl="0" w:tplc="F7A65DDA">
      <w:start w:val="1"/>
      <w:numFmt w:val="decimal"/>
      <w:lvlText w:val="%1."/>
      <w:lvlJc w:val="left"/>
      <w:pPr>
        <w:ind w:left="720" w:hanging="360"/>
      </w:pPr>
      <w:rPr>
        <w:rFonts w:ascii="Arial" w:hAnsi="Arial" w:cs="Arial" w:hint="default"/>
        <w:b w:val="0"/>
        <w:bCs/>
        <w:color w:val="auto"/>
        <w:sz w:val="22"/>
        <w:szCs w:val="22"/>
      </w:rPr>
    </w:lvl>
    <w:lvl w:ilvl="1" w:tplc="35FC56D6">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00B5BE8"/>
    <w:multiLevelType w:val="hybridMultilevel"/>
    <w:tmpl w:val="5B820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01D0BE7"/>
    <w:multiLevelType w:val="hybridMultilevel"/>
    <w:tmpl w:val="43E6204A"/>
    <w:lvl w:ilvl="0" w:tplc="5464DB6C">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25406B7"/>
    <w:multiLevelType w:val="hybridMultilevel"/>
    <w:tmpl w:val="7FFE90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26C142A"/>
    <w:multiLevelType w:val="hybridMultilevel"/>
    <w:tmpl w:val="FC2E3D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7D1347"/>
    <w:multiLevelType w:val="hybridMultilevel"/>
    <w:tmpl w:val="73EA7A66"/>
    <w:lvl w:ilvl="0" w:tplc="35FC56D6">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6011360"/>
    <w:multiLevelType w:val="hybridMultilevel"/>
    <w:tmpl w:val="EE4223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9" w15:restartNumberingAfterBreak="0">
    <w:nsid w:val="68085704"/>
    <w:multiLevelType w:val="hybridMultilevel"/>
    <w:tmpl w:val="E2406F6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8B11F5F"/>
    <w:multiLevelType w:val="hybridMultilevel"/>
    <w:tmpl w:val="6A60549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1" w15:restartNumberingAfterBreak="0">
    <w:nsid w:val="69DB4CD1"/>
    <w:multiLevelType w:val="hybridMultilevel"/>
    <w:tmpl w:val="7A4AC3C8"/>
    <w:lvl w:ilvl="0" w:tplc="4F0CD12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B5914EF"/>
    <w:multiLevelType w:val="hybridMultilevel"/>
    <w:tmpl w:val="007610BE"/>
    <w:lvl w:ilvl="0" w:tplc="A1689C7E">
      <w:start w:val="1"/>
      <w:numFmt w:val="decimal"/>
      <w:lvlText w:val="%1."/>
      <w:lvlJc w:val="left"/>
      <w:pPr>
        <w:ind w:left="720" w:hanging="360"/>
      </w:pPr>
      <w:rPr>
        <w:rFonts w:asciiTheme="minorBidi" w:hAnsiTheme="minorBidi" w:cstheme="minorBidi" w:hint="default"/>
        <w:i w:val="0"/>
        <w:iCs/>
        <w:lang w:val="en-US"/>
      </w:rPr>
    </w:lvl>
    <w:lvl w:ilvl="1" w:tplc="0FA0B306">
      <w:start w:val="1"/>
      <w:numFmt w:val="lowerRoman"/>
      <w:lvlText w:val="%2)"/>
      <w:lvlJc w:val="left"/>
      <w:pPr>
        <w:ind w:left="1440" w:hanging="360"/>
      </w:pPr>
      <w:rPr>
        <w:rFonts w:asciiTheme="minorBidi" w:eastAsiaTheme="minorHAnsi" w:hAnsiTheme="minorBid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C5124CB"/>
    <w:multiLevelType w:val="hybridMultilevel"/>
    <w:tmpl w:val="4BF08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95" w15:restartNumberingAfterBreak="0">
    <w:nsid w:val="6EE762F7"/>
    <w:multiLevelType w:val="hybridMultilevel"/>
    <w:tmpl w:val="58504CF6"/>
    <w:lvl w:ilvl="0" w:tplc="FFFFFFFF">
      <w:start w:val="1"/>
      <w:numFmt w:val="decimal"/>
      <w:lvlText w:val="%1."/>
      <w:lvlJc w:val="left"/>
      <w:pPr>
        <w:ind w:left="36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6EFE445D"/>
    <w:multiLevelType w:val="hybridMultilevel"/>
    <w:tmpl w:val="E9DEAFA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7" w15:restartNumberingAfterBreak="0">
    <w:nsid w:val="702E56F7"/>
    <w:multiLevelType w:val="hybridMultilevel"/>
    <w:tmpl w:val="0660E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02F0BD3"/>
    <w:multiLevelType w:val="hybridMultilevel"/>
    <w:tmpl w:val="3AD674D2"/>
    <w:lvl w:ilvl="0" w:tplc="04090017">
      <w:start w:val="1"/>
      <w:numFmt w:val="lowerLetter"/>
      <w:lvlText w:val="%1)"/>
      <w:lvlJc w:val="left"/>
      <w:pPr>
        <w:ind w:left="1080" w:hanging="360"/>
      </w:pPr>
      <w:rPr>
        <w:rFonts w:hint="default"/>
      </w:rPr>
    </w:lvl>
    <w:lvl w:ilvl="1" w:tplc="124A1566">
      <w:start w:val="1"/>
      <w:numFmt w:val="lowerRoman"/>
      <w:lvlText w:val="(%2)"/>
      <w:lvlJc w:val="left"/>
      <w:pPr>
        <w:ind w:left="2160" w:hanging="720"/>
      </w:pPr>
      <w:rPr>
        <w:rFont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9" w15:restartNumberingAfterBreak="0">
    <w:nsid w:val="71DB22F2"/>
    <w:multiLevelType w:val="hybridMultilevel"/>
    <w:tmpl w:val="95824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48B4611"/>
    <w:multiLevelType w:val="hybridMultilevel"/>
    <w:tmpl w:val="6ECAC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50E61C7"/>
    <w:multiLevelType w:val="hybridMultilevel"/>
    <w:tmpl w:val="D7345C9A"/>
    <w:lvl w:ilvl="0" w:tplc="D220AF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8A52DF2"/>
    <w:multiLevelType w:val="hybridMultilevel"/>
    <w:tmpl w:val="916A3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9B56B4F"/>
    <w:multiLevelType w:val="hybridMultilevel"/>
    <w:tmpl w:val="91DE5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CAE74C0"/>
    <w:multiLevelType w:val="hybridMultilevel"/>
    <w:tmpl w:val="C5D2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D322C41"/>
    <w:multiLevelType w:val="hybridMultilevel"/>
    <w:tmpl w:val="ED3E10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7" w15:restartNumberingAfterBreak="0">
    <w:nsid w:val="7DD7015D"/>
    <w:multiLevelType w:val="hybridMultilevel"/>
    <w:tmpl w:val="B0D67122"/>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2112698876">
    <w:abstractNumId w:val="65"/>
  </w:num>
  <w:num w:numId="2" w16cid:durableId="2021156613">
    <w:abstractNumId w:val="55"/>
  </w:num>
  <w:num w:numId="3" w16cid:durableId="586769617">
    <w:abstractNumId w:val="104"/>
  </w:num>
  <w:num w:numId="4" w16cid:durableId="498933326">
    <w:abstractNumId w:val="53"/>
  </w:num>
  <w:num w:numId="5" w16cid:durableId="2058427622">
    <w:abstractNumId w:val="35"/>
  </w:num>
  <w:num w:numId="6" w16cid:durableId="1030952194">
    <w:abstractNumId w:val="26"/>
  </w:num>
  <w:num w:numId="7" w16cid:durableId="1330714472">
    <w:abstractNumId w:val="85"/>
  </w:num>
  <w:num w:numId="8" w16cid:durableId="1705863109">
    <w:abstractNumId w:val="61"/>
  </w:num>
  <w:num w:numId="9" w16cid:durableId="1205561916">
    <w:abstractNumId w:val="51"/>
  </w:num>
  <w:num w:numId="10" w16cid:durableId="1678919173">
    <w:abstractNumId w:val="27"/>
  </w:num>
  <w:num w:numId="11" w16cid:durableId="528761798">
    <w:abstractNumId w:val="0"/>
  </w:num>
  <w:num w:numId="12" w16cid:durableId="633606929">
    <w:abstractNumId w:val="18"/>
  </w:num>
  <w:num w:numId="13" w16cid:durableId="494734661">
    <w:abstractNumId w:val="94"/>
  </w:num>
  <w:num w:numId="14" w16cid:durableId="1757441141">
    <w:abstractNumId w:val="57"/>
  </w:num>
  <w:num w:numId="15" w16cid:durableId="311251441">
    <w:abstractNumId w:val="60"/>
  </w:num>
  <w:num w:numId="16" w16cid:durableId="2022079886">
    <w:abstractNumId w:val="22"/>
  </w:num>
  <w:num w:numId="17" w16cid:durableId="1388993306">
    <w:abstractNumId w:val="43"/>
  </w:num>
  <w:num w:numId="18" w16cid:durableId="1252474429">
    <w:abstractNumId w:val="92"/>
  </w:num>
  <w:num w:numId="19" w16cid:durableId="1728648995">
    <w:abstractNumId w:val="56"/>
  </w:num>
  <w:num w:numId="20" w16cid:durableId="245965257">
    <w:abstractNumId w:val="12"/>
  </w:num>
  <w:num w:numId="21" w16cid:durableId="1641304411">
    <w:abstractNumId w:val="50"/>
  </w:num>
  <w:num w:numId="22" w16cid:durableId="1537624295">
    <w:abstractNumId w:val="16"/>
  </w:num>
  <w:num w:numId="23" w16cid:durableId="175073382">
    <w:abstractNumId w:val="86"/>
  </w:num>
  <w:num w:numId="24" w16cid:durableId="1394154338">
    <w:abstractNumId w:val="63"/>
  </w:num>
  <w:num w:numId="25" w16cid:durableId="782112178">
    <w:abstractNumId w:val="21"/>
  </w:num>
  <w:num w:numId="26" w16cid:durableId="188573175">
    <w:abstractNumId w:val="84"/>
  </w:num>
  <w:num w:numId="27" w16cid:durableId="1967619348">
    <w:abstractNumId w:val="38"/>
  </w:num>
  <w:num w:numId="28" w16cid:durableId="200244657">
    <w:abstractNumId w:val="39"/>
  </w:num>
  <w:num w:numId="29" w16cid:durableId="1977564303">
    <w:abstractNumId w:val="91"/>
  </w:num>
  <w:num w:numId="30" w16cid:durableId="874394067">
    <w:abstractNumId w:val="30"/>
  </w:num>
  <w:num w:numId="31" w16cid:durableId="559512244">
    <w:abstractNumId w:val="31"/>
  </w:num>
  <w:num w:numId="32" w16cid:durableId="1157964611">
    <w:abstractNumId w:val="29"/>
  </w:num>
  <w:num w:numId="33" w16cid:durableId="2113282882">
    <w:abstractNumId w:val="37"/>
  </w:num>
  <w:num w:numId="34" w16cid:durableId="512886559">
    <w:abstractNumId w:val="83"/>
  </w:num>
  <w:num w:numId="35" w16cid:durableId="884487448">
    <w:abstractNumId w:val="81"/>
  </w:num>
  <w:num w:numId="36" w16cid:durableId="564026736">
    <w:abstractNumId w:val="52"/>
  </w:num>
  <w:num w:numId="37" w16cid:durableId="294215420">
    <w:abstractNumId w:val="9"/>
  </w:num>
  <w:num w:numId="38" w16cid:durableId="685519272">
    <w:abstractNumId w:val="41"/>
  </w:num>
  <w:num w:numId="39" w16cid:durableId="534804972">
    <w:abstractNumId w:val="73"/>
  </w:num>
  <w:num w:numId="40" w16cid:durableId="1706371065">
    <w:abstractNumId w:val="107"/>
  </w:num>
  <w:num w:numId="41" w16cid:durableId="2079814691">
    <w:abstractNumId w:val="95"/>
  </w:num>
  <w:num w:numId="42" w16cid:durableId="332225898">
    <w:abstractNumId w:val="77"/>
  </w:num>
  <w:num w:numId="43" w16cid:durableId="1471053278">
    <w:abstractNumId w:val="4"/>
  </w:num>
  <w:num w:numId="44" w16cid:durableId="336228292">
    <w:abstractNumId w:val="48"/>
  </w:num>
  <w:num w:numId="45" w16cid:durableId="2014868044">
    <w:abstractNumId w:val="33"/>
  </w:num>
  <w:num w:numId="46" w16cid:durableId="1651715416">
    <w:abstractNumId w:val="98"/>
  </w:num>
  <w:num w:numId="47" w16cid:durableId="138690772">
    <w:abstractNumId w:val="79"/>
  </w:num>
  <w:num w:numId="48" w16cid:durableId="278491177">
    <w:abstractNumId w:val="15"/>
  </w:num>
  <w:num w:numId="49" w16cid:durableId="1695382120">
    <w:abstractNumId w:val="80"/>
  </w:num>
  <w:num w:numId="50" w16cid:durableId="1257177261">
    <w:abstractNumId w:val="105"/>
  </w:num>
  <w:num w:numId="51" w16cid:durableId="474415844">
    <w:abstractNumId w:val="47"/>
  </w:num>
  <w:num w:numId="52" w16cid:durableId="87043695">
    <w:abstractNumId w:val="82"/>
  </w:num>
  <w:num w:numId="53" w16cid:durableId="52241671">
    <w:abstractNumId w:val="68"/>
  </w:num>
  <w:num w:numId="54" w16cid:durableId="1114861859">
    <w:abstractNumId w:val="49"/>
  </w:num>
  <w:num w:numId="55" w16cid:durableId="676615332">
    <w:abstractNumId w:val="62"/>
  </w:num>
  <w:num w:numId="56" w16cid:durableId="1276908325">
    <w:abstractNumId w:val="66"/>
  </w:num>
  <w:num w:numId="57" w16cid:durableId="345012637">
    <w:abstractNumId w:val="78"/>
  </w:num>
  <w:num w:numId="58" w16cid:durableId="1130632646">
    <w:abstractNumId w:val="36"/>
  </w:num>
  <w:num w:numId="59" w16cid:durableId="1890679279">
    <w:abstractNumId w:val="74"/>
  </w:num>
  <w:num w:numId="60" w16cid:durableId="727805756">
    <w:abstractNumId w:val="24"/>
  </w:num>
  <w:num w:numId="61" w16cid:durableId="612594140">
    <w:abstractNumId w:val="6"/>
  </w:num>
  <w:num w:numId="62" w16cid:durableId="1633746996">
    <w:abstractNumId w:val="76"/>
  </w:num>
  <w:num w:numId="63" w16cid:durableId="66073166">
    <w:abstractNumId w:val="67"/>
  </w:num>
  <w:num w:numId="64" w16cid:durableId="87041055">
    <w:abstractNumId w:val="10"/>
  </w:num>
  <w:num w:numId="65" w16cid:durableId="2057511089">
    <w:abstractNumId w:val="96"/>
  </w:num>
  <w:num w:numId="66" w16cid:durableId="1268078889">
    <w:abstractNumId w:val="59"/>
  </w:num>
  <w:num w:numId="67" w16cid:durableId="1347168555">
    <w:abstractNumId w:val="100"/>
  </w:num>
  <w:num w:numId="68" w16cid:durableId="176235961">
    <w:abstractNumId w:val="72"/>
  </w:num>
  <w:num w:numId="69" w16cid:durableId="1367483994">
    <w:abstractNumId w:val="69"/>
  </w:num>
  <w:num w:numId="70" w16cid:durableId="83038512">
    <w:abstractNumId w:val="97"/>
  </w:num>
  <w:num w:numId="71" w16cid:durableId="237516398">
    <w:abstractNumId w:val="54"/>
  </w:num>
  <w:num w:numId="72" w16cid:durableId="1573740285">
    <w:abstractNumId w:val="93"/>
  </w:num>
  <w:num w:numId="73" w16cid:durableId="1704942289">
    <w:abstractNumId w:val="1"/>
  </w:num>
  <w:num w:numId="74" w16cid:durableId="1283196628">
    <w:abstractNumId w:val="64"/>
  </w:num>
  <w:num w:numId="75" w16cid:durableId="477379688">
    <w:abstractNumId w:val="70"/>
  </w:num>
  <w:num w:numId="76" w16cid:durableId="530918194">
    <w:abstractNumId w:val="14"/>
  </w:num>
  <w:num w:numId="77" w16cid:durableId="1218935262">
    <w:abstractNumId w:val="17"/>
  </w:num>
  <w:num w:numId="78" w16cid:durableId="2037656172">
    <w:abstractNumId w:val="90"/>
  </w:num>
  <w:num w:numId="79" w16cid:durableId="491412808">
    <w:abstractNumId w:val="102"/>
  </w:num>
  <w:num w:numId="80" w16cid:durableId="1457288867">
    <w:abstractNumId w:val="103"/>
  </w:num>
  <w:num w:numId="81" w16cid:durableId="523904824">
    <w:abstractNumId w:val="13"/>
  </w:num>
  <w:num w:numId="82" w16cid:durableId="1235892261">
    <w:abstractNumId w:val="88"/>
  </w:num>
  <w:num w:numId="83" w16cid:durableId="316110041">
    <w:abstractNumId w:val="99"/>
  </w:num>
  <w:num w:numId="84" w16cid:durableId="2079863936">
    <w:abstractNumId w:val="106"/>
  </w:num>
  <w:num w:numId="85" w16cid:durableId="1569685318">
    <w:abstractNumId w:val="75"/>
  </w:num>
  <w:num w:numId="86" w16cid:durableId="1701585956">
    <w:abstractNumId w:val="20"/>
  </w:num>
  <w:num w:numId="87" w16cid:durableId="668022363">
    <w:abstractNumId w:val="11"/>
  </w:num>
  <w:num w:numId="88" w16cid:durableId="108744785">
    <w:abstractNumId w:val="44"/>
  </w:num>
  <w:num w:numId="89" w16cid:durableId="2063745459">
    <w:abstractNumId w:val="58"/>
  </w:num>
  <w:num w:numId="90" w16cid:durableId="403645864">
    <w:abstractNumId w:val="101"/>
  </w:num>
  <w:num w:numId="91" w16cid:durableId="1647012033">
    <w:abstractNumId w:val="34"/>
  </w:num>
  <w:num w:numId="92" w16cid:durableId="1740781917">
    <w:abstractNumId w:val="2"/>
  </w:num>
  <w:num w:numId="93" w16cid:durableId="539902368">
    <w:abstractNumId w:val="7"/>
  </w:num>
  <w:num w:numId="94" w16cid:durableId="131556122">
    <w:abstractNumId w:val="25"/>
  </w:num>
  <w:num w:numId="95" w16cid:durableId="649752104">
    <w:abstractNumId w:val="42"/>
  </w:num>
  <w:num w:numId="96" w16cid:durableId="1145202901">
    <w:abstractNumId w:val="8"/>
  </w:num>
  <w:num w:numId="97" w16cid:durableId="1674720867">
    <w:abstractNumId w:val="32"/>
  </w:num>
  <w:num w:numId="98" w16cid:durableId="1574661334">
    <w:abstractNumId w:val="71"/>
  </w:num>
  <w:num w:numId="99" w16cid:durableId="1246501260">
    <w:abstractNumId w:val="45"/>
  </w:num>
  <w:num w:numId="100" w16cid:durableId="587999907">
    <w:abstractNumId w:val="87"/>
  </w:num>
  <w:num w:numId="101" w16cid:durableId="2069452973">
    <w:abstractNumId w:val="19"/>
  </w:num>
  <w:num w:numId="102" w16cid:durableId="36856539">
    <w:abstractNumId w:val="28"/>
  </w:num>
  <w:num w:numId="103" w16cid:durableId="1856186127">
    <w:abstractNumId w:val="23"/>
  </w:num>
  <w:num w:numId="104" w16cid:durableId="95490930">
    <w:abstractNumId w:val="46"/>
  </w:num>
  <w:num w:numId="105" w16cid:durableId="817697418">
    <w:abstractNumId w:val="3"/>
  </w:num>
  <w:num w:numId="106" w16cid:durableId="1357540282">
    <w:abstractNumId w:val="5"/>
  </w:num>
  <w:num w:numId="107" w16cid:durableId="790442593">
    <w:abstractNumId w:val="89"/>
  </w:num>
  <w:num w:numId="108" w16cid:durableId="1479573500">
    <w:abstractNumId w:val="40"/>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ima Aoukili">
    <w15:presenceInfo w15:providerId="AD" w15:userId="S::Karima.Aoukili@ead.gov.ae::9e595c03-e328-4faf-855e-1a28c3d8d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428"/>
    <w:rsid w:val="000046E7"/>
    <w:rsid w:val="00005A92"/>
    <w:rsid w:val="00006BBA"/>
    <w:rsid w:val="00007A49"/>
    <w:rsid w:val="00007BEF"/>
    <w:rsid w:val="0001072B"/>
    <w:rsid w:val="00011AF1"/>
    <w:rsid w:val="00014DA3"/>
    <w:rsid w:val="00015B22"/>
    <w:rsid w:val="00015CDF"/>
    <w:rsid w:val="00016A61"/>
    <w:rsid w:val="000177E8"/>
    <w:rsid w:val="00022BE0"/>
    <w:rsid w:val="000257BC"/>
    <w:rsid w:val="00025DF4"/>
    <w:rsid w:val="00031E05"/>
    <w:rsid w:val="00032CC4"/>
    <w:rsid w:val="0003479F"/>
    <w:rsid w:val="00034CAE"/>
    <w:rsid w:val="00034F7E"/>
    <w:rsid w:val="00034FCE"/>
    <w:rsid w:val="00035A5B"/>
    <w:rsid w:val="00037974"/>
    <w:rsid w:val="00041825"/>
    <w:rsid w:val="00041872"/>
    <w:rsid w:val="000443DC"/>
    <w:rsid w:val="00045A4C"/>
    <w:rsid w:val="00051664"/>
    <w:rsid w:val="00051C8C"/>
    <w:rsid w:val="0005347D"/>
    <w:rsid w:val="00053F01"/>
    <w:rsid w:val="00056C07"/>
    <w:rsid w:val="000615E5"/>
    <w:rsid w:val="00063003"/>
    <w:rsid w:val="000637C6"/>
    <w:rsid w:val="00070811"/>
    <w:rsid w:val="0007116A"/>
    <w:rsid w:val="00071C0A"/>
    <w:rsid w:val="00072622"/>
    <w:rsid w:val="00076D0B"/>
    <w:rsid w:val="000775BF"/>
    <w:rsid w:val="00080B45"/>
    <w:rsid w:val="00084246"/>
    <w:rsid w:val="0008484D"/>
    <w:rsid w:val="000850DF"/>
    <w:rsid w:val="00085544"/>
    <w:rsid w:val="00090851"/>
    <w:rsid w:val="00091B90"/>
    <w:rsid w:val="00093A39"/>
    <w:rsid w:val="00095CAD"/>
    <w:rsid w:val="000A0D69"/>
    <w:rsid w:val="000A19E0"/>
    <w:rsid w:val="000A2787"/>
    <w:rsid w:val="000A2EF9"/>
    <w:rsid w:val="000A40B2"/>
    <w:rsid w:val="000A52F9"/>
    <w:rsid w:val="000B0149"/>
    <w:rsid w:val="000B0C70"/>
    <w:rsid w:val="000B2493"/>
    <w:rsid w:val="000B2684"/>
    <w:rsid w:val="000B2F02"/>
    <w:rsid w:val="000B749B"/>
    <w:rsid w:val="000C2262"/>
    <w:rsid w:val="000C2388"/>
    <w:rsid w:val="000C2986"/>
    <w:rsid w:val="000C2CE6"/>
    <w:rsid w:val="000C46E0"/>
    <w:rsid w:val="000C55D5"/>
    <w:rsid w:val="000C5821"/>
    <w:rsid w:val="000C5AA4"/>
    <w:rsid w:val="000C5F99"/>
    <w:rsid w:val="000C67E3"/>
    <w:rsid w:val="000D0BFB"/>
    <w:rsid w:val="000D3329"/>
    <w:rsid w:val="000D36D9"/>
    <w:rsid w:val="000D3DE2"/>
    <w:rsid w:val="000D451A"/>
    <w:rsid w:val="000D4A3B"/>
    <w:rsid w:val="000D53DA"/>
    <w:rsid w:val="000D59D0"/>
    <w:rsid w:val="000D60B7"/>
    <w:rsid w:val="000D6E23"/>
    <w:rsid w:val="000E3CE7"/>
    <w:rsid w:val="000E4A46"/>
    <w:rsid w:val="000E60A7"/>
    <w:rsid w:val="000E6FA0"/>
    <w:rsid w:val="000F0FF2"/>
    <w:rsid w:val="000F1AC8"/>
    <w:rsid w:val="000F1B93"/>
    <w:rsid w:val="000F20AF"/>
    <w:rsid w:val="000F268B"/>
    <w:rsid w:val="000F2826"/>
    <w:rsid w:val="000F4744"/>
    <w:rsid w:val="000F4F7E"/>
    <w:rsid w:val="000F6277"/>
    <w:rsid w:val="000F7AA2"/>
    <w:rsid w:val="00100B77"/>
    <w:rsid w:val="00101450"/>
    <w:rsid w:val="00102A2C"/>
    <w:rsid w:val="00102F96"/>
    <w:rsid w:val="00103244"/>
    <w:rsid w:val="001044B3"/>
    <w:rsid w:val="00104ED1"/>
    <w:rsid w:val="001051D4"/>
    <w:rsid w:val="001057AF"/>
    <w:rsid w:val="00105958"/>
    <w:rsid w:val="00111947"/>
    <w:rsid w:val="00111C7A"/>
    <w:rsid w:val="00113406"/>
    <w:rsid w:val="001136B9"/>
    <w:rsid w:val="001148C2"/>
    <w:rsid w:val="001156B6"/>
    <w:rsid w:val="00115E36"/>
    <w:rsid w:val="001173C9"/>
    <w:rsid w:val="0012002E"/>
    <w:rsid w:val="00120F37"/>
    <w:rsid w:val="00121611"/>
    <w:rsid w:val="001216A8"/>
    <w:rsid w:val="00123A3F"/>
    <w:rsid w:val="00124235"/>
    <w:rsid w:val="001254B3"/>
    <w:rsid w:val="00125AE8"/>
    <w:rsid w:val="001304AB"/>
    <w:rsid w:val="0013061D"/>
    <w:rsid w:val="001415D5"/>
    <w:rsid w:val="00142E1C"/>
    <w:rsid w:val="001430F5"/>
    <w:rsid w:val="001445B4"/>
    <w:rsid w:val="00145D32"/>
    <w:rsid w:val="0015078A"/>
    <w:rsid w:val="00152BF4"/>
    <w:rsid w:val="00152F36"/>
    <w:rsid w:val="0015486F"/>
    <w:rsid w:val="00154B3D"/>
    <w:rsid w:val="001568E7"/>
    <w:rsid w:val="001628C4"/>
    <w:rsid w:val="00162987"/>
    <w:rsid w:val="0016312E"/>
    <w:rsid w:val="0016464D"/>
    <w:rsid w:val="00165BF8"/>
    <w:rsid w:val="00167E2A"/>
    <w:rsid w:val="00170C1E"/>
    <w:rsid w:val="00172284"/>
    <w:rsid w:val="00172383"/>
    <w:rsid w:val="00172E18"/>
    <w:rsid w:val="0017480A"/>
    <w:rsid w:val="00174E6F"/>
    <w:rsid w:val="0017632B"/>
    <w:rsid w:val="0018023E"/>
    <w:rsid w:val="00181348"/>
    <w:rsid w:val="0018540E"/>
    <w:rsid w:val="00185AB0"/>
    <w:rsid w:val="00186441"/>
    <w:rsid w:val="0018689D"/>
    <w:rsid w:val="00190106"/>
    <w:rsid w:val="00191C91"/>
    <w:rsid w:val="00193A81"/>
    <w:rsid w:val="00194D7A"/>
    <w:rsid w:val="00194DF4"/>
    <w:rsid w:val="00195C5B"/>
    <w:rsid w:val="001972CD"/>
    <w:rsid w:val="001A0408"/>
    <w:rsid w:val="001A2040"/>
    <w:rsid w:val="001A4BDC"/>
    <w:rsid w:val="001A616E"/>
    <w:rsid w:val="001A752B"/>
    <w:rsid w:val="001B00CE"/>
    <w:rsid w:val="001B12B6"/>
    <w:rsid w:val="001B1718"/>
    <w:rsid w:val="001B376F"/>
    <w:rsid w:val="001B3838"/>
    <w:rsid w:val="001B3E1B"/>
    <w:rsid w:val="001B5315"/>
    <w:rsid w:val="001B7C41"/>
    <w:rsid w:val="001B7E4B"/>
    <w:rsid w:val="001D079C"/>
    <w:rsid w:val="001D1E76"/>
    <w:rsid w:val="001D2C2D"/>
    <w:rsid w:val="001D4771"/>
    <w:rsid w:val="001D4D03"/>
    <w:rsid w:val="001D5401"/>
    <w:rsid w:val="001D5CB4"/>
    <w:rsid w:val="001E05F4"/>
    <w:rsid w:val="001E1313"/>
    <w:rsid w:val="001E43EB"/>
    <w:rsid w:val="001E6131"/>
    <w:rsid w:val="001F1299"/>
    <w:rsid w:val="001F380F"/>
    <w:rsid w:val="001F56E8"/>
    <w:rsid w:val="001F69DF"/>
    <w:rsid w:val="00200DC9"/>
    <w:rsid w:val="002014BA"/>
    <w:rsid w:val="00201B83"/>
    <w:rsid w:val="0020260E"/>
    <w:rsid w:val="00202CDF"/>
    <w:rsid w:val="002044A8"/>
    <w:rsid w:val="00204FC7"/>
    <w:rsid w:val="00206928"/>
    <w:rsid w:val="00207DD6"/>
    <w:rsid w:val="0021524E"/>
    <w:rsid w:val="0022003D"/>
    <w:rsid w:val="002209BB"/>
    <w:rsid w:val="00220D11"/>
    <w:rsid w:val="0022333A"/>
    <w:rsid w:val="002235C7"/>
    <w:rsid w:val="00223A7B"/>
    <w:rsid w:val="0022480F"/>
    <w:rsid w:val="0022602F"/>
    <w:rsid w:val="00227E69"/>
    <w:rsid w:val="00230BD6"/>
    <w:rsid w:val="00234157"/>
    <w:rsid w:val="002404A9"/>
    <w:rsid w:val="00241777"/>
    <w:rsid w:val="00242684"/>
    <w:rsid w:val="0024361A"/>
    <w:rsid w:val="00243E88"/>
    <w:rsid w:val="00244790"/>
    <w:rsid w:val="002468F6"/>
    <w:rsid w:val="002473EA"/>
    <w:rsid w:val="00252911"/>
    <w:rsid w:val="00255328"/>
    <w:rsid w:val="0025634C"/>
    <w:rsid w:val="00257290"/>
    <w:rsid w:val="00257F75"/>
    <w:rsid w:val="0026193F"/>
    <w:rsid w:val="002673EC"/>
    <w:rsid w:val="00267414"/>
    <w:rsid w:val="00267F35"/>
    <w:rsid w:val="00273B49"/>
    <w:rsid w:val="002766BB"/>
    <w:rsid w:val="00276DAF"/>
    <w:rsid w:val="00277AED"/>
    <w:rsid w:val="00284197"/>
    <w:rsid w:val="00285394"/>
    <w:rsid w:val="002871CE"/>
    <w:rsid w:val="00296ED5"/>
    <w:rsid w:val="00296F84"/>
    <w:rsid w:val="00297BA1"/>
    <w:rsid w:val="002A0231"/>
    <w:rsid w:val="002A31E6"/>
    <w:rsid w:val="002A4938"/>
    <w:rsid w:val="002B0E58"/>
    <w:rsid w:val="002B2181"/>
    <w:rsid w:val="002B329C"/>
    <w:rsid w:val="002B4B1D"/>
    <w:rsid w:val="002B5846"/>
    <w:rsid w:val="002B60BA"/>
    <w:rsid w:val="002B7046"/>
    <w:rsid w:val="002C1521"/>
    <w:rsid w:val="002C26CE"/>
    <w:rsid w:val="002C2799"/>
    <w:rsid w:val="002C454F"/>
    <w:rsid w:val="002D07BF"/>
    <w:rsid w:val="002D4123"/>
    <w:rsid w:val="002D5E92"/>
    <w:rsid w:val="002E1531"/>
    <w:rsid w:val="002E1B88"/>
    <w:rsid w:val="002E2ED5"/>
    <w:rsid w:val="002E30B4"/>
    <w:rsid w:val="002E5199"/>
    <w:rsid w:val="002E6927"/>
    <w:rsid w:val="002F1032"/>
    <w:rsid w:val="002F1E3A"/>
    <w:rsid w:val="002F2584"/>
    <w:rsid w:val="002F2991"/>
    <w:rsid w:val="002F5BCD"/>
    <w:rsid w:val="002F7600"/>
    <w:rsid w:val="00301904"/>
    <w:rsid w:val="00302CF6"/>
    <w:rsid w:val="00304349"/>
    <w:rsid w:val="00305399"/>
    <w:rsid w:val="00310063"/>
    <w:rsid w:val="003101E6"/>
    <w:rsid w:val="003103FC"/>
    <w:rsid w:val="0031130C"/>
    <w:rsid w:val="0031178B"/>
    <w:rsid w:val="00312F90"/>
    <w:rsid w:val="00313253"/>
    <w:rsid w:val="0031743C"/>
    <w:rsid w:val="00320426"/>
    <w:rsid w:val="0032125A"/>
    <w:rsid w:val="00322E87"/>
    <w:rsid w:val="0032352C"/>
    <w:rsid w:val="003238FC"/>
    <w:rsid w:val="0032436D"/>
    <w:rsid w:val="003243ED"/>
    <w:rsid w:val="0032452D"/>
    <w:rsid w:val="0033028E"/>
    <w:rsid w:val="003311BE"/>
    <w:rsid w:val="003333C7"/>
    <w:rsid w:val="0033411E"/>
    <w:rsid w:val="0033635C"/>
    <w:rsid w:val="00340D1E"/>
    <w:rsid w:val="00342424"/>
    <w:rsid w:val="00343AA5"/>
    <w:rsid w:val="00343F46"/>
    <w:rsid w:val="003440B9"/>
    <w:rsid w:val="003444F6"/>
    <w:rsid w:val="00347B8C"/>
    <w:rsid w:val="00347BCF"/>
    <w:rsid w:val="00350BE3"/>
    <w:rsid w:val="00352E4D"/>
    <w:rsid w:val="00353353"/>
    <w:rsid w:val="00355193"/>
    <w:rsid w:val="00356352"/>
    <w:rsid w:val="003564CD"/>
    <w:rsid w:val="003628D1"/>
    <w:rsid w:val="00364815"/>
    <w:rsid w:val="003665E0"/>
    <w:rsid w:val="00373DB7"/>
    <w:rsid w:val="00373E62"/>
    <w:rsid w:val="00374CDC"/>
    <w:rsid w:val="00376001"/>
    <w:rsid w:val="003819E4"/>
    <w:rsid w:val="003844DB"/>
    <w:rsid w:val="00386B52"/>
    <w:rsid w:val="0038722B"/>
    <w:rsid w:val="0038741D"/>
    <w:rsid w:val="00387DF5"/>
    <w:rsid w:val="00390AD0"/>
    <w:rsid w:val="00391306"/>
    <w:rsid w:val="003919F5"/>
    <w:rsid w:val="003925D6"/>
    <w:rsid w:val="003931F6"/>
    <w:rsid w:val="00394D56"/>
    <w:rsid w:val="00396A81"/>
    <w:rsid w:val="00396C61"/>
    <w:rsid w:val="003A0D2B"/>
    <w:rsid w:val="003A11BD"/>
    <w:rsid w:val="003A164D"/>
    <w:rsid w:val="003A264A"/>
    <w:rsid w:val="003A4E4F"/>
    <w:rsid w:val="003B008D"/>
    <w:rsid w:val="003B1983"/>
    <w:rsid w:val="003B4CBC"/>
    <w:rsid w:val="003B6FB6"/>
    <w:rsid w:val="003C1593"/>
    <w:rsid w:val="003C1A96"/>
    <w:rsid w:val="003C582E"/>
    <w:rsid w:val="003C67BC"/>
    <w:rsid w:val="003C76FC"/>
    <w:rsid w:val="003D1788"/>
    <w:rsid w:val="003D2072"/>
    <w:rsid w:val="003D40DA"/>
    <w:rsid w:val="003D7753"/>
    <w:rsid w:val="003D7C4C"/>
    <w:rsid w:val="003D7CA1"/>
    <w:rsid w:val="003E0077"/>
    <w:rsid w:val="003E2E22"/>
    <w:rsid w:val="003E2FA5"/>
    <w:rsid w:val="003E4679"/>
    <w:rsid w:val="003E5A21"/>
    <w:rsid w:val="003E662E"/>
    <w:rsid w:val="003F0537"/>
    <w:rsid w:val="003F07E6"/>
    <w:rsid w:val="003F10BE"/>
    <w:rsid w:val="003F2EB3"/>
    <w:rsid w:val="0040075A"/>
    <w:rsid w:val="00402395"/>
    <w:rsid w:val="004027B6"/>
    <w:rsid w:val="00402F5D"/>
    <w:rsid w:val="00403D6A"/>
    <w:rsid w:val="00410B35"/>
    <w:rsid w:val="00411FE7"/>
    <w:rsid w:val="00413146"/>
    <w:rsid w:val="00415054"/>
    <w:rsid w:val="00417993"/>
    <w:rsid w:val="00420157"/>
    <w:rsid w:val="004202B4"/>
    <w:rsid w:val="00421F70"/>
    <w:rsid w:val="00422C76"/>
    <w:rsid w:val="0042315F"/>
    <w:rsid w:val="00423375"/>
    <w:rsid w:val="00424887"/>
    <w:rsid w:val="00430671"/>
    <w:rsid w:val="00430D4F"/>
    <w:rsid w:val="0043206F"/>
    <w:rsid w:val="004346F8"/>
    <w:rsid w:val="0043592E"/>
    <w:rsid w:val="00437BE1"/>
    <w:rsid w:val="00442789"/>
    <w:rsid w:val="00443D30"/>
    <w:rsid w:val="00444270"/>
    <w:rsid w:val="00450325"/>
    <w:rsid w:val="00450E0B"/>
    <w:rsid w:val="00450F03"/>
    <w:rsid w:val="00451608"/>
    <w:rsid w:val="00452CE0"/>
    <w:rsid w:val="00453270"/>
    <w:rsid w:val="004544DB"/>
    <w:rsid w:val="00455CA7"/>
    <w:rsid w:val="0045657B"/>
    <w:rsid w:val="0046145C"/>
    <w:rsid w:val="00470FFD"/>
    <w:rsid w:val="00472EA3"/>
    <w:rsid w:val="0047362E"/>
    <w:rsid w:val="004747F5"/>
    <w:rsid w:val="0047547C"/>
    <w:rsid w:val="004778B4"/>
    <w:rsid w:val="00481142"/>
    <w:rsid w:val="00484D19"/>
    <w:rsid w:val="00486377"/>
    <w:rsid w:val="00486F98"/>
    <w:rsid w:val="004870B8"/>
    <w:rsid w:val="004871C7"/>
    <w:rsid w:val="00487888"/>
    <w:rsid w:val="00490FF8"/>
    <w:rsid w:val="00494A4C"/>
    <w:rsid w:val="004960B4"/>
    <w:rsid w:val="0049627A"/>
    <w:rsid w:val="00497428"/>
    <w:rsid w:val="00497DB0"/>
    <w:rsid w:val="004A0320"/>
    <w:rsid w:val="004A056E"/>
    <w:rsid w:val="004A0F72"/>
    <w:rsid w:val="004A3C0E"/>
    <w:rsid w:val="004A3EEA"/>
    <w:rsid w:val="004A6191"/>
    <w:rsid w:val="004A78C1"/>
    <w:rsid w:val="004B01E5"/>
    <w:rsid w:val="004B0694"/>
    <w:rsid w:val="004B08BD"/>
    <w:rsid w:val="004B300E"/>
    <w:rsid w:val="004B3B7A"/>
    <w:rsid w:val="004B3F7F"/>
    <w:rsid w:val="004C0783"/>
    <w:rsid w:val="004C5BD5"/>
    <w:rsid w:val="004C5FD4"/>
    <w:rsid w:val="004D00E4"/>
    <w:rsid w:val="004D2149"/>
    <w:rsid w:val="004D2583"/>
    <w:rsid w:val="004D7B42"/>
    <w:rsid w:val="004E065B"/>
    <w:rsid w:val="004E07BB"/>
    <w:rsid w:val="004E0B3E"/>
    <w:rsid w:val="004E263C"/>
    <w:rsid w:val="004E3401"/>
    <w:rsid w:val="004E3658"/>
    <w:rsid w:val="004E4A16"/>
    <w:rsid w:val="004E4C76"/>
    <w:rsid w:val="004E7EF2"/>
    <w:rsid w:val="004F08DB"/>
    <w:rsid w:val="004F6ECD"/>
    <w:rsid w:val="004F7835"/>
    <w:rsid w:val="005006AA"/>
    <w:rsid w:val="00500AC9"/>
    <w:rsid w:val="00500CE3"/>
    <w:rsid w:val="00501D81"/>
    <w:rsid w:val="00501EDE"/>
    <w:rsid w:val="00504ECE"/>
    <w:rsid w:val="00504FC0"/>
    <w:rsid w:val="00505FAB"/>
    <w:rsid w:val="0051032F"/>
    <w:rsid w:val="00510CE0"/>
    <w:rsid w:val="00511107"/>
    <w:rsid w:val="0051537A"/>
    <w:rsid w:val="00516948"/>
    <w:rsid w:val="00516DE2"/>
    <w:rsid w:val="00517275"/>
    <w:rsid w:val="00520C2C"/>
    <w:rsid w:val="00521B74"/>
    <w:rsid w:val="005226A8"/>
    <w:rsid w:val="00522AEE"/>
    <w:rsid w:val="0052309E"/>
    <w:rsid w:val="00524EDA"/>
    <w:rsid w:val="00531399"/>
    <w:rsid w:val="00532CD6"/>
    <w:rsid w:val="00537773"/>
    <w:rsid w:val="00541A93"/>
    <w:rsid w:val="005424F8"/>
    <w:rsid w:val="00545886"/>
    <w:rsid w:val="00546C19"/>
    <w:rsid w:val="00547D47"/>
    <w:rsid w:val="00547E01"/>
    <w:rsid w:val="00550B31"/>
    <w:rsid w:val="00554E70"/>
    <w:rsid w:val="00555ABC"/>
    <w:rsid w:val="005576EE"/>
    <w:rsid w:val="00557B39"/>
    <w:rsid w:val="00560779"/>
    <w:rsid w:val="005611F1"/>
    <w:rsid w:val="0056216B"/>
    <w:rsid w:val="00562B68"/>
    <w:rsid w:val="0056348C"/>
    <w:rsid w:val="00564E19"/>
    <w:rsid w:val="0056677D"/>
    <w:rsid w:val="005719FE"/>
    <w:rsid w:val="00572E58"/>
    <w:rsid w:val="005756B7"/>
    <w:rsid w:val="00575F01"/>
    <w:rsid w:val="0057680F"/>
    <w:rsid w:val="0058372B"/>
    <w:rsid w:val="00586055"/>
    <w:rsid w:val="00587AC9"/>
    <w:rsid w:val="00591225"/>
    <w:rsid w:val="00592513"/>
    <w:rsid w:val="00594285"/>
    <w:rsid w:val="005977A1"/>
    <w:rsid w:val="005A1AF7"/>
    <w:rsid w:val="005A7475"/>
    <w:rsid w:val="005A7A82"/>
    <w:rsid w:val="005B061C"/>
    <w:rsid w:val="005B0A2B"/>
    <w:rsid w:val="005B1307"/>
    <w:rsid w:val="005B2429"/>
    <w:rsid w:val="005B3EB8"/>
    <w:rsid w:val="005B4A4C"/>
    <w:rsid w:val="005B5662"/>
    <w:rsid w:val="005B5E55"/>
    <w:rsid w:val="005C04FF"/>
    <w:rsid w:val="005D00EE"/>
    <w:rsid w:val="005D0C9C"/>
    <w:rsid w:val="005D13CB"/>
    <w:rsid w:val="005D1BB8"/>
    <w:rsid w:val="005D2954"/>
    <w:rsid w:val="005D48C5"/>
    <w:rsid w:val="005D5DC1"/>
    <w:rsid w:val="005E0336"/>
    <w:rsid w:val="005E06B1"/>
    <w:rsid w:val="005E0D82"/>
    <w:rsid w:val="005E17A8"/>
    <w:rsid w:val="005E1A0D"/>
    <w:rsid w:val="005E3FF7"/>
    <w:rsid w:val="005E61AF"/>
    <w:rsid w:val="005E626B"/>
    <w:rsid w:val="005E7772"/>
    <w:rsid w:val="005F27D7"/>
    <w:rsid w:val="00600FC7"/>
    <w:rsid w:val="006024D9"/>
    <w:rsid w:val="00602CE8"/>
    <w:rsid w:val="006045F4"/>
    <w:rsid w:val="00604646"/>
    <w:rsid w:val="00605DC1"/>
    <w:rsid w:val="0060660B"/>
    <w:rsid w:val="00606BD9"/>
    <w:rsid w:val="00610FA4"/>
    <w:rsid w:val="00611535"/>
    <w:rsid w:val="00615703"/>
    <w:rsid w:val="006175C2"/>
    <w:rsid w:val="00620E8F"/>
    <w:rsid w:val="0062647A"/>
    <w:rsid w:val="00626AF6"/>
    <w:rsid w:val="00627821"/>
    <w:rsid w:val="006314A2"/>
    <w:rsid w:val="0063322A"/>
    <w:rsid w:val="00634E8B"/>
    <w:rsid w:val="00635768"/>
    <w:rsid w:val="0063629E"/>
    <w:rsid w:val="006362F6"/>
    <w:rsid w:val="00644F3C"/>
    <w:rsid w:val="0064550A"/>
    <w:rsid w:val="00646CE0"/>
    <w:rsid w:val="00647692"/>
    <w:rsid w:val="006503C6"/>
    <w:rsid w:val="00650409"/>
    <w:rsid w:val="006519D2"/>
    <w:rsid w:val="00656B0D"/>
    <w:rsid w:val="0066087A"/>
    <w:rsid w:val="00662331"/>
    <w:rsid w:val="00666AF3"/>
    <w:rsid w:val="00666D58"/>
    <w:rsid w:val="00667AA4"/>
    <w:rsid w:val="00670C15"/>
    <w:rsid w:val="006714DD"/>
    <w:rsid w:val="00675B0B"/>
    <w:rsid w:val="00675CCC"/>
    <w:rsid w:val="00681186"/>
    <w:rsid w:val="006812CD"/>
    <w:rsid w:val="0068175C"/>
    <w:rsid w:val="00682673"/>
    <w:rsid w:val="006833E4"/>
    <w:rsid w:val="00685AA7"/>
    <w:rsid w:val="00685C50"/>
    <w:rsid w:val="00690B11"/>
    <w:rsid w:val="00695570"/>
    <w:rsid w:val="0069632F"/>
    <w:rsid w:val="0069654A"/>
    <w:rsid w:val="0069748F"/>
    <w:rsid w:val="00697C48"/>
    <w:rsid w:val="006A0064"/>
    <w:rsid w:val="006A0161"/>
    <w:rsid w:val="006A2223"/>
    <w:rsid w:val="006A496F"/>
    <w:rsid w:val="006A67C2"/>
    <w:rsid w:val="006B0385"/>
    <w:rsid w:val="006B150C"/>
    <w:rsid w:val="006B2624"/>
    <w:rsid w:val="006B2CAB"/>
    <w:rsid w:val="006B6DBA"/>
    <w:rsid w:val="006B6F48"/>
    <w:rsid w:val="006C0C5F"/>
    <w:rsid w:val="006C10F9"/>
    <w:rsid w:val="006C1A48"/>
    <w:rsid w:val="006C1D89"/>
    <w:rsid w:val="006C25BA"/>
    <w:rsid w:val="006C2A2D"/>
    <w:rsid w:val="006C63EC"/>
    <w:rsid w:val="006D3273"/>
    <w:rsid w:val="006D4E2B"/>
    <w:rsid w:val="006E40F2"/>
    <w:rsid w:val="006E4C2C"/>
    <w:rsid w:val="006E5790"/>
    <w:rsid w:val="006F040E"/>
    <w:rsid w:val="006F119E"/>
    <w:rsid w:val="006F1204"/>
    <w:rsid w:val="006F1C16"/>
    <w:rsid w:val="006F26E4"/>
    <w:rsid w:val="006F2900"/>
    <w:rsid w:val="006F58A3"/>
    <w:rsid w:val="006F64C7"/>
    <w:rsid w:val="007026F7"/>
    <w:rsid w:val="0070310A"/>
    <w:rsid w:val="00706013"/>
    <w:rsid w:val="007069EB"/>
    <w:rsid w:val="00707005"/>
    <w:rsid w:val="007076DA"/>
    <w:rsid w:val="007101E3"/>
    <w:rsid w:val="0071593C"/>
    <w:rsid w:val="0071613D"/>
    <w:rsid w:val="00716BD7"/>
    <w:rsid w:val="00716DFC"/>
    <w:rsid w:val="0071781C"/>
    <w:rsid w:val="00720B01"/>
    <w:rsid w:val="007224F2"/>
    <w:rsid w:val="00722A82"/>
    <w:rsid w:val="0072365F"/>
    <w:rsid w:val="007236F2"/>
    <w:rsid w:val="00723992"/>
    <w:rsid w:val="00723D1D"/>
    <w:rsid w:val="0072467C"/>
    <w:rsid w:val="00724A03"/>
    <w:rsid w:val="00727B30"/>
    <w:rsid w:val="00731080"/>
    <w:rsid w:val="007334B6"/>
    <w:rsid w:val="00733CA3"/>
    <w:rsid w:val="007359F0"/>
    <w:rsid w:val="00735CFC"/>
    <w:rsid w:val="00736439"/>
    <w:rsid w:val="00737827"/>
    <w:rsid w:val="007401F5"/>
    <w:rsid w:val="00741D0C"/>
    <w:rsid w:val="00741F61"/>
    <w:rsid w:val="007420D1"/>
    <w:rsid w:val="00742ACF"/>
    <w:rsid w:val="00743245"/>
    <w:rsid w:val="0074358A"/>
    <w:rsid w:val="007463B5"/>
    <w:rsid w:val="00746FDD"/>
    <w:rsid w:val="00747714"/>
    <w:rsid w:val="00750FF9"/>
    <w:rsid w:val="00751B85"/>
    <w:rsid w:val="00756876"/>
    <w:rsid w:val="0076283E"/>
    <w:rsid w:val="00763277"/>
    <w:rsid w:val="007674F8"/>
    <w:rsid w:val="00771018"/>
    <w:rsid w:val="00771324"/>
    <w:rsid w:val="007716C8"/>
    <w:rsid w:val="00772AA8"/>
    <w:rsid w:val="00776A2F"/>
    <w:rsid w:val="00781147"/>
    <w:rsid w:val="007834EF"/>
    <w:rsid w:val="00784D59"/>
    <w:rsid w:val="007853DE"/>
    <w:rsid w:val="007868CA"/>
    <w:rsid w:val="00786B7C"/>
    <w:rsid w:val="00791D3B"/>
    <w:rsid w:val="00791FB6"/>
    <w:rsid w:val="00796C63"/>
    <w:rsid w:val="007A0593"/>
    <w:rsid w:val="007A097F"/>
    <w:rsid w:val="007A1E44"/>
    <w:rsid w:val="007A35DB"/>
    <w:rsid w:val="007A42BC"/>
    <w:rsid w:val="007A7303"/>
    <w:rsid w:val="007A79CD"/>
    <w:rsid w:val="007B033C"/>
    <w:rsid w:val="007B0648"/>
    <w:rsid w:val="007B16B9"/>
    <w:rsid w:val="007B30F8"/>
    <w:rsid w:val="007B392D"/>
    <w:rsid w:val="007B447F"/>
    <w:rsid w:val="007B5C15"/>
    <w:rsid w:val="007C05FA"/>
    <w:rsid w:val="007C18A9"/>
    <w:rsid w:val="007C27C8"/>
    <w:rsid w:val="007C2D09"/>
    <w:rsid w:val="007C434B"/>
    <w:rsid w:val="007C4CC3"/>
    <w:rsid w:val="007C6D27"/>
    <w:rsid w:val="007C7055"/>
    <w:rsid w:val="007C7F68"/>
    <w:rsid w:val="007D0381"/>
    <w:rsid w:val="007D76C6"/>
    <w:rsid w:val="007D7FC8"/>
    <w:rsid w:val="007E12BA"/>
    <w:rsid w:val="007E238D"/>
    <w:rsid w:val="007E33AC"/>
    <w:rsid w:val="007E4D75"/>
    <w:rsid w:val="007E5FB7"/>
    <w:rsid w:val="007E69F0"/>
    <w:rsid w:val="007E6A7E"/>
    <w:rsid w:val="007F04A5"/>
    <w:rsid w:val="007F099C"/>
    <w:rsid w:val="007F24E6"/>
    <w:rsid w:val="007F277A"/>
    <w:rsid w:val="007F5F63"/>
    <w:rsid w:val="007F6CD7"/>
    <w:rsid w:val="007F6EBD"/>
    <w:rsid w:val="007F7478"/>
    <w:rsid w:val="007F78FC"/>
    <w:rsid w:val="00803927"/>
    <w:rsid w:val="00803EE8"/>
    <w:rsid w:val="008050CC"/>
    <w:rsid w:val="00811EA1"/>
    <w:rsid w:val="00814AE1"/>
    <w:rsid w:val="00814B2C"/>
    <w:rsid w:val="00817CA0"/>
    <w:rsid w:val="00820C77"/>
    <w:rsid w:val="00822E98"/>
    <w:rsid w:val="0083136D"/>
    <w:rsid w:val="008320A9"/>
    <w:rsid w:val="00832E6A"/>
    <w:rsid w:val="00832EA2"/>
    <w:rsid w:val="00834266"/>
    <w:rsid w:val="008353AC"/>
    <w:rsid w:val="00835DB0"/>
    <w:rsid w:val="0084383C"/>
    <w:rsid w:val="00844583"/>
    <w:rsid w:val="0084471B"/>
    <w:rsid w:val="00844F23"/>
    <w:rsid w:val="00845549"/>
    <w:rsid w:val="0084580F"/>
    <w:rsid w:val="00850C24"/>
    <w:rsid w:val="00853C8D"/>
    <w:rsid w:val="00853D26"/>
    <w:rsid w:val="008562CA"/>
    <w:rsid w:val="00860264"/>
    <w:rsid w:val="00862680"/>
    <w:rsid w:val="00863A7B"/>
    <w:rsid w:val="008643A5"/>
    <w:rsid w:val="0086622D"/>
    <w:rsid w:val="00866DCD"/>
    <w:rsid w:val="008745FB"/>
    <w:rsid w:val="008755FA"/>
    <w:rsid w:val="00876721"/>
    <w:rsid w:val="00880F09"/>
    <w:rsid w:val="008813A2"/>
    <w:rsid w:val="00881C26"/>
    <w:rsid w:val="00884385"/>
    <w:rsid w:val="00885EC3"/>
    <w:rsid w:val="00886E1A"/>
    <w:rsid w:val="00893E28"/>
    <w:rsid w:val="00893EE5"/>
    <w:rsid w:val="00895148"/>
    <w:rsid w:val="00896984"/>
    <w:rsid w:val="008A3627"/>
    <w:rsid w:val="008A5B53"/>
    <w:rsid w:val="008A698D"/>
    <w:rsid w:val="008A7A4A"/>
    <w:rsid w:val="008B282E"/>
    <w:rsid w:val="008B31CD"/>
    <w:rsid w:val="008B5DF9"/>
    <w:rsid w:val="008B5FE3"/>
    <w:rsid w:val="008B70EA"/>
    <w:rsid w:val="008B76DF"/>
    <w:rsid w:val="008C0B86"/>
    <w:rsid w:val="008C0DC7"/>
    <w:rsid w:val="008C0F41"/>
    <w:rsid w:val="008C18D9"/>
    <w:rsid w:val="008C2203"/>
    <w:rsid w:val="008C2F38"/>
    <w:rsid w:val="008C3A1C"/>
    <w:rsid w:val="008C3DA6"/>
    <w:rsid w:val="008C4E5D"/>
    <w:rsid w:val="008D28BA"/>
    <w:rsid w:val="008D2ADB"/>
    <w:rsid w:val="008D631E"/>
    <w:rsid w:val="008D6C81"/>
    <w:rsid w:val="008D7252"/>
    <w:rsid w:val="008E066A"/>
    <w:rsid w:val="008E1370"/>
    <w:rsid w:val="008E1914"/>
    <w:rsid w:val="008E2007"/>
    <w:rsid w:val="008E3D99"/>
    <w:rsid w:val="008E4B28"/>
    <w:rsid w:val="008F0022"/>
    <w:rsid w:val="008F153D"/>
    <w:rsid w:val="008F186E"/>
    <w:rsid w:val="008F2175"/>
    <w:rsid w:val="008F48D4"/>
    <w:rsid w:val="008F5127"/>
    <w:rsid w:val="008F7272"/>
    <w:rsid w:val="008F7511"/>
    <w:rsid w:val="00901FF0"/>
    <w:rsid w:val="00903202"/>
    <w:rsid w:val="009069AC"/>
    <w:rsid w:val="009078FE"/>
    <w:rsid w:val="00913425"/>
    <w:rsid w:val="009138CF"/>
    <w:rsid w:val="00913AA9"/>
    <w:rsid w:val="009149C1"/>
    <w:rsid w:val="00921903"/>
    <w:rsid w:val="009305E7"/>
    <w:rsid w:val="00933CA2"/>
    <w:rsid w:val="0093671B"/>
    <w:rsid w:val="00937BD5"/>
    <w:rsid w:val="009406C2"/>
    <w:rsid w:val="0094143E"/>
    <w:rsid w:val="00941441"/>
    <w:rsid w:val="009449E1"/>
    <w:rsid w:val="00944AA9"/>
    <w:rsid w:val="00944EEA"/>
    <w:rsid w:val="00945ABD"/>
    <w:rsid w:val="00946737"/>
    <w:rsid w:val="00946EE7"/>
    <w:rsid w:val="009513EE"/>
    <w:rsid w:val="00954ACE"/>
    <w:rsid w:val="00954D44"/>
    <w:rsid w:val="00962D82"/>
    <w:rsid w:val="009633E2"/>
    <w:rsid w:val="00963422"/>
    <w:rsid w:val="00964B09"/>
    <w:rsid w:val="009653D7"/>
    <w:rsid w:val="00966666"/>
    <w:rsid w:val="00971A7F"/>
    <w:rsid w:val="00972685"/>
    <w:rsid w:val="00972F85"/>
    <w:rsid w:val="00973B1D"/>
    <w:rsid w:val="009748D8"/>
    <w:rsid w:val="009803D7"/>
    <w:rsid w:val="0098227D"/>
    <w:rsid w:val="00982BC5"/>
    <w:rsid w:val="00983AB8"/>
    <w:rsid w:val="00983E66"/>
    <w:rsid w:val="0098510E"/>
    <w:rsid w:val="009853A6"/>
    <w:rsid w:val="00987EC2"/>
    <w:rsid w:val="00994E4C"/>
    <w:rsid w:val="00996E4E"/>
    <w:rsid w:val="00997525"/>
    <w:rsid w:val="009A012D"/>
    <w:rsid w:val="009A0DD0"/>
    <w:rsid w:val="009A40F8"/>
    <w:rsid w:val="009A590E"/>
    <w:rsid w:val="009B1B46"/>
    <w:rsid w:val="009B1BC2"/>
    <w:rsid w:val="009B208E"/>
    <w:rsid w:val="009B2ED6"/>
    <w:rsid w:val="009B376A"/>
    <w:rsid w:val="009B454A"/>
    <w:rsid w:val="009B611A"/>
    <w:rsid w:val="009B621B"/>
    <w:rsid w:val="009B6808"/>
    <w:rsid w:val="009B77B0"/>
    <w:rsid w:val="009C1025"/>
    <w:rsid w:val="009C19C3"/>
    <w:rsid w:val="009D1BAA"/>
    <w:rsid w:val="009D25C9"/>
    <w:rsid w:val="009D2C17"/>
    <w:rsid w:val="009D4945"/>
    <w:rsid w:val="009D665A"/>
    <w:rsid w:val="009D725C"/>
    <w:rsid w:val="009D767A"/>
    <w:rsid w:val="009D7A16"/>
    <w:rsid w:val="009D7E24"/>
    <w:rsid w:val="009E0760"/>
    <w:rsid w:val="009E4481"/>
    <w:rsid w:val="009E6BCF"/>
    <w:rsid w:val="009F0A67"/>
    <w:rsid w:val="009F0EA2"/>
    <w:rsid w:val="009F1D08"/>
    <w:rsid w:val="009F415B"/>
    <w:rsid w:val="009F431F"/>
    <w:rsid w:val="009F5B04"/>
    <w:rsid w:val="009F6AA7"/>
    <w:rsid w:val="009F7337"/>
    <w:rsid w:val="00A000AD"/>
    <w:rsid w:val="00A00171"/>
    <w:rsid w:val="00A024C2"/>
    <w:rsid w:val="00A06B2D"/>
    <w:rsid w:val="00A070F9"/>
    <w:rsid w:val="00A128E2"/>
    <w:rsid w:val="00A15C7B"/>
    <w:rsid w:val="00A15E97"/>
    <w:rsid w:val="00A16E40"/>
    <w:rsid w:val="00A20DAB"/>
    <w:rsid w:val="00A21B78"/>
    <w:rsid w:val="00A2315C"/>
    <w:rsid w:val="00A24A51"/>
    <w:rsid w:val="00A24D15"/>
    <w:rsid w:val="00A25592"/>
    <w:rsid w:val="00A258AE"/>
    <w:rsid w:val="00A25DF6"/>
    <w:rsid w:val="00A33495"/>
    <w:rsid w:val="00A335EC"/>
    <w:rsid w:val="00A33668"/>
    <w:rsid w:val="00A35053"/>
    <w:rsid w:val="00A35367"/>
    <w:rsid w:val="00A36248"/>
    <w:rsid w:val="00A36F59"/>
    <w:rsid w:val="00A40CC0"/>
    <w:rsid w:val="00A40D5B"/>
    <w:rsid w:val="00A41336"/>
    <w:rsid w:val="00A4229E"/>
    <w:rsid w:val="00A4497C"/>
    <w:rsid w:val="00A44FE3"/>
    <w:rsid w:val="00A451D3"/>
    <w:rsid w:val="00A50874"/>
    <w:rsid w:val="00A51930"/>
    <w:rsid w:val="00A51B0B"/>
    <w:rsid w:val="00A51BE0"/>
    <w:rsid w:val="00A525CF"/>
    <w:rsid w:val="00A52B48"/>
    <w:rsid w:val="00A53A3B"/>
    <w:rsid w:val="00A55FA1"/>
    <w:rsid w:val="00A57761"/>
    <w:rsid w:val="00A66531"/>
    <w:rsid w:val="00A677C3"/>
    <w:rsid w:val="00A709E2"/>
    <w:rsid w:val="00A7334C"/>
    <w:rsid w:val="00A76BA8"/>
    <w:rsid w:val="00A7743A"/>
    <w:rsid w:val="00A8099C"/>
    <w:rsid w:val="00A81775"/>
    <w:rsid w:val="00A82702"/>
    <w:rsid w:val="00A829E0"/>
    <w:rsid w:val="00A8631A"/>
    <w:rsid w:val="00A8732B"/>
    <w:rsid w:val="00A87AF2"/>
    <w:rsid w:val="00A93CBF"/>
    <w:rsid w:val="00A94A50"/>
    <w:rsid w:val="00A96E9D"/>
    <w:rsid w:val="00AA0395"/>
    <w:rsid w:val="00AA3BEB"/>
    <w:rsid w:val="00AA58C3"/>
    <w:rsid w:val="00AA61AF"/>
    <w:rsid w:val="00AB0DA7"/>
    <w:rsid w:val="00AB255C"/>
    <w:rsid w:val="00AB3426"/>
    <w:rsid w:val="00AB5199"/>
    <w:rsid w:val="00AB7979"/>
    <w:rsid w:val="00AC1CFF"/>
    <w:rsid w:val="00AC4272"/>
    <w:rsid w:val="00AC532D"/>
    <w:rsid w:val="00AC5F4E"/>
    <w:rsid w:val="00AC6758"/>
    <w:rsid w:val="00AC6E67"/>
    <w:rsid w:val="00AC70BE"/>
    <w:rsid w:val="00AC7661"/>
    <w:rsid w:val="00AD05F6"/>
    <w:rsid w:val="00AD0991"/>
    <w:rsid w:val="00AD2D13"/>
    <w:rsid w:val="00AD2D14"/>
    <w:rsid w:val="00AD3573"/>
    <w:rsid w:val="00AD39DD"/>
    <w:rsid w:val="00AD52AE"/>
    <w:rsid w:val="00AD7941"/>
    <w:rsid w:val="00AE1652"/>
    <w:rsid w:val="00AE2F87"/>
    <w:rsid w:val="00AE3E03"/>
    <w:rsid w:val="00AE3F22"/>
    <w:rsid w:val="00AE41B5"/>
    <w:rsid w:val="00AF0D97"/>
    <w:rsid w:val="00AF26BA"/>
    <w:rsid w:val="00AF3C6F"/>
    <w:rsid w:val="00AF6991"/>
    <w:rsid w:val="00B01916"/>
    <w:rsid w:val="00B02FCB"/>
    <w:rsid w:val="00B03B45"/>
    <w:rsid w:val="00B041B9"/>
    <w:rsid w:val="00B04FAF"/>
    <w:rsid w:val="00B1194C"/>
    <w:rsid w:val="00B147D3"/>
    <w:rsid w:val="00B20AD3"/>
    <w:rsid w:val="00B215D7"/>
    <w:rsid w:val="00B21DA3"/>
    <w:rsid w:val="00B23E4B"/>
    <w:rsid w:val="00B3070B"/>
    <w:rsid w:val="00B30B80"/>
    <w:rsid w:val="00B3749C"/>
    <w:rsid w:val="00B43714"/>
    <w:rsid w:val="00B43E41"/>
    <w:rsid w:val="00B43FA1"/>
    <w:rsid w:val="00B45E26"/>
    <w:rsid w:val="00B46F85"/>
    <w:rsid w:val="00B51BCC"/>
    <w:rsid w:val="00B528F7"/>
    <w:rsid w:val="00B53710"/>
    <w:rsid w:val="00B53F8B"/>
    <w:rsid w:val="00B56B97"/>
    <w:rsid w:val="00B62545"/>
    <w:rsid w:val="00B627FB"/>
    <w:rsid w:val="00B641A1"/>
    <w:rsid w:val="00B65FAB"/>
    <w:rsid w:val="00B66913"/>
    <w:rsid w:val="00B70330"/>
    <w:rsid w:val="00B71147"/>
    <w:rsid w:val="00B72F51"/>
    <w:rsid w:val="00B733E2"/>
    <w:rsid w:val="00B7707E"/>
    <w:rsid w:val="00B779DB"/>
    <w:rsid w:val="00B77F62"/>
    <w:rsid w:val="00B81267"/>
    <w:rsid w:val="00B81AB8"/>
    <w:rsid w:val="00B82406"/>
    <w:rsid w:val="00B8317F"/>
    <w:rsid w:val="00B83C73"/>
    <w:rsid w:val="00B86052"/>
    <w:rsid w:val="00B919DC"/>
    <w:rsid w:val="00B93443"/>
    <w:rsid w:val="00B9468A"/>
    <w:rsid w:val="00B96194"/>
    <w:rsid w:val="00B96D5B"/>
    <w:rsid w:val="00B97242"/>
    <w:rsid w:val="00B973DC"/>
    <w:rsid w:val="00BA06A0"/>
    <w:rsid w:val="00BA097E"/>
    <w:rsid w:val="00BA2093"/>
    <w:rsid w:val="00BA2FE3"/>
    <w:rsid w:val="00BA3D76"/>
    <w:rsid w:val="00BA40EE"/>
    <w:rsid w:val="00BA492B"/>
    <w:rsid w:val="00BA5F07"/>
    <w:rsid w:val="00BA622A"/>
    <w:rsid w:val="00BA629E"/>
    <w:rsid w:val="00BA730A"/>
    <w:rsid w:val="00BB2749"/>
    <w:rsid w:val="00BB3141"/>
    <w:rsid w:val="00BB409E"/>
    <w:rsid w:val="00BB42B1"/>
    <w:rsid w:val="00BB62B0"/>
    <w:rsid w:val="00BC2770"/>
    <w:rsid w:val="00BC4832"/>
    <w:rsid w:val="00BC53AC"/>
    <w:rsid w:val="00BC7698"/>
    <w:rsid w:val="00BC76C8"/>
    <w:rsid w:val="00BD1246"/>
    <w:rsid w:val="00BD1ADA"/>
    <w:rsid w:val="00BD43CD"/>
    <w:rsid w:val="00BD43D4"/>
    <w:rsid w:val="00BD7CD6"/>
    <w:rsid w:val="00BE1F64"/>
    <w:rsid w:val="00BE2371"/>
    <w:rsid w:val="00BE3094"/>
    <w:rsid w:val="00BE32EC"/>
    <w:rsid w:val="00BE52EE"/>
    <w:rsid w:val="00BE5647"/>
    <w:rsid w:val="00BE58C6"/>
    <w:rsid w:val="00BE65F0"/>
    <w:rsid w:val="00BE69CF"/>
    <w:rsid w:val="00BE7C6B"/>
    <w:rsid w:val="00BF4030"/>
    <w:rsid w:val="00BF4D4A"/>
    <w:rsid w:val="00BF58C6"/>
    <w:rsid w:val="00BF6190"/>
    <w:rsid w:val="00BF7E23"/>
    <w:rsid w:val="00C01FE7"/>
    <w:rsid w:val="00C02B56"/>
    <w:rsid w:val="00C02F3F"/>
    <w:rsid w:val="00C0394D"/>
    <w:rsid w:val="00C05082"/>
    <w:rsid w:val="00C057CF"/>
    <w:rsid w:val="00C05C89"/>
    <w:rsid w:val="00C06D70"/>
    <w:rsid w:val="00C100AC"/>
    <w:rsid w:val="00C10CC1"/>
    <w:rsid w:val="00C11926"/>
    <w:rsid w:val="00C11994"/>
    <w:rsid w:val="00C1292A"/>
    <w:rsid w:val="00C22928"/>
    <w:rsid w:val="00C2436F"/>
    <w:rsid w:val="00C303BE"/>
    <w:rsid w:val="00C30CBB"/>
    <w:rsid w:val="00C3193B"/>
    <w:rsid w:val="00C326E2"/>
    <w:rsid w:val="00C33EDF"/>
    <w:rsid w:val="00C37847"/>
    <w:rsid w:val="00C402BA"/>
    <w:rsid w:val="00C40483"/>
    <w:rsid w:val="00C43139"/>
    <w:rsid w:val="00C43528"/>
    <w:rsid w:val="00C43C3C"/>
    <w:rsid w:val="00C45F09"/>
    <w:rsid w:val="00C4665D"/>
    <w:rsid w:val="00C476A0"/>
    <w:rsid w:val="00C47F4E"/>
    <w:rsid w:val="00C51097"/>
    <w:rsid w:val="00C51531"/>
    <w:rsid w:val="00C515BD"/>
    <w:rsid w:val="00C53E5A"/>
    <w:rsid w:val="00C5556C"/>
    <w:rsid w:val="00C57349"/>
    <w:rsid w:val="00C57F66"/>
    <w:rsid w:val="00C602A7"/>
    <w:rsid w:val="00C60AC5"/>
    <w:rsid w:val="00C6229A"/>
    <w:rsid w:val="00C62DDE"/>
    <w:rsid w:val="00C64927"/>
    <w:rsid w:val="00C64BAA"/>
    <w:rsid w:val="00C66B50"/>
    <w:rsid w:val="00C71085"/>
    <w:rsid w:val="00C712FF"/>
    <w:rsid w:val="00C74797"/>
    <w:rsid w:val="00C747C4"/>
    <w:rsid w:val="00C7494F"/>
    <w:rsid w:val="00C74984"/>
    <w:rsid w:val="00C77956"/>
    <w:rsid w:val="00C80D21"/>
    <w:rsid w:val="00C80F0C"/>
    <w:rsid w:val="00C82A1D"/>
    <w:rsid w:val="00C85122"/>
    <w:rsid w:val="00C8528C"/>
    <w:rsid w:val="00C854F0"/>
    <w:rsid w:val="00C85CC5"/>
    <w:rsid w:val="00C86DEB"/>
    <w:rsid w:val="00C87AA2"/>
    <w:rsid w:val="00C91EC5"/>
    <w:rsid w:val="00C966F6"/>
    <w:rsid w:val="00CA1FA8"/>
    <w:rsid w:val="00CA31F1"/>
    <w:rsid w:val="00CA452C"/>
    <w:rsid w:val="00CB0790"/>
    <w:rsid w:val="00CB3B14"/>
    <w:rsid w:val="00CB655F"/>
    <w:rsid w:val="00CB758F"/>
    <w:rsid w:val="00CC0728"/>
    <w:rsid w:val="00CC0BBC"/>
    <w:rsid w:val="00CC31C5"/>
    <w:rsid w:val="00CC3999"/>
    <w:rsid w:val="00CC6883"/>
    <w:rsid w:val="00CC7DAC"/>
    <w:rsid w:val="00CD10A9"/>
    <w:rsid w:val="00CD2019"/>
    <w:rsid w:val="00CD2FCB"/>
    <w:rsid w:val="00CD39E0"/>
    <w:rsid w:val="00CD4250"/>
    <w:rsid w:val="00CD57B0"/>
    <w:rsid w:val="00CD6C27"/>
    <w:rsid w:val="00CE05C5"/>
    <w:rsid w:val="00CE12EC"/>
    <w:rsid w:val="00CE21CF"/>
    <w:rsid w:val="00CE284E"/>
    <w:rsid w:val="00CE5321"/>
    <w:rsid w:val="00CE6120"/>
    <w:rsid w:val="00CE6A25"/>
    <w:rsid w:val="00CE6F33"/>
    <w:rsid w:val="00CF3B99"/>
    <w:rsid w:val="00CF50D4"/>
    <w:rsid w:val="00CF5D9B"/>
    <w:rsid w:val="00CF6FD5"/>
    <w:rsid w:val="00D017FB"/>
    <w:rsid w:val="00D02B66"/>
    <w:rsid w:val="00D033CB"/>
    <w:rsid w:val="00D04A2F"/>
    <w:rsid w:val="00D05131"/>
    <w:rsid w:val="00D07333"/>
    <w:rsid w:val="00D10DB1"/>
    <w:rsid w:val="00D15192"/>
    <w:rsid w:val="00D15371"/>
    <w:rsid w:val="00D17F26"/>
    <w:rsid w:val="00D250D1"/>
    <w:rsid w:val="00D26C48"/>
    <w:rsid w:val="00D316C2"/>
    <w:rsid w:val="00D3197C"/>
    <w:rsid w:val="00D33D77"/>
    <w:rsid w:val="00D40219"/>
    <w:rsid w:val="00D40ED4"/>
    <w:rsid w:val="00D42C48"/>
    <w:rsid w:val="00D442A3"/>
    <w:rsid w:val="00D45587"/>
    <w:rsid w:val="00D457EB"/>
    <w:rsid w:val="00D45CDE"/>
    <w:rsid w:val="00D463E9"/>
    <w:rsid w:val="00D469B2"/>
    <w:rsid w:val="00D46CA2"/>
    <w:rsid w:val="00D51B42"/>
    <w:rsid w:val="00D558A2"/>
    <w:rsid w:val="00D55F15"/>
    <w:rsid w:val="00D56772"/>
    <w:rsid w:val="00D56D53"/>
    <w:rsid w:val="00D57720"/>
    <w:rsid w:val="00D61E83"/>
    <w:rsid w:val="00D629C2"/>
    <w:rsid w:val="00D6359D"/>
    <w:rsid w:val="00D63C24"/>
    <w:rsid w:val="00D641D0"/>
    <w:rsid w:val="00D66760"/>
    <w:rsid w:val="00D676D2"/>
    <w:rsid w:val="00D6794A"/>
    <w:rsid w:val="00D67FB4"/>
    <w:rsid w:val="00D7021F"/>
    <w:rsid w:val="00D7345D"/>
    <w:rsid w:val="00D75A1D"/>
    <w:rsid w:val="00D7779A"/>
    <w:rsid w:val="00D77830"/>
    <w:rsid w:val="00D82BE3"/>
    <w:rsid w:val="00D83712"/>
    <w:rsid w:val="00D84146"/>
    <w:rsid w:val="00D90AC2"/>
    <w:rsid w:val="00D92463"/>
    <w:rsid w:val="00D9445D"/>
    <w:rsid w:val="00D94928"/>
    <w:rsid w:val="00D95E36"/>
    <w:rsid w:val="00D97AF8"/>
    <w:rsid w:val="00DA207A"/>
    <w:rsid w:val="00DA3BC7"/>
    <w:rsid w:val="00DA54EA"/>
    <w:rsid w:val="00DA6321"/>
    <w:rsid w:val="00DA714E"/>
    <w:rsid w:val="00DA77D8"/>
    <w:rsid w:val="00DB0FE2"/>
    <w:rsid w:val="00DB135F"/>
    <w:rsid w:val="00DB48B7"/>
    <w:rsid w:val="00DB4BA0"/>
    <w:rsid w:val="00DB5F96"/>
    <w:rsid w:val="00DB6C2C"/>
    <w:rsid w:val="00DB6CB6"/>
    <w:rsid w:val="00DC08B8"/>
    <w:rsid w:val="00DC0C88"/>
    <w:rsid w:val="00DC1969"/>
    <w:rsid w:val="00DC21D4"/>
    <w:rsid w:val="00DC2A91"/>
    <w:rsid w:val="00DC2D2E"/>
    <w:rsid w:val="00DC42E9"/>
    <w:rsid w:val="00DC5F47"/>
    <w:rsid w:val="00DC7969"/>
    <w:rsid w:val="00DC7CD2"/>
    <w:rsid w:val="00DD01A8"/>
    <w:rsid w:val="00DD0523"/>
    <w:rsid w:val="00DD346D"/>
    <w:rsid w:val="00DD348B"/>
    <w:rsid w:val="00DD5B36"/>
    <w:rsid w:val="00DD5BF6"/>
    <w:rsid w:val="00DD7059"/>
    <w:rsid w:val="00DE0805"/>
    <w:rsid w:val="00DE1D65"/>
    <w:rsid w:val="00DE3158"/>
    <w:rsid w:val="00DE3AFA"/>
    <w:rsid w:val="00DE3D6D"/>
    <w:rsid w:val="00DF2FA9"/>
    <w:rsid w:val="00DF32A7"/>
    <w:rsid w:val="00DF342C"/>
    <w:rsid w:val="00DF3F48"/>
    <w:rsid w:val="00DF410B"/>
    <w:rsid w:val="00DF65D7"/>
    <w:rsid w:val="00DF7BF2"/>
    <w:rsid w:val="00E038AE"/>
    <w:rsid w:val="00E05BDA"/>
    <w:rsid w:val="00E061A1"/>
    <w:rsid w:val="00E065D1"/>
    <w:rsid w:val="00E12E9F"/>
    <w:rsid w:val="00E13DC7"/>
    <w:rsid w:val="00E157BE"/>
    <w:rsid w:val="00E1641A"/>
    <w:rsid w:val="00E16D6F"/>
    <w:rsid w:val="00E16DAB"/>
    <w:rsid w:val="00E1733B"/>
    <w:rsid w:val="00E17A1E"/>
    <w:rsid w:val="00E3101A"/>
    <w:rsid w:val="00E3184C"/>
    <w:rsid w:val="00E337BA"/>
    <w:rsid w:val="00E36F47"/>
    <w:rsid w:val="00E37D18"/>
    <w:rsid w:val="00E37F72"/>
    <w:rsid w:val="00E44385"/>
    <w:rsid w:val="00E468D8"/>
    <w:rsid w:val="00E50C04"/>
    <w:rsid w:val="00E51C3F"/>
    <w:rsid w:val="00E56CC9"/>
    <w:rsid w:val="00E60963"/>
    <w:rsid w:val="00E63AC9"/>
    <w:rsid w:val="00E65913"/>
    <w:rsid w:val="00E667D1"/>
    <w:rsid w:val="00E708E8"/>
    <w:rsid w:val="00E70E24"/>
    <w:rsid w:val="00E80970"/>
    <w:rsid w:val="00E84D36"/>
    <w:rsid w:val="00E8552E"/>
    <w:rsid w:val="00E86148"/>
    <w:rsid w:val="00E871A4"/>
    <w:rsid w:val="00E871A6"/>
    <w:rsid w:val="00E90DA3"/>
    <w:rsid w:val="00E9226A"/>
    <w:rsid w:val="00E92AD1"/>
    <w:rsid w:val="00E95ACE"/>
    <w:rsid w:val="00EA086F"/>
    <w:rsid w:val="00EA104B"/>
    <w:rsid w:val="00EA22FC"/>
    <w:rsid w:val="00EA3037"/>
    <w:rsid w:val="00EA6354"/>
    <w:rsid w:val="00EB0706"/>
    <w:rsid w:val="00EB4537"/>
    <w:rsid w:val="00EB50AF"/>
    <w:rsid w:val="00EB5C55"/>
    <w:rsid w:val="00EB5C87"/>
    <w:rsid w:val="00EB7D51"/>
    <w:rsid w:val="00EB7E35"/>
    <w:rsid w:val="00EC461B"/>
    <w:rsid w:val="00EC52C9"/>
    <w:rsid w:val="00EC7EFF"/>
    <w:rsid w:val="00ED1390"/>
    <w:rsid w:val="00ED228F"/>
    <w:rsid w:val="00ED44E4"/>
    <w:rsid w:val="00ED55EB"/>
    <w:rsid w:val="00ED61DB"/>
    <w:rsid w:val="00ED67DE"/>
    <w:rsid w:val="00ED6BB4"/>
    <w:rsid w:val="00ED756D"/>
    <w:rsid w:val="00ED7D5F"/>
    <w:rsid w:val="00EE00B8"/>
    <w:rsid w:val="00EE03C1"/>
    <w:rsid w:val="00EE1090"/>
    <w:rsid w:val="00EE5295"/>
    <w:rsid w:val="00EE5BB3"/>
    <w:rsid w:val="00EE6F8E"/>
    <w:rsid w:val="00EF2922"/>
    <w:rsid w:val="00EF3DAF"/>
    <w:rsid w:val="00EF41BC"/>
    <w:rsid w:val="00EF5FC2"/>
    <w:rsid w:val="00EF7FA5"/>
    <w:rsid w:val="00F00A68"/>
    <w:rsid w:val="00F01E83"/>
    <w:rsid w:val="00F0454A"/>
    <w:rsid w:val="00F05C3E"/>
    <w:rsid w:val="00F05FDC"/>
    <w:rsid w:val="00F07491"/>
    <w:rsid w:val="00F07D8F"/>
    <w:rsid w:val="00F11EAA"/>
    <w:rsid w:val="00F12B28"/>
    <w:rsid w:val="00F1528D"/>
    <w:rsid w:val="00F160EF"/>
    <w:rsid w:val="00F20F8F"/>
    <w:rsid w:val="00F23695"/>
    <w:rsid w:val="00F30C57"/>
    <w:rsid w:val="00F3364A"/>
    <w:rsid w:val="00F35668"/>
    <w:rsid w:val="00F3798A"/>
    <w:rsid w:val="00F37F6A"/>
    <w:rsid w:val="00F416F9"/>
    <w:rsid w:val="00F4206A"/>
    <w:rsid w:val="00F4314F"/>
    <w:rsid w:val="00F44201"/>
    <w:rsid w:val="00F46F61"/>
    <w:rsid w:val="00F47EDD"/>
    <w:rsid w:val="00F51023"/>
    <w:rsid w:val="00F511AC"/>
    <w:rsid w:val="00F54B97"/>
    <w:rsid w:val="00F54D17"/>
    <w:rsid w:val="00F606ED"/>
    <w:rsid w:val="00F60A40"/>
    <w:rsid w:val="00F60AC7"/>
    <w:rsid w:val="00F61329"/>
    <w:rsid w:val="00F63737"/>
    <w:rsid w:val="00F64D69"/>
    <w:rsid w:val="00F670C3"/>
    <w:rsid w:val="00F71544"/>
    <w:rsid w:val="00F72A18"/>
    <w:rsid w:val="00F73CDB"/>
    <w:rsid w:val="00F74417"/>
    <w:rsid w:val="00F803BE"/>
    <w:rsid w:val="00F809EB"/>
    <w:rsid w:val="00F82515"/>
    <w:rsid w:val="00F82AE9"/>
    <w:rsid w:val="00F85B0F"/>
    <w:rsid w:val="00F860BF"/>
    <w:rsid w:val="00F90DD9"/>
    <w:rsid w:val="00F90F98"/>
    <w:rsid w:val="00F92476"/>
    <w:rsid w:val="00F93CFA"/>
    <w:rsid w:val="00F9559F"/>
    <w:rsid w:val="00F95C52"/>
    <w:rsid w:val="00FA163A"/>
    <w:rsid w:val="00FA2A86"/>
    <w:rsid w:val="00FA3EA3"/>
    <w:rsid w:val="00FA480B"/>
    <w:rsid w:val="00FA4C7A"/>
    <w:rsid w:val="00FA54EF"/>
    <w:rsid w:val="00FA7403"/>
    <w:rsid w:val="00FA748F"/>
    <w:rsid w:val="00FB0482"/>
    <w:rsid w:val="00FB2335"/>
    <w:rsid w:val="00FB2F25"/>
    <w:rsid w:val="00FB345E"/>
    <w:rsid w:val="00FC2990"/>
    <w:rsid w:val="00FC4748"/>
    <w:rsid w:val="00FC641D"/>
    <w:rsid w:val="00FD05E7"/>
    <w:rsid w:val="00FD0691"/>
    <w:rsid w:val="00FD3EC6"/>
    <w:rsid w:val="00FD5109"/>
    <w:rsid w:val="00FD6851"/>
    <w:rsid w:val="00FD6E19"/>
    <w:rsid w:val="00FD7225"/>
    <w:rsid w:val="00FE01BC"/>
    <w:rsid w:val="00FE0932"/>
    <w:rsid w:val="00FE0BE2"/>
    <w:rsid w:val="00FE13B9"/>
    <w:rsid w:val="00FE2990"/>
    <w:rsid w:val="00FE5473"/>
    <w:rsid w:val="00FE5F29"/>
    <w:rsid w:val="00FE7407"/>
    <w:rsid w:val="00FF031F"/>
    <w:rsid w:val="00FF087C"/>
    <w:rsid w:val="00FF135C"/>
    <w:rsid w:val="00FF2C72"/>
    <w:rsid w:val="00FF3C93"/>
    <w:rsid w:val="00FF50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7E9F0613-3945-4082-88C6-09455248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lang w:val="en-GB"/>
    </w:rPr>
  </w:style>
  <w:style w:type="paragraph" w:styleId="Heading1">
    <w:name w:val="heading 1"/>
    <w:basedOn w:val="Normal"/>
    <w:next w:val="Normal"/>
    <w:link w:val="Heading1Char"/>
    <w:uiPriority w:val="9"/>
    <w:qFormat/>
    <w:rsid w:val="004A3C0E"/>
    <w:pPr>
      <w:outlineLvl w:val="0"/>
    </w:pPr>
    <w:rPr>
      <w:b/>
      <w:bCs/>
    </w:rPr>
  </w:style>
  <w:style w:type="paragraph" w:styleId="Heading2">
    <w:name w:val="heading 2"/>
    <w:basedOn w:val="ListParagraph"/>
    <w:next w:val="Normal"/>
    <w:link w:val="Heading2Char"/>
    <w:uiPriority w:val="9"/>
    <w:qFormat/>
    <w:rsid w:val="00C66B50"/>
    <w:pPr>
      <w:widowControl/>
      <w:tabs>
        <w:tab w:val="center" w:pos="0"/>
      </w:tabs>
      <w:spacing w:after="180"/>
      <w:ind w:left="0"/>
      <w:contextualSpacing w:val="0"/>
      <w:jc w:val="both"/>
      <w:outlineLvl w:val="1"/>
    </w:pPr>
    <w:rPr>
      <w:rFonts w:ascii="Arial" w:hAnsi="Arial" w:cs="Arial"/>
      <w:sz w:val="22"/>
      <w:szCs w:val="22"/>
      <w:u w:val="single"/>
    </w:rPr>
  </w:style>
  <w:style w:type="paragraph" w:styleId="Heading3">
    <w:name w:val="heading 3"/>
    <w:basedOn w:val="Heading2"/>
    <w:next w:val="Normal"/>
    <w:link w:val="Heading3Char"/>
    <w:uiPriority w:val="9"/>
    <w:unhideWhenUsed/>
    <w:qFormat/>
    <w:rsid w:val="00771018"/>
    <w:pPr>
      <w:spacing w:after="0"/>
      <w:outlineLvl w:val="2"/>
    </w:pPr>
  </w:style>
  <w:style w:type="paragraph" w:styleId="Heading4">
    <w:name w:val="heading 4"/>
    <w:basedOn w:val="ListParagraph"/>
    <w:next w:val="Normal"/>
    <w:link w:val="Heading4Char"/>
    <w:qFormat/>
    <w:rsid w:val="003C76FC"/>
    <w:pPr>
      <w:widowControl/>
      <w:tabs>
        <w:tab w:val="center" w:pos="0"/>
      </w:tabs>
      <w:spacing w:after="180"/>
      <w:ind w:left="0"/>
      <w:contextualSpacing w:val="0"/>
      <w:jc w:val="both"/>
      <w:outlineLvl w:val="3"/>
    </w:pPr>
    <w:rPr>
      <w:rFonts w:asciiTheme="minorBidi" w:hAnsiTheme="minorBidi" w:cstheme="minorBidi"/>
      <w:b/>
      <w:bCs/>
      <w:sz w:val="22"/>
      <w:szCs w:val="22"/>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uiPriority w:val="9"/>
    <w:rsid w:val="00C66B50"/>
    <w:rPr>
      <w:rFonts w:ascii="Arial" w:eastAsia="Times New Roman" w:hAnsi="Arial" w:cs="Arial"/>
      <w:snapToGrid w:val="0"/>
      <w:u w:val="single"/>
      <w:lang w:val="en-GB"/>
    </w:rPr>
  </w:style>
  <w:style w:type="character" w:customStyle="1" w:styleId="Heading4Char">
    <w:name w:val="Heading 4 Char"/>
    <w:basedOn w:val="DefaultParagraphFont"/>
    <w:link w:val="Heading4"/>
    <w:rsid w:val="003C76FC"/>
    <w:rPr>
      <w:rFonts w:asciiTheme="minorBidi" w:eastAsia="Times New Roman" w:hAnsiTheme="minorBidi"/>
      <w:b/>
      <w:bCs/>
      <w:snapToGrid w:val="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uiPriority w:val="99"/>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character" w:styleId="CommentReference">
    <w:name w:val="annotation reference"/>
    <w:basedOn w:val="DefaultParagraphFont"/>
    <w:uiPriority w:val="99"/>
    <w:semiHidden/>
    <w:unhideWhenUsed/>
    <w:rsid w:val="00D017FB"/>
    <w:rPr>
      <w:sz w:val="16"/>
      <w:szCs w:val="16"/>
    </w:rPr>
  </w:style>
  <w:style w:type="paragraph" w:styleId="CommentText">
    <w:name w:val="annotation text"/>
    <w:basedOn w:val="Normal"/>
    <w:link w:val="CommentTextChar"/>
    <w:uiPriority w:val="99"/>
    <w:unhideWhenUsed/>
    <w:rsid w:val="00D017FB"/>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D017FB"/>
    <w:rPr>
      <w:sz w:val="20"/>
      <w:szCs w:val="20"/>
      <w:lang w:val="en-GB"/>
    </w:rPr>
  </w:style>
  <w:style w:type="table" w:styleId="TableGrid">
    <w:name w:val="Table Grid"/>
    <w:basedOn w:val="TableNormal"/>
    <w:uiPriority w:val="39"/>
    <w:rsid w:val="00D017FB"/>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017FB"/>
    <w:pPr>
      <w:tabs>
        <w:tab w:val="center" w:pos="4513"/>
        <w:tab w:val="right" w:pos="9026"/>
      </w:tabs>
    </w:pPr>
    <w:rPr>
      <w:rFonts w:ascii="Calibri" w:hAnsi="Calibri"/>
      <w:color w:val="000000" w:themeColor="text1"/>
      <w:sz w:val="20"/>
      <w:szCs w:val="20"/>
      <w:lang w:val="en-ZA"/>
    </w:rPr>
  </w:style>
  <w:style w:type="character" w:customStyle="1" w:styleId="FootnoteTextChar">
    <w:name w:val="Footnote Text Char"/>
    <w:basedOn w:val="DefaultParagraphFont"/>
    <w:link w:val="FootnoteText"/>
    <w:uiPriority w:val="99"/>
    <w:rsid w:val="00D017FB"/>
    <w:rPr>
      <w:rFonts w:ascii="Calibri" w:hAnsi="Calibri"/>
      <w:color w:val="000000" w:themeColor="text1"/>
      <w:sz w:val="20"/>
      <w:szCs w:val="20"/>
      <w:lang w:val="en-ZA"/>
    </w:rPr>
  </w:style>
  <w:style w:type="character" w:styleId="FootnoteReference">
    <w:name w:val="footnote reference"/>
    <w:basedOn w:val="DefaultParagraphFont"/>
    <w:uiPriority w:val="99"/>
    <w:unhideWhenUsed/>
    <w:rsid w:val="00D017FB"/>
    <w:rPr>
      <w:vertAlign w:val="superscript"/>
    </w:rPr>
  </w:style>
  <w:style w:type="paragraph" w:customStyle="1" w:styleId="Bodycopy">
    <w:name w:val="Body copy"/>
    <w:basedOn w:val="Normal"/>
    <w:uiPriority w:val="99"/>
    <w:qFormat/>
    <w:rsid w:val="00D017FB"/>
    <w:pPr>
      <w:tabs>
        <w:tab w:val="left" w:pos="480"/>
        <w:tab w:val="left" w:pos="3960"/>
        <w:tab w:val="left" w:pos="8320"/>
      </w:tabs>
      <w:suppressAutoHyphens/>
      <w:autoSpaceDE w:val="0"/>
      <w:autoSpaceDN w:val="0"/>
      <w:adjustRightInd w:val="0"/>
      <w:spacing w:before="240" w:line="288" w:lineRule="auto"/>
      <w:jc w:val="both"/>
      <w:textAlignment w:val="center"/>
    </w:pPr>
    <w:rPr>
      <w:rFonts w:asciiTheme="minorHAnsi" w:hAnsiTheme="minorHAnsi" w:cs="ArialMT"/>
      <w:color w:val="000000" w:themeColor="text1"/>
      <w:szCs w:val="20"/>
      <w:lang w:val="pt-BR"/>
    </w:rPr>
  </w:style>
  <w:style w:type="character" w:styleId="Mention">
    <w:name w:val="Mention"/>
    <w:basedOn w:val="DefaultParagraphFont"/>
    <w:uiPriority w:val="99"/>
    <w:unhideWhenUsed/>
    <w:rsid w:val="00D017FB"/>
    <w:rPr>
      <w:color w:val="2B579A"/>
      <w:shd w:val="clear" w:color="auto" w:fill="E1DFDD"/>
    </w:rPr>
  </w:style>
  <w:style w:type="paragraph" w:styleId="Revision">
    <w:name w:val="Revision"/>
    <w:hidden/>
    <w:uiPriority w:val="99"/>
    <w:semiHidden/>
    <w:rsid w:val="00D017FB"/>
    <w:rPr>
      <w:rFonts w:ascii="Arial" w:hAnsi="Arial"/>
    </w:rPr>
  </w:style>
  <w:style w:type="character" w:styleId="FollowedHyperlink">
    <w:name w:val="FollowedHyperlink"/>
    <w:basedOn w:val="DefaultParagraphFont"/>
    <w:uiPriority w:val="99"/>
    <w:semiHidden/>
    <w:unhideWhenUsed/>
    <w:rsid w:val="00D629C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44385"/>
    <w:pPr>
      <w:spacing w:after="0"/>
    </w:pPr>
    <w:rPr>
      <w:rFonts w:ascii="Arial" w:hAnsi="Arial"/>
      <w:b/>
      <w:bCs/>
      <w:lang w:val="en-US"/>
    </w:rPr>
  </w:style>
  <w:style w:type="character" w:customStyle="1" w:styleId="CommentSubjectChar">
    <w:name w:val="Comment Subject Char"/>
    <w:basedOn w:val="CommentTextChar"/>
    <w:link w:val="CommentSubject"/>
    <w:uiPriority w:val="99"/>
    <w:semiHidden/>
    <w:rsid w:val="00E44385"/>
    <w:rPr>
      <w:rFonts w:ascii="Arial" w:hAnsi="Arial"/>
      <w:b/>
      <w:bCs/>
      <w:sz w:val="20"/>
      <w:szCs w:val="20"/>
      <w:lang w:val="en-GB"/>
    </w:rPr>
  </w:style>
  <w:style w:type="paragraph" w:customStyle="1" w:styleId="Sectionheading">
    <w:name w:val="Section heading"/>
    <w:basedOn w:val="Normal"/>
    <w:link w:val="SectionheadingChar"/>
    <w:qFormat/>
    <w:rsid w:val="00ED61DB"/>
    <w:pPr>
      <w:tabs>
        <w:tab w:val="center" w:pos="4513"/>
        <w:tab w:val="right" w:pos="9026"/>
      </w:tabs>
      <w:spacing w:before="300" w:after="180"/>
    </w:pPr>
    <w:rPr>
      <w:rFonts w:ascii="Calibri" w:hAnsi="Calibri" w:cs="ArialMT"/>
      <w:b/>
      <w:bCs/>
      <w:color w:val="1D252D"/>
    </w:rPr>
  </w:style>
  <w:style w:type="character" w:customStyle="1" w:styleId="SectionheadingChar">
    <w:name w:val="Section heading Char"/>
    <w:basedOn w:val="DefaultParagraphFont"/>
    <w:link w:val="Sectionheading"/>
    <w:rsid w:val="00ED61DB"/>
    <w:rPr>
      <w:rFonts w:ascii="Calibri" w:hAnsi="Calibri" w:cs="ArialMT"/>
      <w:b/>
      <w:bCs/>
      <w:color w:val="1D252D"/>
    </w:rPr>
  </w:style>
  <w:style w:type="table" w:customStyle="1" w:styleId="TableGrid1">
    <w:name w:val="Table Grid1"/>
    <w:basedOn w:val="TableNormal"/>
    <w:next w:val="TableGrid"/>
    <w:uiPriority w:val="59"/>
    <w:rsid w:val="003243ED"/>
    <w:rPr>
      <w:rFonts w:ascii="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43E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3C0E"/>
    <w:rPr>
      <w:rFonts w:ascii="Arial" w:hAnsi="Arial"/>
      <w:b/>
      <w:bCs/>
      <w:lang w:val="en-GB"/>
    </w:rPr>
  </w:style>
  <w:style w:type="paragraph" w:styleId="PlainText">
    <w:name w:val="Plain Text"/>
    <w:basedOn w:val="Normal"/>
    <w:link w:val="PlainTextChar"/>
    <w:uiPriority w:val="99"/>
    <w:unhideWhenUsed/>
    <w:rsid w:val="007716C8"/>
    <w:rPr>
      <w:rFonts w:cs="Consolas"/>
      <w:sz w:val="20"/>
      <w:szCs w:val="21"/>
      <w:lang w:eastAsia="en-GB"/>
    </w:rPr>
  </w:style>
  <w:style w:type="character" w:customStyle="1" w:styleId="PlainTextChar">
    <w:name w:val="Plain Text Char"/>
    <w:basedOn w:val="DefaultParagraphFont"/>
    <w:link w:val="PlainText"/>
    <w:uiPriority w:val="99"/>
    <w:rsid w:val="007716C8"/>
    <w:rPr>
      <w:rFonts w:ascii="Arial" w:hAnsi="Arial" w:cs="Consolas"/>
      <w:sz w:val="20"/>
      <w:szCs w:val="21"/>
      <w:lang w:val="en-GB" w:eastAsia="en-GB"/>
    </w:rPr>
  </w:style>
  <w:style w:type="paragraph" w:styleId="BalloonText">
    <w:name w:val="Balloon Text"/>
    <w:basedOn w:val="Normal"/>
    <w:link w:val="BalloonTextChar"/>
    <w:uiPriority w:val="99"/>
    <w:semiHidden/>
    <w:unhideWhenUsed/>
    <w:rsid w:val="007716C8"/>
    <w:rPr>
      <w:rFonts w:ascii="Segoe UI" w:hAnsi="Segoe UI" w:cs="Segoe UI"/>
      <w:sz w:val="18"/>
      <w:szCs w:val="18"/>
      <w:lang w:eastAsia="en-GB"/>
    </w:rPr>
  </w:style>
  <w:style w:type="character" w:customStyle="1" w:styleId="BalloonTextChar">
    <w:name w:val="Balloon Text Char"/>
    <w:basedOn w:val="DefaultParagraphFont"/>
    <w:link w:val="BalloonText"/>
    <w:uiPriority w:val="99"/>
    <w:semiHidden/>
    <w:rsid w:val="007716C8"/>
    <w:rPr>
      <w:rFonts w:ascii="Segoe UI" w:hAnsi="Segoe UI" w:cs="Segoe UI"/>
      <w:sz w:val="18"/>
      <w:szCs w:val="18"/>
      <w:lang w:val="en-GB" w:eastAsia="en-GB"/>
    </w:rPr>
  </w:style>
  <w:style w:type="paragraph" w:styleId="NoSpacing">
    <w:name w:val="No Spacing"/>
    <w:uiPriority w:val="1"/>
    <w:qFormat/>
    <w:rsid w:val="007716C8"/>
    <w:rPr>
      <w:rFonts w:ascii="Times New Roman" w:eastAsia="Times New Roman" w:hAnsi="Times New Roman" w:cs="Times New Roman"/>
      <w:sz w:val="24"/>
      <w:szCs w:val="24"/>
      <w:lang w:val="en-GB"/>
    </w:rPr>
  </w:style>
  <w:style w:type="paragraph" w:customStyle="1" w:styleId="DocumentHeader">
    <w:name w:val="Document Header"/>
    <w:basedOn w:val="Header"/>
    <w:qFormat/>
    <w:rsid w:val="007716C8"/>
    <w:pPr>
      <w:tabs>
        <w:tab w:val="clear" w:pos="4680"/>
        <w:tab w:val="clear" w:pos="9360"/>
        <w:tab w:val="center" w:pos="4513"/>
        <w:tab w:val="right" w:pos="9026"/>
      </w:tabs>
    </w:pPr>
    <w:rPr>
      <w:rFonts w:ascii="Calibri" w:hAnsi="Calibri"/>
      <w:color w:val="4472C4" w:themeColor="accent1"/>
      <w:sz w:val="24"/>
      <w:szCs w:val="28"/>
      <w:lang w:val="en-ZA"/>
    </w:rPr>
  </w:style>
  <w:style w:type="paragraph" w:customStyle="1" w:styleId="SmallHeading">
    <w:name w:val="Small Heading"/>
    <w:basedOn w:val="Normal"/>
    <w:qFormat/>
    <w:rsid w:val="007716C8"/>
    <w:pPr>
      <w:tabs>
        <w:tab w:val="center" w:pos="4513"/>
        <w:tab w:val="right" w:pos="9026"/>
      </w:tabs>
    </w:pPr>
    <w:rPr>
      <w:rFonts w:ascii="Calibri" w:hAnsi="Calibri"/>
      <w:noProof/>
      <w:sz w:val="16"/>
      <w:szCs w:val="18"/>
      <w:lang w:val="en-ZA" w:eastAsia="en-ZA"/>
    </w:rPr>
  </w:style>
  <w:style w:type="paragraph" w:customStyle="1" w:styleId="Pagenumbers">
    <w:name w:val="Page numbers"/>
    <w:basedOn w:val="Footer"/>
    <w:link w:val="PagenumbersChar"/>
    <w:qFormat/>
    <w:rsid w:val="007716C8"/>
    <w:pPr>
      <w:tabs>
        <w:tab w:val="clear" w:pos="4680"/>
        <w:tab w:val="clear" w:pos="9360"/>
        <w:tab w:val="center" w:pos="4513"/>
        <w:tab w:val="right" w:pos="9026"/>
      </w:tabs>
      <w:jc w:val="center"/>
    </w:pPr>
    <w:rPr>
      <w:rFonts w:ascii="Calibri" w:hAnsi="Calibri"/>
      <w:sz w:val="14"/>
      <w:szCs w:val="14"/>
      <w:lang w:val="en-ZA"/>
    </w:rPr>
  </w:style>
  <w:style w:type="character" w:customStyle="1" w:styleId="PagenumbersChar">
    <w:name w:val="Page numbers Char"/>
    <w:basedOn w:val="FooterChar"/>
    <w:link w:val="Pagenumbers"/>
    <w:rsid w:val="007716C8"/>
    <w:rPr>
      <w:rFonts w:ascii="Calibri" w:hAnsi="Calibri"/>
      <w:sz w:val="14"/>
      <w:szCs w:val="14"/>
      <w:lang w:val="en-ZA"/>
    </w:rPr>
  </w:style>
  <w:style w:type="character" w:customStyle="1" w:styleId="UnresolvedMention1">
    <w:name w:val="Unresolved Mention1"/>
    <w:basedOn w:val="DefaultParagraphFont"/>
    <w:uiPriority w:val="99"/>
    <w:semiHidden/>
    <w:unhideWhenUsed/>
    <w:rsid w:val="007716C8"/>
    <w:rPr>
      <w:color w:val="605E5C"/>
      <w:shd w:val="clear" w:color="auto" w:fill="E1DFDD"/>
    </w:rPr>
  </w:style>
  <w:style w:type="paragraph" w:styleId="TOCHeading">
    <w:name w:val="TOC Heading"/>
    <w:basedOn w:val="Heading1"/>
    <w:next w:val="Normal"/>
    <w:uiPriority w:val="39"/>
    <w:unhideWhenUsed/>
    <w:qFormat/>
    <w:rsid w:val="002B329C"/>
    <w:pPr>
      <w:keepNext/>
      <w:keepLine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9D7A16"/>
    <w:pPr>
      <w:tabs>
        <w:tab w:val="left" w:pos="360"/>
        <w:tab w:val="right" w:leader="dot" w:pos="9000"/>
      </w:tabs>
      <w:spacing w:after="100"/>
    </w:pPr>
    <w:rPr>
      <w:b/>
    </w:rPr>
  </w:style>
  <w:style w:type="paragraph" w:styleId="TOC2">
    <w:name w:val="toc 2"/>
    <w:basedOn w:val="Normal"/>
    <w:next w:val="Normal"/>
    <w:autoRedefine/>
    <w:uiPriority w:val="39"/>
    <w:unhideWhenUsed/>
    <w:rsid w:val="00771018"/>
    <w:pPr>
      <w:tabs>
        <w:tab w:val="right" w:leader="dot" w:pos="9016"/>
      </w:tabs>
      <w:spacing w:after="100"/>
    </w:pPr>
    <w:rPr>
      <w:sz w:val="20"/>
    </w:rPr>
  </w:style>
  <w:style w:type="character" w:customStyle="1" w:styleId="Heading3Char">
    <w:name w:val="Heading 3 Char"/>
    <w:basedOn w:val="DefaultParagraphFont"/>
    <w:link w:val="Heading3"/>
    <w:uiPriority w:val="9"/>
    <w:rsid w:val="00771018"/>
    <w:rPr>
      <w:rFonts w:ascii="Arial" w:eastAsia="Times New Roman" w:hAnsi="Arial" w:cs="Arial"/>
      <w:snapToGrid w:val="0"/>
      <w:u w:val="single"/>
      <w:lang w:val="en-GB"/>
    </w:rPr>
  </w:style>
  <w:style w:type="paragraph" w:styleId="TOC3">
    <w:name w:val="toc 3"/>
    <w:basedOn w:val="Normal"/>
    <w:next w:val="Normal"/>
    <w:autoRedefine/>
    <w:uiPriority w:val="39"/>
    <w:unhideWhenUsed/>
    <w:rsid w:val="00D40219"/>
    <w:pPr>
      <w:tabs>
        <w:tab w:val="right" w:leader="dot" w:pos="9016"/>
      </w:tabs>
      <w:spacing w:after="100"/>
      <w:ind w:left="7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cms.int/raptors/fr/document/propositions-damendements-au-mde-rapaces-etou-%C3%A0-ses-annexes-liste-des-oiseaux-de-proi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raptors/sites/default/files/document/cms_raptors-tag4_doc_6.2b_Amendments_species%20Rev1_0.pdf" TargetMode="External"/><Relationship Id="rId1" Type="http://schemas.openxmlformats.org/officeDocument/2006/relationships/hyperlink" Target="https://www.cms.int/raptors/sites/default/files/document/cms_raptors-tag3_doc4.1a_amendments-species-list.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A3657FVJA3FH-483046560-125845</_dlc_DocId>
    <_dlc_DocIdUrl xmlns="108206fa-f388-4a87-bd21-99adce2d44d3">
      <Url>https://eadgovae.sharepoint.com/sites/UNEPCMS/_layouts/15/DocIdRedir.aspx?ID=A3657FVJA3FH-483046560-125845</Url>
      <Description>A3657FVJA3FH-483046560-125845</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AAE78-5671-43C9-B17A-3F842C7B20BE}">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customXml/itemProps2.xml><?xml version="1.0" encoding="utf-8"?>
<ds:datastoreItem xmlns:ds="http://schemas.openxmlformats.org/officeDocument/2006/customXml" ds:itemID="{B7A773A3-DDB3-458D-AE73-F8437C58F70D}">
  <ds:schemaRefs>
    <ds:schemaRef ds:uri="http://schemas.openxmlformats.org/officeDocument/2006/bibliography"/>
  </ds:schemaRefs>
</ds:datastoreItem>
</file>

<file path=customXml/itemProps3.xml><?xml version="1.0" encoding="utf-8"?>
<ds:datastoreItem xmlns:ds="http://schemas.openxmlformats.org/officeDocument/2006/customXml" ds:itemID="{E8BF61A9-FA6B-4FE6-B502-55620BBD7255}">
  <ds:schemaRefs>
    <ds:schemaRef ds:uri="http://schemas.microsoft.com/sharepoint/events"/>
  </ds:schemaRefs>
</ds:datastoreItem>
</file>

<file path=customXml/itemProps4.xml><?xml version="1.0" encoding="utf-8"?>
<ds:datastoreItem xmlns:ds="http://schemas.openxmlformats.org/officeDocument/2006/customXml" ds:itemID="{FF6880D8-2779-4AEF-AABB-75D9C9005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370E76-54D4-43B0-8B4D-4D279E7184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10185</Words>
  <Characters>58059</Characters>
  <Application>Microsoft Office Word</Application>
  <DocSecurity>4</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68108</CharactersWithSpaces>
  <SharedDoc>false</SharedDoc>
  <HLinks>
    <vt:vector size="360" baseType="variant">
      <vt:variant>
        <vt:i4>4063340</vt:i4>
      </vt:variant>
      <vt:variant>
        <vt:i4>255</vt:i4>
      </vt:variant>
      <vt:variant>
        <vt:i4>0</vt:i4>
      </vt:variant>
      <vt:variant>
        <vt:i4>5</vt:i4>
      </vt:variant>
      <vt:variant>
        <vt:lpwstr>https://www.cms.int/raptors/en/document/proposals-amendments-raptors-mou-andor-its-annexes-african-eurasian-migratory-birds-of-prey</vt:lpwstr>
      </vt:variant>
      <vt:variant>
        <vt:lpwstr/>
      </vt:variant>
      <vt:variant>
        <vt:i4>4522057</vt:i4>
      </vt:variant>
      <vt:variant>
        <vt:i4>252</vt:i4>
      </vt:variant>
      <vt:variant>
        <vt:i4>0</vt:i4>
      </vt:variant>
      <vt:variant>
        <vt:i4>5</vt:i4>
      </vt:variant>
      <vt:variant>
        <vt:lpwstr>https://www.cms.int/raptors/en/document/amendments-list-sites-important-migratory-raptors</vt:lpwstr>
      </vt:variant>
      <vt:variant>
        <vt:lpwstr/>
      </vt:variant>
      <vt:variant>
        <vt:i4>720907</vt:i4>
      </vt:variant>
      <vt:variant>
        <vt:i4>249</vt:i4>
      </vt:variant>
      <vt:variant>
        <vt:i4>0</vt:i4>
      </vt:variant>
      <vt:variant>
        <vt:i4>5</vt:i4>
      </vt:variant>
      <vt:variant>
        <vt:lpwstr>https://www.cms.int/raptors/en/document/proposals-amendments-raptors-mou-andor-its-annexes-provisional-list-important-bird-areas</vt:lpwstr>
      </vt:variant>
      <vt:variant>
        <vt:lpwstr/>
      </vt:variant>
      <vt:variant>
        <vt:i4>8192001</vt:i4>
      </vt:variant>
      <vt:variant>
        <vt:i4>246</vt:i4>
      </vt:variant>
      <vt:variant>
        <vt:i4>0</vt:i4>
      </vt:variant>
      <vt:variant>
        <vt:i4>5</vt:i4>
      </vt:variant>
      <vt:variant>
        <vt:lpwstr>https://ec.europa.eu/environment/nature/legislation/birdsdirective/index_en.htm</vt:lpwstr>
      </vt:variant>
      <vt:variant>
        <vt:lpwstr/>
      </vt:variant>
      <vt:variant>
        <vt:i4>3276856</vt:i4>
      </vt:variant>
      <vt:variant>
        <vt:i4>243</vt:i4>
      </vt:variant>
      <vt:variant>
        <vt:i4>0</vt:i4>
      </vt:variant>
      <vt:variant>
        <vt:i4>5</vt:i4>
      </vt:variant>
      <vt:variant>
        <vt:lpwstr>https://www.cms.int/raptors/sites/default/files/document/mos2_proposals_sites_annex_c_rev1_e.pdf</vt:lpwstr>
      </vt:variant>
      <vt:variant>
        <vt:lpwstr/>
      </vt:variant>
      <vt:variant>
        <vt:i4>7274531</vt:i4>
      </vt:variant>
      <vt:variant>
        <vt:i4>240</vt:i4>
      </vt:variant>
      <vt:variant>
        <vt:i4>0</vt:i4>
      </vt:variant>
      <vt:variant>
        <vt:i4>5</vt:i4>
      </vt:variant>
      <vt:variant>
        <vt:lpwstr>https://www.cms.int/raptors/en/document/review-raptors-mou-action-plan</vt:lpwstr>
      </vt:variant>
      <vt:variant>
        <vt:lpwstr/>
      </vt:variant>
      <vt:variant>
        <vt:i4>7274531</vt:i4>
      </vt:variant>
      <vt:variant>
        <vt:i4>237</vt:i4>
      </vt:variant>
      <vt:variant>
        <vt:i4>0</vt:i4>
      </vt:variant>
      <vt:variant>
        <vt:i4>5</vt:i4>
      </vt:variant>
      <vt:variant>
        <vt:lpwstr>https://www.cms.int/raptors/en/document/review-raptors-mou-action-plan</vt:lpwstr>
      </vt:variant>
      <vt:variant>
        <vt:lpwstr/>
      </vt:variant>
      <vt:variant>
        <vt:i4>131099</vt:i4>
      </vt:variant>
      <vt:variant>
        <vt:i4>234</vt:i4>
      </vt:variant>
      <vt:variant>
        <vt:i4>0</vt:i4>
      </vt:variant>
      <vt:variant>
        <vt:i4>5</vt:i4>
      </vt:variant>
      <vt:variant>
        <vt:lpwstr>https://www.cms.int/sites/default/files/publication/Review of the Raptors Action Plan April 2020.pdf</vt:lpwstr>
      </vt:variant>
      <vt:variant>
        <vt:lpwstr/>
      </vt:variant>
      <vt:variant>
        <vt:i4>1507440</vt:i4>
      </vt:variant>
      <vt:variant>
        <vt:i4>231</vt:i4>
      </vt:variant>
      <vt:variant>
        <vt:i4>0</vt:i4>
      </vt:variant>
      <vt:variant>
        <vt:i4>5</vt:i4>
      </vt:variant>
      <vt:variant>
        <vt:lpwstr>https://www.cms.int/raptors/sites/default/files/document/cms_raptors-tag3_doc4.1b_rev1_annex2_amendments-site-list.pdf</vt:lpwstr>
      </vt:variant>
      <vt:variant>
        <vt:lpwstr/>
      </vt:variant>
      <vt:variant>
        <vt:i4>4522057</vt:i4>
      </vt:variant>
      <vt:variant>
        <vt:i4>228</vt:i4>
      </vt:variant>
      <vt:variant>
        <vt:i4>0</vt:i4>
      </vt:variant>
      <vt:variant>
        <vt:i4>5</vt:i4>
      </vt:variant>
      <vt:variant>
        <vt:lpwstr>https://www.cms.int/raptors/en/document/amendments-list-sites-important-migratory-raptors</vt:lpwstr>
      </vt:variant>
      <vt:variant>
        <vt:lpwstr/>
      </vt:variant>
      <vt:variant>
        <vt:i4>7078014</vt:i4>
      </vt:variant>
      <vt:variant>
        <vt:i4>225</vt:i4>
      </vt:variant>
      <vt:variant>
        <vt:i4>0</vt:i4>
      </vt:variant>
      <vt:variant>
        <vt:i4>5</vt:i4>
      </vt:variant>
      <vt:variant>
        <vt:lpwstr>https://www.cms.int/raptors/en/document/report-fourth-meeting-technical-advisory-group-raptors-mou</vt:lpwstr>
      </vt:variant>
      <vt:variant>
        <vt:lpwstr/>
      </vt:variant>
      <vt:variant>
        <vt:i4>2031645</vt:i4>
      </vt:variant>
      <vt:variant>
        <vt:i4>222</vt:i4>
      </vt:variant>
      <vt:variant>
        <vt:i4>0</vt:i4>
      </vt:variant>
      <vt:variant>
        <vt:i4>5</vt:i4>
      </vt:variant>
      <vt:variant>
        <vt:lpwstr>https://www.cms.int/raptors/en/document/proposed-amendments-list-species</vt:lpwstr>
      </vt:variant>
      <vt:variant>
        <vt:lpwstr/>
      </vt:variant>
      <vt:variant>
        <vt:i4>2031645</vt:i4>
      </vt:variant>
      <vt:variant>
        <vt:i4>219</vt:i4>
      </vt:variant>
      <vt:variant>
        <vt:i4>0</vt:i4>
      </vt:variant>
      <vt:variant>
        <vt:i4>5</vt:i4>
      </vt:variant>
      <vt:variant>
        <vt:lpwstr>https://www.cms.int/raptors/en/document/proposed-amendments-list-species</vt:lpwstr>
      </vt:variant>
      <vt:variant>
        <vt:lpwstr/>
      </vt:variant>
      <vt:variant>
        <vt:i4>1572954</vt:i4>
      </vt:variant>
      <vt:variant>
        <vt:i4>216</vt:i4>
      </vt:variant>
      <vt:variant>
        <vt:i4>0</vt:i4>
      </vt:variant>
      <vt:variant>
        <vt:i4>5</vt:i4>
      </vt:variant>
      <vt:variant>
        <vt:lpwstr>https://www.cms.int/raptors/en/document/technical-amendments-text-raptors-mou</vt:lpwstr>
      </vt:variant>
      <vt:variant>
        <vt:lpwstr/>
      </vt:variant>
      <vt:variant>
        <vt:i4>7536746</vt:i4>
      </vt:variant>
      <vt:variant>
        <vt:i4>213</vt:i4>
      </vt:variant>
      <vt:variant>
        <vt:i4>0</vt:i4>
      </vt:variant>
      <vt:variant>
        <vt:i4>5</vt:i4>
      </vt:variant>
      <vt:variant>
        <vt:lpwstr>https://www.cms.int/raptors/en/document/amendments-list-species-annex-1-raptors-mou</vt:lpwstr>
      </vt:variant>
      <vt:variant>
        <vt:lpwstr/>
      </vt:variant>
      <vt:variant>
        <vt:i4>7536746</vt:i4>
      </vt:variant>
      <vt:variant>
        <vt:i4>210</vt:i4>
      </vt:variant>
      <vt:variant>
        <vt:i4>0</vt:i4>
      </vt:variant>
      <vt:variant>
        <vt:i4>5</vt:i4>
      </vt:variant>
      <vt:variant>
        <vt:lpwstr>https://www.cms.int/raptors/en/document/amendments-list-species-annex-1-raptors-mou</vt:lpwstr>
      </vt:variant>
      <vt:variant>
        <vt:lpwstr/>
      </vt:variant>
      <vt:variant>
        <vt:i4>720907</vt:i4>
      </vt:variant>
      <vt:variant>
        <vt:i4>207</vt:i4>
      </vt:variant>
      <vt:variant>
        <vt:i4>0</vt:i4>
      </vt:variant>
      <vt:variant>
        <vt:i4>5</vt:i4>
      </vt:variant>
      <vt:variant>
        <vt:lpwstr>https://www.cms.int/raptors/en/document/proposals-amendments-raptors-mou-andor-its-annexes-provisional-list-important-bird-areas</vt:lpwstr>
      </vt:variant>
      <vt:variant>
        <vt:lpwstr/>
      </vt:variant>
      <vt:variant>
        <vt:i4>5832774</vt:i4>
      </vt:variant>
      <vt:variant>
        <vt:i4>204</vt:i4>
      </vt:variant>
      <vt:variant>
        <vt:i4>0</vt:i4>
      </vt:variant>
      <vt:variant>
        <vt:i4>5</vt:i4>
      </vt:variant>
      <vt:variant>
        <vt:lpwstr>https://www.cms.int/raptors/en/document/report-first-meeting-signatories-raptors-mou</vt:lpwstr>
      </vt:variant>
      <vt:variant>
        <vt:lpwstr/>
      </vt:variant>
      <vt:variant>
        <vt:i4>3670133</vt:i4>
      </vt:variant>
      <vt:variant>
        <vt:i4>201</vt:i4>
      </vt:variant>
      <vt:variant>
        <vt:i4>0</vt:i4>
      </vt:variant>
      <vt:variant>
        <vt:i4>5</vt:i4>
      </vt:variant>
      <vt:variant>
        <vt:lpwstr>https://www.cms.int/en/document/taxonomy-and-nomenclature-0</vt:lpwstr>
      </vt:variant>
      <vt:variant>
        <vt:lpwstr/>
      </vt:variant>
      <vt:variant>
        <vt:i4>4063340</vt:i4>
      </vt:variant>
      <vt:variant>
        <vt:i4>198</vt:i4>
      </vt:variant>
      <vt:variant>
        <vt:i4>0</vt:i4>
      </vt:variant>
      <vt:variant>
        <vt:i4>5</vt:i4>
      </vt:variant>
      <vt:variant>
        <vt:lpwstr>https://www.cms.int/raptors/en/document/proposals-amendments-raptors-mou-andor-its-annexes-african-eurasian-migratory-birds-of-prey</vt:lpwstr>
      </vt:variant>
      <vt:variant>
        <vt:lpwstr/>
      </vt:variant>
      <vt:variant>
        <vt:i4>5505108</vt:i4>
      </vt:variant>
      <vt:variant>
        <vt:i4>195</vt:i4>
      </vt:variant>
      <vt:variant>
        <vt:i4>0</vt:i4>
      </vt:variant>
      <vt:variant>
        <vt:i4>5</vt:i4>
      </vt:variant>
      <vt:variant>
        <vt:lpwstr>https://www.cms.int/raptors/en/document/report-second-meeting-signatories-raptors-mou</vt:lpwstr>
      </vt:variant>
      <vt:variant>
        <vt:lpwstr/>
      </vt:variant>
      <vt:variant>
        <vt:i4>5505108</vt:i4>
      </vt:variant>
      <vt:variant>
        <vt:i4>192</vt:i4>
      </vt:variant>
      <vt:variant>
        <vt:i4>0</vt:i4>
      </vt:variant>
      <vt:variant>
        <vt:i4>5</vt:i4>
      </vt:variant>
      <vt:variant>
        <vt:lpwstr>https://www.cms.int/raptors/en/document/report-second-meeting-signatories-raptors-mou</vt:lpwstr>
      </vt:variant>
      <vt:variant>
        <vt:lpwstr/>
      </vt:variant>
      <vt:variant>
        <vt:i4>5832774</vt:i4>
      </vt:variant>
      <vt:variant>
        <vt:i4>189</vt:i4>
      </vt:variant>
      <vt:variant>
        <vt:i4>0</vt:i4>
      </vt:variant>
      <vt:variant>
        <vt:i4>5</vt:i4>
      </vt:variant>
      <vt:variant>
        <vt:lpwstr>https://www.cms.int/raptors/en/document/report-first-meeting-signatories-raptors-mou</vt:lpwstr>
      </vt:variant>
      <vt:variant>
        <vt:lpwstr/>
      </vt:variant>
      <vt:variant>
        <vt:i4>1048656</vt:i4>
      </vt:variant>
      <vt:variant>
        <vt:i4>186</vt:i4>
      </vt:variant>
      <vt:variant>
        <vt:i4>0</vt:i4>
      </vt:variant>
      <vt:variant>
        <vt:i4>5</vt:i4>
      </vt:variant>
      <vt:variant>
        <vt:lpwstr>https://www.cms.int/raptors/en/document/review-raptors-mou-action-plan-executive-summary</vt:lpwstr>
      </vt:variant>
      <vt:variant>
        <vt:lpwstr/>
      </vt:variant>
      <vt:variant>
        <vt:i4>7274531</vt:i4>
      </vt:variant>
      <vt:variant>
        <vt:i4>183</vt:i4>
      </vt:variant>
      <vt:variant>
        <vt:i4>0</vt:i4>
      </vt:variant>
      <vt:variant>
        <vt:i4>5</vt:i4>
      </vt:variant>
      <vt:variant>
        <vt:lpwstr>https://www.cms.int/raptors/en/document/review-raptors-mou-action-plan</vt:lpwstr>
      </vt:variant>
      <vt:variant>
        <vt:lpwstr/>
      </vt:variant>
      <vt:variant>
        <vt:i4>131099</vt:i4>
      </vt:variant>
      <vt:variant>
        <vt:i4>180</vt:i4>
      </vt:variant>
      <vt:variant>
        <vt:i4>0</vt:i4>
      </vt:variant>
      <vt:variant>
        <vt:i4>5</vt:i4>
      </vt:variant>
      <vt:variant>
        <vt:lpwstr>https://www.cms.int/sites/default/files/publication/Review of the Raptors Action Plan April 2020.pdf</vt:lpwstr>
      </vt:variant>
      <vt:variant>
        <vt:lpwstr/>
      </vt:variant>
      <vt:variant>
        <vt:i4>5505108</vt:i4>
      </vt:variant>
      <vt:variant>
        <vt:i4>177</vt:i4>
      </vt:variant>
      <vt:variant>
        <vt:i4>0</vt:i4>
      </vt:variant>
      <vt:variant>
        <vt:i4>5</vt:i4>
      </vt:variant>
      <vt:variant>
        <vt:lpwstr>https://www.cms.int/raptors/en/document/report-second-meeting-signatories-raptors-mou</vt:lpwstr>
      </vt:variant>
      <vt:variant>
        <vt:lpwstr/>
      </vt:variant>
      <vt:variant>
        <vt:i4>1835056</vt:i4>
      </vt:variant>
      <vt:variant>
        <vt:i4>170</vt:i4>
      </vt:variant>
      <vt:variant>
        <vt:i4>0</vt:i4>
      </vt:variant>
      <vt:variant>
        <vt:i4>5</vt:i4>
      </vt:variant>
      <vt:variant>
        <vt:lpwstr/>
      </vt:variant>
      <vt:variant>
        <vt:lpwstr>_Toc130825354</vt:lpwstr>
      </vt:variant>
      <vt:variant>
        <vt:i4>1835056</vt:i4>
      </vt:variant>
      <vt:variant>
        <vt:i4>164</vt:i4>
      </vt:variant>
      <vt:variant>
        <vt:i4>0</vt:i4>
      </vt:variant>
      <vt:variant>
        <vt:i4>5</vt:i4>
      </vt:variant>
      <vt:variant>
        <vt:lpwstr/>
      </vt:variant>
      <vt:variant>
        <vt:lpwstr>_Toc130825353</vt:lpwstr>
      </vt:variant>
      <vt:variant>
        <vt:i4>1835056</vt:i4>
      </vt:variant>
      <vt:variant>
        <vt:i4>158</vt:i4>
      </vt:variant>
      <vt:variant>
        <vt:i4>0</vt:i4>
      </vt:variant>
      <vt:variant>
        <vt:i4>5</vt:i4>
      </vt:variant>
      <vt:variant>
        <vt:lpwstr/>
      </vt:variant>
      <vt:variant>
        <vt:lpwstr>_Toc130825352</vt:lpwstr>
      </vt:variant>
      <vt:variant>
        <vt:i4>1835056</vt:i4>
      </vt:variant>
      <vt:variant>
        <vt:i4>152</vt:i4>
      </vt:variant>
      <vt:variant>
        <vt:i4>0</vt:i4>
      </vt:variant>
      <vt:variant>
        <vt:i4>5</vt:i4>
      </vt:variant>
      <vt:variant>
        <vt:lpwstr/>
      </vt:variant>
      <vt:variant>
        <vt:lpwstr>_Toc130825351</vt:lpwstr>
      </vt:variant>
      <vt:variant>
        <vt:i4>1835056</vt:i4>
      </vt:variant>
      <vt:variant>
        <vt:i4>146</vt:i4>
      </vt:variant>
      <vt:variant>
        <vt:i4>0</vt:i4>
      </vt:variant>
      <vt:variant>
        <vt:i4>5</vt:i4>
      </vt:variant>
      <vt:variant>
        <vt:lpwstr/>
      </vt:variant>
      <vt:variant>
        <vt:lpwstr>_Toc130825350</vt:lpwstr>
      </vt:variant>
      <vt:variant>
        <vt:i4>1900592</vt:i4>
      </vt:variant>
      <vt:variant>
        <vt:i4>140</vt:i4>
      </vt:variant>
      <vt:variant>
        <vt:i4>0</vt:i4>
      </vt:variant>
      <vt:variant>
        <vt:i4>5</vt:i4>
      </vt:variant>
      <vt:variant>
        <vt:lpwstr/>
      </vt:variant>
      <vt:variant>
        <vt:lpwstr>_Toc130825349</vt:lpwstr>
      </vt:variant>
      <vt:variant>
        <vt:i4>1900592</vt:i4>
      </vt:variant>
      <vt:variant>
        <vt:i4>134</vt:i4>
      </vt:variant>
      <vt:variant>
        <vt:i4>0</vt:i4>
      </vt:variant>
      <vt:variant>
        <vt:i4>5</vt:i4>
      </vt:variant>
      <vt:variant>
        <vt:lpwstr/>
      </vt:variant>
      <vt:variant>
        <vt:lpwstr>_Toc130825348</vt:lpwstr>
      </vt:variant>
      <vt:variant>
        <vt:i4>1900592</vt:i4>
      </vt:variant>
      <vt:variant>
        <vt:i4>128</vt:i4>
      </vt:variant>
      <vt:variant>
        <vt:i4>0</vt:i4>
      </vt:variant>
      <vt:variant>
        <vt:i4>5</vt:i4>
      </vt:variant>
      <vt:variant>
        <vt:lpwstr/>
      </vt:variant>
      <vt:variant>
        <vt:lpwstr>_Toc130825347</vt:lpwstr>
      </vt:variant>
      <vt:variant>
        <vt:i4>1900592</vt:i4>
      </vt:variant>
      <vt:variant>
        <vt:i4>122</vt:i4>
      </vt:variant>
      <vt:variant>
        <vt:i4>0</vt:i4>
      </vt:variant>
      <vt:variant>
        <vt:i4>5</vt:i4>
      </vt:variant>
      <vt:variant>
        <vt:lpwstr/>
      </vt:variant>
      <vt:variant>
        <vt:lpwstr>_Toc130825346</vt:lpwstr>
      </vt:variant>
      <vt:variant>
        <vt:i4>1900592</vt:i4>
      </vt:variant>
      <vt:variant>
        <vt:i4>116</vt:i4>
      </vt:variant>
      <vt:variant>
        <vt:i4>0</vt:i4>
      </vt:variant>
      <vt:variant>
        <vt:i4>5</vt:i4>
      </vt:variant>
      <vt:variant>
        <vt:lpwstr/>
      </vt:variant>
      <vt:variant>
        <vt:lpwstr>_Toc130825345</vt:lpwstr>
      </vt:variant>
      <vt:variant>
        <vt:i4>1900592</vt:i4>
      </vt:variant>
      <vt:variant>
        <vt:i4>110</vt:i4>
      </vt:variant>
      <vt:variant>
        <vt:i4>0</vt:i4>
      </vt:variant>
      <vt:variant>
        <vt:i4>5</vt:i4>
      </vt:variant>
      <vt:variant>
        <vt:lpwstr/>
      </vt:variant>
      <vt:variant>
        <vt:lpwstr>_Toc130825344</vt:lpwstr>
      </vt:variant>
      <vt:variant>
        <vt:i4>1900592</vt:i4>
      </vt:variant>
      <vt:variant>
        <vt:i4>104</vt:i4>
      </vt:variant>
      <vt:variant>
        <vt:i4>0</vt:i4>
      </vt:variant>
      <vt:variant>
        <vt:i4>5</vt:i4>
      </vt:variant>
      <vt:variant>
        <vt:lpwstr/>
      </vt:variant>
      <vt:variant>
        <vt:lpwstr>_Toc130825343</vt:lpwstr>
      </vt:variant>
      <vt:variant>
        <vt:i4>1900592</vt:i4>
      </vt:variant>
      <vt:variant>
        <vt:i4>98</vt:i4>
      </vt:variant>
      <vt:variant>
        <vt:i4>0</vt:i4>
      </vt:variant>
      <vt:variant>
        <vt:i4>5</vt:i4>
      </vt:variant>
      <vt:variant>
        <vt:lpwstr/>
      </vt:variant>
      <vt:variant>
        <vt:lpwstr>_Toc130825342</vt:lpwstr>
      </vt:variant>
      <vt:variant>
        <vt:i4>1900592</vt:i4>
      </vt:variant>
      <vt:variant>
        <vt:i4>92</vt:i4>
      </vt:variant>
      <vt:variant>
        <vt:i4>0</vt:i4>
      </vt:variant>
      <vt:variant>
        <vt:i4>5</vt:i4>
      </vt:variant>
      <vt:variant>
        <vt:lpwstr/>
      </vt:variant>
      <vt:variant>
        <vt:lpwstr>_Toc130825341</vt:lpwstr>
      </vt:variant>
      <vt:variant>
        <vt:i4>1900592</vt:i4>
      </vt:variant>
      <vt:variant>
        <vt:i4>86</vt:i4>
      </vt:variant>
      <vt:variant>
        <vt:i4>0</vt:i4>
      </vt:variant>
      <vt:variant>
        <vt:i4>5</vt:i4>
      </vt:variant>
      <vt:variant>
        <vt:lpwstr/>
      </vt:variant>
      <vt:variant>
        <vt:lpwstr>_Toc130825340</vt:lpwstr>
      </vt:variant>
      <vt:variant>
        <vt:i4>1703984</vt:i4>
      </vt:variant>
      <vt:variant>
        <vt:i4>80</vt:i4>
      </vt:variant>
      <vt:variant>
        <vt:i4>0</vt:i4>
      </vt:variant>
      <vt:variant>
        <vt:i4>5</vt:i4>
      </vt:variant>
      <vt:variant>
        <vt:lpwstr/>
      </vt:variant>
      <vt:variant>
        <vt:lpwstr>_Toc130825339</vt:lpwstr>
      </vt:variant>
      <vt:variant>
        <vt:i4>1703984</vt:i4>
      </vt:variant>
      <vt:variant>
        <vt:i4>74</vt:i4>
      </vt:variant>
      <vt:variant>
        <vt:i4>0</vt:i4>
      </vt:variant>
      <vt:variant>
        <vt:i4>5</vt:i4>
      </vt:variant>
      <vt:variant>
        <vt:lpwstr/>
      </vt:variant>
      <vt:variant>
        <vt:lpwstr>_Toc130825338</vt:lpwstr>
      </vt:variant>
      <vt:variant>
        <vt:i4>1703984</vt:i4>
      </vt:variant>
      <vt:variant>
        <vt:i4>68</vt:i4>
      </vt:variant>
      <vt:variant>
        <vt:i4>0</vt:i4>
      </vt:variant>
      <vt:variant>
        <vt:i4>5</vt:i4>
      </vt:variant>
      <vt:variant>
        <vt:lpwstr/>
      </vt:variant>
      <vt:variant>
        <vt:lpwstr>_Toc130825337</vt:lpwstr>
      </vt:variant>
      <vt:variant>
        <vt:i4>1703984</vt:i4>
      </vt:variant>
      <vt:variant>
        <vt:i4>62</vt:i4>
      </vt:variant>
      <vt:variant>
        <vt:i4>0</vt:i4>
      </vt:variant>
      <vt:variant>
        <vt:i4>5</vt:i4>
      </vt:variant>
      <vt:variant>
        <vt:lpwstr/>
      </vt:variant>
      <vt:variant>
        <vt:lpwstr>_Toc130825336</vt:lpwstr>
      </vt:variant>
      <vt:variant>
        <vt:i4>1703984</vt:i4>
      </vt:variant>
      <vt:variant>
        <vt:i4>56</vt:i4>
      </vt:variant>
      <vt:variant>
        <vt:i4>0</vt:i4>
      </vt:variant>
      <vt:variant>
        <vt:i4>5</vt:i4>
      </vt:variant>
      <vt:variant>
        <vt:lpwstr/>
      </vt:variant>
      <vt:variant>
        <vt:lpwstr>_Toc130825335</vt:lpwstr>
      </vt:variant>
      <vt:variant>
        <vt:i4>1703984</vt:i4>
      </vt:variant>
      <vt:variant>
        <vt:i4>50</vt:i4>
      </vt:variant>
      <vt:variant>
        <vt:i4>0</vt:i4>
      </vt:variant>
      <vt:variant>
        <vt:i4>5</vt:i4>
      </vt:variant>
      <vt:variant>
        <vt:lpwstr/>
      </vt:variant>
      <vt:variant>
        <vt:lpwstr>_Toc130825334</vt:lpwstr>
      </vt:variant>
      <vt:variant>
        <vt:i4>1703984</vt:i4>
      </vt:variant>
      <vt:variant>
        <vt:i4>44</vt:i4>
      </vt:variant>
      <vt:variant>
        <vt:i4>0</vt:i4>
      </vt:variant>
      <vt:variant>
        <vt:i4>5</vt:i4>
      </vt:variant>
      <vt:variant>
        <vt:lpwstr/>
      </vt:variant>
      <vt:variant>
        <vt:lpwstr>_Toc130825333</vt:lpwstr>
      </vt:variant>
      <vt:variant>
        <vt:i4>1703984</vt:i4>
      </vt:variant>
      <vt:variant>
        <vt:i4>38</vt:i4>
      </vt:variant>
      <vt:variant>
        <vt:i4>0</vt:i4>
      </vt:variant>
      <vt:variant>
        <vt:i4>5</vt:i4>
      </vt:variant>
      <vt:variant>
        <vt:lpwstr/>
      </vt:variant>
      <vt:variant>
        <vt:lpwstr>_Toc130825332</vt:lpwstr>
      </vt:variant>
      <vt:variant>
        <vt:i4>1703984</vt:i4>
      </vt:variant>
      <vt:variant>
        <vt:i4>32</vt:i4>
      </vt:variant>
      <vt:variant>
        <vt:i4>0</vt:i4>
      </vt:variant>
      <vt:variant>
        <vt:i4>5</vt:i4>
      </vt:variant>
      <vt:variant>
        <vt:lpwstr/>
      </vt:variant>
      <vt:variant>
        <vt:lpwstr>_Toc130825331</vt:lpwstr>
      </vt:variant>
      <vt:variant>
        <vt:i4>1703984</vt:i4>
      </vt:variant>
      <vt:variant>
        <vt:i4>26</vt:i4>
      </vt:variant>
      <vt:variant>
        <vt:i4>0</vt:i4>
      </vt:variant>
      <vt:variant>
        <vt:i4>5</vt:i4>
      </vt:variant>
      <vt:variant>
        <vt:lpwstr/>
      </vt:variant>
      <vt:variant>
        <vt:lpwstr>_Toc130825330</vt:lpwstr>
      </vt:variant>
      <vt:variant>
        <vt:i4>1769520</vt:i4>
      </vt:variant>
      <vt:variant>
        <vt:i4>20</vt:i4>
      </vt:variant>
      <vt:variant>
        <vt:i4>0</vt:i4>
      </vt:variant>
      <vt:variant>
        <vt:i4>5</vt:i4>
      </vt:variant>
      <vt:variant>
        <vt:lpwstr/>
      </vt:variant>
      <vt:variant>
        <vt:lpwstr>_Toc130825329</vt:lpwstr>
      </vt:variant>
      <vt:variant>
        <vt:i4>1769520</vt:i4>
      </vt:variant>
      <vt:variant>
        <vt:i4>14</vt:i4>
      </vt:variant>
      <vt:variant>
        <vt:i4>0</vt:i4>
      </vt:variant>
      <vt:variant>
        <vt:i4>5</vt:i4>
      </vt:variant>
      <vt:variant>
        <vt:lpwstr/>
      </vt:variant>
      <vt:variant>
        <vt:lpwstr>_Toc130825328</vt:lpwstr>
      </vt:variant>
      <vt:variant>
        <vt:i4>1769520</vt:i4>
      </vt:variant>
      <vt:variant>
        <vt:i4>8</vt:i4>
      </vt:variant>
      <vt:variant>
        <vt:i4>0</vt:i4>
      </vt:variant>
      <vt:variant>
        <vt:i4>5</vt:i4>
      </vt:variant>
      <vt:variant>
        <vt:lpwstr/>
      </vt:variant>
      <vt:variant>
        <vt:lpwstr>_Toc130825327</vt:lpwstr>
      </vt:variant>
      <vt:variant>
        <vt:i4>1769520</vt:i4>
      </vt:variant>
      <vt:variant>
        <vt:i4>2</vt:i4>
      </vt:variant>
      <vt:variant>
        <vt:i4>0</vt:i4>
      </vt:variant>
      <vt:variant>
        <vt:i4>5</vt:i4>
      </vt:variant>
      <vt:variant>
        <vt:lpwstr/>
      </vt:variant>
      <vt:variant>
        <vt:lpwstr>_Toc130825326</vt:lpwstr>
      </vt:variant>
      <vt:variant>
        <vt:i4>7995497</vt:i4>
      </vt:variant>
      <vt:variant>
        <vt:i4>9</vt:i4>
      </vt:variant>
      <vt:variant>
        <vt:i4>0</vt:i4>
      </vt:variant>
      <vt:variant>
        <vt:i4>5</vt:i4>
      </vt:variant>
      <vt:variant>
        <vt:lpwstr>https://www.cms.int/raptors/sites/default/files/document/cms_raptors-tag4_doc_6.2b_Amendments_species Rev1_0.pdf</vt:lpwstr>
      </vt:variant>
      <vt:variant>
        <vt:lpwstr/>
      </vt:variant>
      <vt:variant>
        <vt:i4>1245310</vt:i4>
      </vt:variant>
      <vt:variant>
        <vt:i4>6</vt:i4>
      </vt:variant>
      <vt:variant>
        <vt:i4>0</vt:i4>
      </vt:variant>
      <vt:variant>
        <vt:i4>5</vt:i4>
      </vt:variant>
      <vt:variant>
        <vt:lpwstr>https://www.cms.int/raptors/sites/default/files/document/cms_raptors-tag3_doc4.1a_amendments-species-list.pdf</vt:lpwstr>
      </vt:variant>
      <vt:variant>
        <vt:lpwstr/>
      </vt:variant>
      <vt:variant>
        <vt:i4>720907</vt:i4>
      </vt:variant>
      <vt:variant>
        <vt:i4>3</vt:i4>
      </vt:variant>
      <vt:variant>
        <vt:i4>0</vt:i4>
      </vt:variant>
      <vt:variant>
        <vt:i4>5</vt:i4>
      </vt:variant>
      <vt:variant>
        <vt:lpwstr>https://www.cms.int/raptors/en/document/proposals-amendments-raptors-mou-andor-its-annexes-provisional-list-important-bird-areas</vt:lpwstr>
      </vt:variant>
      <vt:variant>
        <vt:lpwstr/>
      </vt:variant>
      <vt:variant>
        <vt:i4>1966191</vt:i4>
      </vt:variant>
      <vt:variant>
        <vt:i4>0</vt:i4>
      </vt:variant>
      <vt:variant>
        <vt:i4>0</vt:i4>
      </vt:variant>
      <vt:variant>
        <vt:i4>5</vt:i4>
      </vt:variant>
      <vt:variant>
        <vt:lpwstr>http://datazone.birdlife.org/userfiles/file/Species/Taxonomy/HBW-BirdLife_Checklist_v6_Dec21.zip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Karima Aoukili</cp:lastModifiedBy>
  <cp:revision>2</cp:revision>
  <cp:lastPrinted>2023-04-04T10:47:00Z</cp:lastPrinted>
  <dcterms:created xsi:type="dcterms:W3CDTF">2023-07-04T20:05:00Z</dcterms:created>
  <dcterms:modified xsi:type="dcterms:W3CDTF">2023-07-04T20:05:00Z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0x010100BA9586279C6F324A8E83E8FEF1163F96</vt:lpwstr>
  </property>
  <property fmtid="{D5CDD505-2E9C-101B-9397-08002B2CF9AE}" pid="3" name="_dlc_DocIdItemGuid">
    <vt:lpwstr>07c12228-f238-4ade-8743-d2b2072caa59</vt:lpwstr>
  </property>
  <property fmtid="{D5CDD505-2E9C-101B-9397-08002B2CF9AE}" pid="4" name="MediaServiceImageTags">
    <vt:lpwstr/>
  </property>
  <property fmtid="{D5CDD505-2E9C-101B-9397-08002B2CF9AE}" pid="5" name="GrammarlyDocumentId">
    <vt:lpwstr>dcc50fcbd002a8f1857a3a872c5677a12c019ccd0daf29f647cce6d338e516a3</vt:lpwstr>
  </property>
</Properties>
</file>